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A20D2A" w14:textId="36389261" w:rsidR="000F4A0F" w:rsidRPr="009121E8" w:rsidRDefault="00986A4C" w:rsidP="000F4A0F">
      <w:pPr>
        <w:pStyle w:val="Tablefin"/>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ENAV22-9.5.3</w:t>
      </w:r>
    </w:p>
    <w:p w14:paraId="4CE006DB" w14:textId="77777777" w:rsidR="00E66B43" w:rsidRPr="000F4A0F" w:rsidRDefault="00E66B43" w:rsidP="00E66B43">
      <w:pPr>
        <w:pStyle w:val="Heading2"/>
        <w:rPr>
          <w:lang w:val="en-US"/>
        </w:rPr>
      </w:pPr>
      <w:r w:rsidRPr="000F4A0F">
        <w:rPr>
          <w:lang w:val="en-US"/>
        </w:rPr>
        <w:t>3.19</w:t>
      </w:r>
      <w:r w:rsidRPr="000F4A0F">
        <w:rPr>
          <w:lang w:val="en-US"/>
        </w:rPr>
        <w:tab/>
        <w:t xml:space="preserve">Message 21: Aids-to-navigation report </w:t>
      </w:r>
    </w:p>
    <w:p w14:paraId="4973F07A" w14:textId="03A5A07C" w:rsidR="00E66B43" w:rsidRDefault="00E66B43" w:rsidP="00E66B43">
      <w:pPr>
        <w:rPr>
          <w:lang w:val="en-US"/>
        </w:rPr>
      </w:pPr>
      <w:r w:rsidRPr="0058528A">
        <w:rPr>
          <w:lang w:val="en-US"/>
        </w:rPr>
        <w:t xml:space="preserve">This message should be used </w:t>
      </w:r>
      <w:proofErr w:type="gramStart"/>
      <w:r w:rsidRPr="0058528A">
        <w:rPr>
          <w:lang w:val="en-US"/>
        </w:rPr>
        <w:t>by an Aids</w:t>
      </w:r>
      <w:proofErr w:type="gramEnd"/>
      <w:r w:rsidRPr="0058528A">
        <w:rPr>
          <w:lang w:val="en-US"/>
        </w:rPr>
        <w:t xml:space="preserve"> to navigation (AtoN) AIS station. This station may be mounted on an aid</w:t>
      </w:r>
      <w:r w:rsidRPr="0058528A">
        <w:rPr>
          <w:lang w:val="en-US"/>
        </w:rPr>
        <w:noBreakHyphen/>
        <w:t>to</w:t>
      </w:r>
      <w:r w:rsidRPr="0058528A">
        <w:rPr>
          <w:lang w:val="en-US"/>
        </w:rPr>
        <w:noBreakHyphen/>
        <w:t xml:space="preserve">navigation or this message may be transmitted by a fixed station when the functionality of an AtoN station is integrated into the fixed station. This message should be transmitted autonomously at </w:t>
      </w:r>
      <w:proofErr w:type="gramStart"/>
      <w:r w:rsidRPr="0058528A">
        <w:rPr>
          <w:lang w:val="en-US"/>
        </w:rPr>
        <w:t>a</w:t>
      </w:r>
      <w:proofErr w:type="gramEnd"/>
      <w:r w:rsidRPr="0058528A">
        <w:rPr>
          <w:lang w:val="en-US"/>
        </w:rPr>
        <w:t xml:space="preserve"> Rr of once every three (3) min or it may be assigned by an assigned mode command (Message 16) via the VHF data link, by an external command</w:t>
      </w:r>
      <w:r w:rsidR="008A394F">
        <w:rPr>
          <w:lang w:val="en-US"/>
        </w:rPr>
        <w:t xml:space="preserve">, or </w:t>
      </w:r>
      <w:r w:rsidR="008A394F" w:rsidRPr="0058528A">
        <w:rPr>
          <w:lang w:val="en-US"/>
        </w:rPr>
        <w:t xml:space="preserve">after any parameter value </w:t>
      </w:r>
      <w:r w:rsidR="008A394F">
        <w:rPr>
          <w:lang w:val="en-US"/>
        </w:rPr>
        <w:t>has</w:t>
      </w:r>
      <w:r w:rsidR="008A394F" w:rsidRPr="0058528A">
        <w:rPr>
          <w:lang w:val="en-US"/>
        </w:rPr>
        <w:t xml:space="preserve"> changed</w:t>
      </w:r>
      <w:r w:rsidRPr="0058528A">
        <w:rPr>
          <w:lang w:val="en-US"/>
        </w:rPr>
        <w:t>. This message should not occupy more than two slots.</w:t>
      </w:r>
    </w:p>
    <w:p w14:paraId="7CF2F0CA" w14:textId="77777777" w:rsidR="008A394F" w:rsidRPr="0058528A" w:rsidRDefault="008A394F" w:rsidP="008A394F">
      <w:pPr>
        <w:rPr>
          <w:lang w:val="en-US"/>
        </w:rPr>
      </w:pPr>
      <w:r w:rsidRPr="0058528A">
        <w:rPr>
          <w:lang w:val="en-US"/>
        </w:rPr>
        <w:t xml:space="preserve">The IALA </w:t>
      </w:r>
      <w:proofErr w:type="spellStart"/>
      <w:r w:rsidRPr="0058528A">
        <w:rPr>
          <w:lang w:val="en-US"/>
        </w:rPr>
        <w:t>Navguide</w:t>
      </w:r>
      <w:proofErr w:type="spellEnd"/>
      <w:r w:rsidRPr="0058528A">
        <w:rPr>
          <w:lang w:val="en-US"/>
        </w:rPr>
        <w:t xml:space="preserve"> stipulates: </w:t>
      </w:r>
      <w:r w:rsidRPr="00D43998">
        <w:rPr>
          <w:lang w:val="en-US"/>
        </w:rPr>
        <w:t>“</w:t>
      </w:r>
      <w:r w:rsidRPr="0058528A">
        <w:rPr>
          <w:lang w:val="en-US"/>
        </w:rPr>
        <w:t>A floating aid to navigation, which is out of position, adrift or during the night is unlighted, may itself become a danger to navigation. When a floating aid is out of position or malfunctioning, navigational warnings must be given.</w:t>
      </w:r>
      <w:r w:rsidRPr="00D43998">
        <w:rPr>
          <w:lang w:val="en-US"/>
        </w:rPr>
        <w:t>”</w:t>
      </w:r>
      <w:r w:rsidRPr="0058528A">
        <w:rPr>
          <w:lang w:val="en-US"/>
        </w:rPr>
        <w:t xml:space="preserve"> Therefore, a station, which transmits Message 21, could also transmit safety related broadcast message (Message 14) upon detecting that the floating AtoN has gone out of position or is malfunctioning, at the competent authority</w:t>
      </w:r>
      <w:r w:rsidRPr="00BC38A0">
        <w:rPr>
          <w:lang w:val="en-US"/>
        </w:rPr>
        <w:t>’</w:t>
      </w:r>
      <w:r w:rsidRPr="0058528A">
        <w:rPr>
          <w:lang w:val="en-US"/>
        </w:rPr>
        <w:t>s discretion.</w:t>
      </w:r>
      <w:bookmarkStart w:id="0" w:name="_GoBack"/>
      <w:bookmarkEnd w:id="0"/>
    </w:p>
    <w:p w14:paraId="7FDD47E4" w14:textId="040A598A" w:rsidR="00E66B43" w:rsidRPr="00316C01" w:rsidRDefault="00E66B43" w:rsidP="000F4A0F">
      <w:pPr>
        <w:pStyle w:val="TableNo"/>
        <w:rPr>
          <w:lang w:val="en-US"/>
        </w:rPr>
      </w:pPr>
      <w:bookmarkStart w:id="1" w:name="_Ref139010545"/>
      <w:r w:rsidRPr="00316C01">
        <w:rPr>
          <w:lang w:val="en-US"/>
        </w:rPr>
        <w:t>ABLE 73</w:t>
      </w:r>
    </w:p>
    <w:tbl>
      <w:tblPr>
        <w:tblW w:w="963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1683"/>
        <w:gridCol w:w="1433"/>
        <w:gridCol w:w="6517"/>
      </w:tblGrid>
      <w:tr w:rsidR="00E66B43" w:rsidRPr="000A0560" w14:paraId="23E60983" w14:textId="77777777" w:rsidTr="00ED1C22">
        <w:trPr>
          <w:cantSplit/>
          <w:tblHeader/>
          <w:jc w:val="center"/>
        </w:trPr>
        <w:tc>
          <w:tcPr>
            <w:tcW w:w="1683" w:type="dxa"/>
            <w:shd w:val="clear" w:color="auto" w:fill="FFFFFF"/>
            <w:vAlign w:val="center"/>
          </w:tcPr>
          <w:bookmarkEnd w:id="1"/>
          <w:p w14:paraId="671BF248" w14:textId="77777777" w:rsidR="00E66B43" w:rsidRPr="000A0560" w:rsidRDefault="00E66B43" w:rsidP="000A0560">
            <w:pPr>
              <w:pStyle w:val="Tablehead"/>
              <w:rPr>
                <w:sz w:val="20"/>
              </w:rPr>
            </w:pPr>
            <w:proofErr w:type="spellStart"/>
            <w:r w:rsidRPr="000A0560">
              <w:rPr>
                <w:sz w:val="20"/>
              </w:rPr>
              <w:t>Parameter</w:t>
            </w:r>
            <w:proofErr w:type="spellEnd"/>
          </w:p>
        </w:tc>
        <w:tc>
          <w:tcPr>
            <w:tcW w:w="1433" w:type="dxa"/>
            <w:shd w:val="clear" w:color="auto" w:fill="FFFFFF"/>
            <w:vAlign w:val="center"/>
          </w:tcPr>
          <w:p w14:paraId="362AA91F" w14:textId="77777777" w:rsidR="00E66B43" w:rsidRPr="000A0560" w:rsidRDefault="00E66B43" w:rsidP="00DC5C58">
            <w:pPr>
              <w:pStyle w:val="Tablehead"/>
              <w:rPr>
                <w:sz w:val="20"/>
                <w:lang w:val="en-US"/>
              </w:rPr>
            </w:pPr>
            <w:r w:rsidRPr="000A0560">
              <w:rPr>
                <w:sz w:val="20"/>
                <w:lang w:val="en-US"/>
              </w:rPr>
              <w:t>Number of bits</w:t>
            </w:r>
          </w:p>
        </w:tc>
        <w:tc>
          <w:tcPr>
            <w:tcW w:w="6517" w:type="dxa"/>
            <w:shd w:val="clear" w:color="auto" w:fill="FFFFFF"/>
            <w:vAlign w:val="center"/>
          </w:tcPr>
          <w:p w14:paraId="1DA6D27F" w14:textId="77777777" w:rsidR="00E66B43" w:rsidRPr="000A0560" w:rsidRDefault="00E66B43" w:rsidP="00244A65">
            <w:pPr>
              <w:pStyle w:val="Tablehead"/>
              <w:rPr>
                <w:sz w:val="20"/>
                <w:lang w:val="en-US"/>
              </w:rPr>
            </w:pPr>
            <w:r w:rsidRPr="000A0560">
              <w:rPr>
                <w:sz w:val="20"/>
                <w:lang w:val="en-US"/>
              </w:rPr>
              <w:t>Description</w:t>
            </w:r>
          </w:p>
        </w:tc>
      </w:tr>
      <w:tr w:rsidR="00E66B43" w:rsidRPr="000A0560" w14:paraId="0E2CCE11" w14:textId="77777777" w:rsidTr="00ED1C22">
        <w:trPr>
          <w:cantSplit/>
          <w:jc w:val="center"/>
        </w:trPr>
        <w:tc>
          <w:tcPr>
            <w:tcW w:w="1683" w:type="dxa"/>
          </w:tcPr>
          <w:p w14:paraId="4B07A2FB" w14:textId="77777777" w:rsidR="00E66B43" w:rsidRPr="000A0560" w:rsidRDefault="00E66B43" w:rsidP="000A0560">
            <w:pPr>
              <w:pStyle w:val="Tabletext"/>
              <w:jc w:val="left"/>
              <w:rPr>
                <w:sz w:val="20"/>
                <w:lang w:val="en-US"/>
              </w:rPr>
            </w:pPr>
            <w:r w:rsidRPr="000A0560">
              <w:rPr>
                <w:sz w:val="20"/>
                <w:lang w:val="en-US"/>
              </w:rPr>
              <w:t>Message ID</w:t>
            </w:r>
          </w:p>
        </w:tc>
        <w:tc>
          <w:tcPr>
            <w:tcW w:w="1433" w:type="dxa"/>
          </w:tcPr>
          <w:p w14:paraId="7F046074" w14:textId="77777777" w:rsidR="00E66B43" w:rsidRPr="000A0560" w:rsidRDefault="00E66B43" w:rsidP="00244A65">
            <w:pPr>
              <w:pStyle w:val="Tabletext"/>
              <w:keepLines/>
              <w:tabs>
                <w:tab w:val="left" w:leader="dot" w:pos="7938"/>
                <w:tab w:val="center" w:pos="9526"/>
              </w:tabs>
              <w:ind w:left="567" w:hanging="567"/>
              <w:jc w:val="center"/>
              <w:rPr>
                <w:sz w:val="20"/>
                <w:lang w:val="en-US"/>
              </w:rPr>
            </w:pPr>
            <w:r w:rsidRPr="000A0560">
              <w:rPr>
                <w:sz w:val="20"/>
                <w:lang w:val="en-US"/>
              </w:rPr>
              <w:t>6</w:t>
            </w:r>
          </w:p>
        </w:tc>
        <w:tc>
          <w:tcPr>
            <w:tcW w:w="6517" w:type="dxa"/>
          </w:tcPr>
          <w:p w14:paraId="65F54A35" w14:textId="77777777" w:rsidR="00E66B43" w:rsidRPr="000A0560" w:rsidRDefault="00E66B43" w:rsidP="000A0560">
            <w:pPr>
              <w:pStyle w:val="Tabletext"/>
              <w:jc w:val="left"/>
              <w:rPr>
                <w:sz w:val="20"/>
                <w:lang w:val="en-US"/>
              </w:rPr>
            </w:pPr>
            <w:r w:rsidRPr="000A0560">
              <w:rPr>
                <w:sz w:val="20"/>
                <w:lang w:val="en-US"/>
              </w:rPr>
              <w:t>Identifier for Message 21</w:t>
            </w:r>
          </w:p>
        </w:tc>
      </w:tr>
      <w:tr w:rsidR="00E66B43" w:rsidRPr="000A0560" w14:paraId="7FE471A5" w14:textId="77777777" w:rsidTr="00ED1C22">
        <w:trPr>
          <w:cantSplit/>
          <w:jc w:val="center"/>
        </w:trPr>
        <w:tc>
          <w:tcPr>
            <w:tcW w:w="1683" w:type="dxa"/>
          </w:tcPr>
          <w:p w14:paraId="67EA0A7C" w14:textId="77777777" w:rsidR="00E66B43" w:rsidRPr="000A0560" w:rsidRDefault="00E66B43" w:rsidP="000A0560">
            <w:pPr>
              <w:pStyle w:val="Tabletext"/>
              <w:jc w:val="left"/>
              <w:rPr>
                <w:sz w:val="20"/>
                <w:lang w:val="en-US"/>
              </w:rPr>
            </w:pPr>
            <w:r w:rsidRPr="000A0560">
              <w:rPr>
                <w:sz w:val="20"/>
                <w:lang w:val="en-US"/>
              </w:rPr>
              <w:t>Repeat indicator</w:t>
            </w:r>
          </w:p>
        </w:tc>
        <w:tc>
          <w:tcPr>
            <w:tcW w:w="1433" w:type="dxa"/>
          </w:tcPr>
          <w:p w14:paraId="18A12C9D" w14:textId="77777777" w:rsidR="00E66B43" w:rsidRPr="000A0560" w:rsidRDefault="00E66B43" w:rsidP="00244A65">
            <w:pPr>
              <w:pStyle w:val="Tabletext"/>
              <w:keepLines/>
              <w:tabs>
                <w:tab w:val="left" w:leader="dot" w:pos="7938"/>
                <w:tab w:val="center" w:pos="9526"/>
              </w:tabs>
              <w:ind w:left="567" w:hanging="567"/>
              <w:jc w:val="center"/>
              <w:rPr>
                <w:sz w:val="20"/>
                <w:lang w:val="en-US"/>
              </w:rPr>
            </w:pPr>
            <w:r w:rsidRPr="000A0560">
              <w:rPr>
                <w:sz w:val="20"/>
                <w:lang w:val="en-US"/>
              </w:rPr>
              <w:t>2</w:t>
            </w:r>
          </w:p>
        </w:tc>
        <w:tc>
          <w:tcPr>
            <w:tcW w:w="6517" w:type="dxa"/>
          </w:tcPr>
          <w:p w14:paraId="7A393648" w14:textId="77777777" w:rsidR="00E66B43" w:rsidRPr="000A0560" w:rsidRDefault="00E66B43" w:rsidP="000A0560">
            <w:pPr>
              <w:pStyle w:val="Tabletext"/>
              <w:jc w:val="left"/>
              <w:rPr>
                <w:sz w:val="20"/>
              </w:rPr>
            </w:pPr>
            <w:r w:rsidRPr="000A0560">
              <w:rPr>
                <w:sz w:val="20"/>
                <w:lang w:val="en-US"/>
              </w:rPr>
              <w:t xml:space="preserve">Used by the repeater to indicate how many times a message has been repeated. </w:t>
            </w:r>
            <w:proofErr w:type="spellStart"/>
            <w:r w:rsidRPr="000A0560">
              <w:rPr>
                <w:sz w:val="20"/>
              </w:rPr>
              <w:t>See</w:t>
            </w:r>
            <w:proofErr w:type="spellEnd"/>
            <w:r w:rsidRPr="000A0560">
              <w:rPr>
                <w:sz w:val="20"/>
              </w:rPr>
              <w:t xml:space="preserve"> § 4.6.1, </w:t>
            </w:r>
            <w:proofErr w:type="spellStart"/>
            <w:r w:rsidRPr="000A0560">
              <w:rPr>
                <w:sz w:val="20"/>
              </w:rPr>
              <w:t>Annex</w:t>
            </w:r>
            <w:proofErr w:type="spellEnd"/>
            <w:r w:rsidRPr="000A0560">
              <w:rPr>
                <w:sz w:val="20"/>
              </w:rPr>
              <w:t xml:space="preserve"> </w:t>
            </w:r>
            <w:proofErr w:type="gramStart"/>
            <w:r w:rsidRPr="000A0560">
              <w:rPr>
                <w:sz w:val="20"/>
              </w:rPr>
              <w:t>2;</w:t>
            </w:r>
            <w:proofErr w:type="gramEnd"/>
            <w:r w:rsidRPr="000A0560">
              <w:rPr>
                <w:sz w:val="20"/>
              </w:rPr>
              <w:t xml:space="preserve"> 0-3; 0 = default; 3 = do not </w:t>
            </w:r>
            <w:proofErr w:type="spellStart"/>
            <w:r w:rsidRPr="000A0560">
              <w:rPr>
                <w:sz w:val="20"/>
              </w:rPr>
              <w:t>repeat</w:t>
            </w:r>
            <w:proofErr w:type="spellEnd"/>
            <w:r w:rsidRPr="000A0560">
              <w:rPr>
                <w:sz w:val="20"/>
              </w:rPr>
              <w:t xml:space="preserve"> </w:t>
            </w:r>
            <w:proofErr w:type="spellStart"/>
            <w:r w:rsidRPr="000A0560">
              <w:rPr>
                <w:sz w:val="20"/>
              </w:rPr>
              <w:t>any</w:t>
            </w:r>
            <w:proofErr w:type="spellEnd"/>
            <w:r w:rsidRPr="000A0560">
              <w:rPr>
                <w:sz w:val="20"/>
              </w:rPr>
              <w:t xml:space="preserve"> more</w:t>
            </w:r>
          </w:p>
        </w:tc>
      </w:tr>
      <w:tr w:rsidR="00E66B43" w:rsidRPr="00927832" w14:paraId="70C87199" w14:textId="77777777" w:rsidTr="00ED1C22">
        <w:trPr>
          <w:cantSplit/>
          <w:jc w:val="center"/>
        </w:trPr>
        <w:tc>
          <w:tcPr>
            <w:tcW w:w="1683" w:type="dxa"/>
          </w:tcPr>
          <w:p w14:paraId="79E8D321" w14:textId="66DD4DA9" w:rsidR="00E66B43" w:rsidRPr="000A0560" w:rsidRDefault="002E15B9" w:rsidP="000A0560">
            <w:pPr>
              <w:pStyle w:val="Tabletext"/>
              <w:jc w:val="left"/>
              <w:rPr>
                <w:sz w:val="20"/>
              </w:rPr>
            </w:pPr>
            <w:r>
              <w:rPr>
                <w:sz w:val="20"/>
              </w:rPr>
              <w:t>Station ID</w:t>
            </w:r>
          </w:p>
        </w:tc>
        <w:tc>
          <w:tcPr>
            <w:tcW w:w="1433" w:type="dxa"/>
          </w:tcPr>
          <w:p w14:paraId="73F8937E" w14:textId="77777777" w:rsidR="00E66B43" w:rsidRPr="000A0560" w:rsidRDefault="00E66B43" w:rsidP="00244A65">
            <w:pPr>
              <w:pStyle w:val="Tabletext"/>
              <w:keepLines/>
              <w:tabs>
                <w:tab w:val="left" w:leader="dot" w:pos="7938"/>
                <w:tab w:val="center" w:pos="9526"/>
              </w:tabs>
              <w:ind w:left="567" w:hanging="567"/>
              <w:jc w:val="center"/>
              <w:rPr>
                <w:sz w:val="20"/>
              </w:rPr>
            </w:pPr>
            <w:r w:rsidRPr="000A0560">
              <w:rPr>
                <w:sz w:val="20"/>
              </w:rPr>
              <w:t>30</w:t>
            </w:r>
          </w:p>
        </w:tc>
        <w:tc>
          <w:tcPr>
            <w:tcW w:w="6517" w:type="dxa"/>
          </w:tcPr>
          <w:p w14:paraId="223F4861" w14:textId="32CEE1F4" w:rsidR="00E66B43" w:rsidRPr="000A0560" w:rsidRDefault="00E66B43" w:rsidP="000A0560">
            <w:pPr>
              <w:pStyle w:val="Tabletext"/>
              <w:jc w:val="left"/>
              <w:rPr>
                <w:sz w:val="20"/>
                <w:lang w:val="en-US"/>
              </w:rPr>
            </w:pPr>
            <w:r w:rsidRPr="000A0560">
              <w:rPr>
                <w:sz w:val="20"/>
                <w:lang w:val="en-US"/>
              </w:rPr>
              <w:t>MMSI number</w:t>
            </w:r>
            <w:r w:rsidR="00DB3E9C">
              <w:rPr>
                <w:sz w:val="20"/>
                <w:lang w:val="en-US"/>
              </w:rPr>
              <w:t xml:space="preserve"> assigned to the aid</w:t>
            </w:r>
            <w:r w:rsidRPr="000A0560">
              <w:rPr>
                <w:sz w:val="20"/>
                <w:lang w:val="en-US"/>
              </w:rPr>
              <w:t>, (see Article 19 of the RR and Recommendation ITU</w:t>
            </w:r>
            <w:r w:rsidRPr="000A0560">
              <w:rPr>
                <w:sz w:val="20"/>
                <w:lang w:val="en-US"/>
              </w:rPr>
              <w:noBreakHyphen/>
              <w:t>R M.585)</w:t>
            </w:r>
          </w:p>
        </w:tc>
      </w:tr>
      <w:tr w:rsidR="00E66B43" w:rsidRPr="00927832" w14:paraId="3F71B059" w14:textId="77777777" w:rsidTr="00ED1C22">
        <w:trPr>
          <w:cantSplit/>
          <w:jc w:val="center"/>
        </w:trPr>
        <w:tc>
          <w:tcPr>
            <w:tcW w:w="1683" w:type="dxa"/>
          </w:tcPr>
          <w:p w14:paraId="54BAFBE8" w14:textId="77777777" w:rsidR="00E66B43" w:rsidRPr="00316C01" w:rsidRDefault="00E66B43" w:rsidP="000A0560">
            <w:pPr>
              <w:pStyle w:val="Tabletext"/>
              <w:jc w:val="left"/>
              <w:rPr>
                <w:sz w:val="20"/>
                <w:lang w:val="en-US"/>
              </w:rPr>
            </w:pPr>
            <w:r w:rsidRPr="00316C01">
              <w:rPr>
                <w:sz w:val="20"/>
                <w:lang w:val="en-US"/>
              </w:rPr>
              <w:t>Type of aids-to-navigation</w:t>
            </w:r>
          </w:p>
        </w:tc>
        <w:tc>
          <w:tcPr>
            <w:tcW w:w="1433" w:type="dxa"/>
          </w:tcPr>
          <w:p w14:paraId="245EE0E7" w14:textId="77777777" w:rsidR="00E66B43" w:rsidRPr="000A0560" w:rsidRDefault="00E66B43" w:rsidP="00244A65">
            <w:pPr>
              <w:pStyle w:val="Tabletext"/>
              <w:keepLines/>
              <w:tabs>
                <w:tab w:val="left" w:leader="dot" w:pos="7938"/>
                <w:tab w:val="center" w:pos="9526"/>
              </w:tabs>
              <w:ind w:left="567" w:hanging="567"/>
              <w:jc w:val="center"/>
              <w:rPr>
                <w:sz w:val="20"/>
              </w:rPr>
            </w:pPr>
            <w:r w:rsidRPr="000A0560">
              <w:rPr>
                <w:sz w:val="20"/>
              </w:rPr>
              <w:t>5</w:t>
            </w:r>
          </w:p>
        </w:tc>
        <w:tc>
          <w:tcPr>
            <w:tcW w:w="6517" w:type="dxa"/>
          </w:tcPr>
          <w:p w14:paraId="66E6CDCA" w14:textId="77777777" w:rsidR="00E66B43" w:rsidRPr="000A0560" w:rsidRDefault="00E66B43" w:rsidP="000A0560">
            <w:pPr>
              <w:pStyle w:val="Tabletext"/>
              <w:jc w:val="left"/>
              <w:rPr>
                <w:sz w:val="20"/>
                <w:lang w:val="en-US"/>
              </w:rPr>
            </w:pPr>
            <w:r w:rsidRPr="000A0560">
              <w:rPr>
                <w:sz w:val="20"/>
                <w:lang w:val="en-US"/>
              </w:rPr>
              <w:t>0 = not available = default; refer to appropriate definition set up by IALA; see Table 74</w:t>
            </w:r>
          </w:p>
        </w:tc>
      </w:tr>
      <w:tr w:rsidR="00E66B43" w:rsidRPr="00927832" w14:paraId="05ADE5A7" w14:textId="77777777" w:rsidTr="00ED1C22">
        <w:trPr>
          <w:cantSplit/>
          <w:jc w:val="center"/>
        </w:trPr>
        <w:tc>
          <w:tcPr>
            <w:tcW w:w="1683" w:type="dxa"/>
          </w:tcPr>
          <w:p w14:paraId="07872ABD" w14:textId="77777777" w:rsidR="00E66B43" w:rsidRPr="00316C01" w:rsidRDefault="00E66B43" w:rsidP="000A0560">
            <w:pPr>
              <w:pStyle w:val="Tabletext"/>
              <w:jc w:val="left"/>
              <w:rPr>
                <w:sz w:val="20"/>
                <w:lang w:val="en-US"/>
              </w:rPr>
            </w:pPr>
            <w:r w:rsidRPr="00316C01">
              <w:rPr>
                <w:sz w:val="20"/>
                <w:lang w:val="en-US"/>
              </w:rPr>
              <w:t>Name of Aids-to-Navigation</w:t>
            </w:r>
          </w:p>
        </w:tc>
        <w:tc>
          <w:tcPr>
            <w:tcW w:w="1433" w:type="dxa"/>
          </w:tcPr>
          <w:p w14:paraId="677F576B" w14:textId="77777777" w:rsidR="00E66B43" w:rsidRPr="000A0560" w:rsidRDefault="00E66B43" w:rsidP="00244A65">
            <w:pPr>
              <w:pStyle w:val="Tabletext"/>
              <w:keepLines/>
              <w:tabs>
                <w:tab w:val="left" w:leader="dot" w:pos="7938"/>
                <w:tab w:val="center" w:pos="9526"/>
              </w:tabs>
              <w:ind w:left="567" w:hanging="567"/>
              <w:jc w:val="center"/>
              <w:rPr>
                <w:sz w:val="20"/>
              </w:rPr>
            </w:pPr>
            <w:r w:rsidRPr="000A0560">
              <w:rPr>
                <w:sz w:val="20"/>
              </w:rPr>
              <w:t>120</w:t>
            </w:r>
          </w:p>
        </w:tc>
        <w:tc>
          <w:tcPr>
            <w:tcW w:w="6517" w:type="dxa"/>
          </w:tcPr>
          <w:p w14:paraId="1B499E02" w14:textId="77777777" w:rsidR="00E66B43" w:rsidRPr="000A0560" w:rsidRDefault="00E66B43" w:rsidP="000A0560">
            <w:pPr>
              <w:pStyle w:val="Tabletext"/>
              <w:jc w:val="left"/>
              <w:rPr>
                <w:sz w:val="20"/>
                <w:lang w:val="en-US"/>
              </w:rPr>
            </w:pPr>
            <w:r w:rsidRPr="000A0560">
              <w:rPr>
                <w:sz w:val="20"/>
                <w:lang w:val="en-US"/>
              </w:rPr>
              <w:t>Maximum 20 characters 6-bi</w:t>
            </w:r>
            <w:r w:rsidR="003007B9">
              <w:rPr>
                <w:sz w:val="20"/>
                <w:lang w:val="en-US"/>
              </w:rPr>
              <w:t>t ASCII, as defined in Table 47</w:t>
            </w:r>
            <w:r w:rsidRPr="000A0560">
              <w:rPr>
                <w:sz w:val="20"/>
                <w:lang w:val="en-US"/>
              </w:rPr>
              <w:br/>
            </w:r>
            <w:r w:rsidR="00621DA7" w:rsidRPr="00D43998">
              <w:rPr>
                <w:lang w:val="en-US"/>
              </w:rPr>
              <w:t>“</w:t>
            </w:r>
            <w:r w:rsidRPr="000A0560">
              <w:rPr>
                <w:sz w:val="20"/>
                <w:lang w:val="en-US"/>
              </w:rPr>
              <w:t>@@@@@@@@@@@@@@@@@@@@</w:t>
            </w:r>
            <w:r w:rsidR="00A518C2" w:rsidRPr="00D43998">
              <w:rPr>
                <w:lang w:val="en-US"/>
              </w:rPr>
              <w:t>”</w:t>
            </w:r>
            <w:r w:rsidRPr="000A0560">
              <w:rPr>
                <w:sz w:val="20"/>
                <w:lang w:val="en-US"/>
              </w:rPr>
              <w:t xml:space="preserve"> = not available = default.</w:t>
            </w:r>
          </w:p>
          <w:p w14:paraId="723F690C" w14:textId="77777777" w:rsidR="00E66B43" w:rsidRPr="000A0560" w:rsidRDefault="00E66B43" w:rsidP="000A0560">
            <w:pPr>
              <w:pStyle w:val="Tabletext"/>
              <w:jc w:val="left"/>
              <w:rPr>
                <w:sz w:val="20"/>
                <w:lang w:val="en-US"/>
              </w:rPr>
            </w:pPr>
            <w:r w:rsidRPr="000A0560">
              <w:rPr>
                <w:sz w:val="20"/>
                <w:lang w:val="en-US"/>
              </w:rPr>
              <w:t xml:space="preserve">The name of the AtoN may be extended by the parameter </w:t>
            </w:r>
            <w:r w:rsidR="00621DA7" w:rsidRPr="00D43998">
              <w:rPr>
                <w:lang w:val="en-US"/>
              </w:rPr>
              <w:t>“</w:t>
            </w:r>
            <w:r w:rsidRPr="000A0560">
              <w:rPr>
                <w:sz w:val="20"/>
                <w:lang w:val="en-US"/>
              </w:rPr>
              <w:t>Name of Aid-to-Navigation Extension</w:t>
            </w:r>
            <w:r w:rsidR="00A518C2" w:rsidRPr="00D43998">
              <w:rPr>
                <w:lang w:val="en-US"/>
              </w:rPr>
              <w:t>”</w:t>
            </w:r>
            <w:r w:rsidRPr="000A0560">
              <w:rPr>
                <w:sz w:val="20"/>
                <w:lang w:val="en-US"/>
              </w:rPr>
              <w:t xml:space="preserve"> below</w:t>
            </w:r>
          </w:p>
        </w:tc>
      </w:tr>
      <w:tr w:rsidR="00E66B43" w:rsidRPr="00927832" w14:paraId="1BA77155" w14:textId="77777777" w:rsidTr="00ED1C22">
        <w:trPr>
          <w:cantSplit/>
          <w:jc w:val="center"/>
        </w:trPr>
        <w:tc>
          <w:tcPr>
            <w:tcW w:w="1683" w:type="dxa"/>
          </w:tcPr>
          <w:p w14:paraId="7B4FE78B" w14:textId="77777777" w:rsidR="00E66B43" w:rsidRPr="000A0560" w:rsidRDefault="00E66B43" w:rsidP="000A0560">
            <w:pPr>
              <w:pStyle w:val="Tabletext"/>
              <w:jc w:val="left"/>
              <w:rPr>
                <w:sz w:val="20"/>
              </w:rPr>
            </w:pPr>
            <w:r w:rsidRPr="000A0560">
              <w:rPr>
                <w:sz w:val="20"/>
              </w:rPr>
              <w:t xml:space="preserve">Position </w:t>
            </w:r>
            <w:proofErr w:type="spellStart"/>
            <w:r w:rsidRPr="000A0560">
              <w:rPr>
                <w:sz w:val="20"/>
              </w:rPr>
              <w:t>accuracy</w:t>
            </w:r>
            <w:proofErr w:type="spellEnd"/>
          </w:p>
        </w:tc>
        <w:tc>
          <w:tcPr>
            <w:tcW w:w="1433" w:type="dxa"/>
          </w:tcPr>
          <w:p w14:paraId="4372C252" w14:textId="77777777" w:rsidR="00E66B43" w:rsidRPr="000A0560" w:rsidRDefault="00E66B43" w:rsidP="00244A65">
            <w:pPr>
              <w:pStyle w:val="Tabletext"/>
              <w:keepLines/>
              <w:tabs>
                <w:tab w:val="left" w:leader="dot" w:pos="7938"/>
                <w:tab w:val="center" w:pos="9526"/>
              </w:tabs>
              <w:ind w:left="567" w:hanging="567"/>
              <w:jc w:val="center"/>
              <w:rPr>
                <w:sz w:val="20"/>
              </w:rPr>
            </w:pPr>
            <w:r w:rsidRPr="000A0560">
              <w:rPr>
                <w:sz w:val="20"/>
              </w:rPr>
              <w:t>1</w:t>
            </w:r>
          </w:p>
        </w:tc>
        <w:tc>
          <w:tcPr>
            <w:tcW w:w="6517" w:type="dxa"/>
          </w:tcPr>
          <w:p w14:paraId="2495A353" w14:textId="77777777" w:rsidR="00E66B43" w:rsidRPr="000A0560" w:rsidRDefault="00E66B43" w:rsidP="000A0560">
            <w:pPr>
              <w:pStyle w:val="Tabletext"/>
              <w:jc w:val="left"/>
              <w:rPr>
                <w:sz w:val="20"/>
                <w:lang w:val="en-US"/>
              </w:rPr>
            </w:pPr>
            <w:r w:rsidRPr="000A0560">
              <w:rPr>
                <w:sz w:val="20"/>
                <w:lang w:val="en-US"/>
              </w:rPr>
              <w:t>1 = high (</w:t>
            </w:r>
            <w:r w:rsidRPr="000A0560">
              <w:rPr>
                <w:sz w:val="20"/>
              </w:rPr>
              <w:sym w:font="Symbol" w:char="F0A3"/>
            </w:r>
            <w:r w:rsidRPr="000A0560">
              <w:rPr>
                <w:sz w:val="20"/>
                <w:lang w:val="en-US"/>
              </w:rPr>
              <w:t xml:space="preserve">10 m) </w:t>
            </w:r>
            <w:r w:rsidRPr="000A0560">
              <w:rPr>
                <w:sz w:val="20"/>
                <w:lang w:val="en-US"/>
              </w:rPr>
              <w:br/>
              <w:t>0 = low (&gt;10 m)</w:t>
            </w:r>
            <w:r w:rsidRPr="000A0560">
              <w:rPr>
                <w:sz w:val="20"/>
                <w:lang w:val="en-US"/>
              </w:rPr>
              <w:br/>
              <w:t>0 = default</w:t>
            </w:r>
            <w:r w:rsidRPr="000A0560">
              <w:rPr>
                <w:sz w:val="20"/>
                <w:lang w:val="en-US"/>
              </w:rPr>
              <w:br/>
              <w:t>The PA flag should be determined in accordance with Table 50</w:t>
            </w:r>
          </w:p>
        </w:tc>
      </w:tr>
    </w:tbl>
    <w:p w14:paraId="01B39CFA" w14:textId="77777777" w:rsidR="000A0560" w:rsidRPr="000F4A0F" w:rsidRDefault="000A0560" w:rsidP="00ED1C22">
      <w:pPr>
        <w:pStyle w:val="TableNo"/>
      </w:pPr>
      <w:r w:rsidRPr="000F4A0F">
        <w:t>TABLE 73</w:t>
      </w:r>
      <w:r>
        <w:t xml:space="preserve"> (</w:t>
      </w:r>
      <w:r w:rsidR="00ED1C22">
        <w:rPr>
          <w:i/>
          <w:iCs/>
        </w:rPr>
        <w:t>end</w:t>
      </w:r>
      <w:r>
        <w:t>)</w:t>
      </w: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1683"/>
        <w:gridCol w:w="1436"/>
        <w:gridCol w:w="6514"/>
        <w:gridCol w:w="6"/>
      </w:tblGrid>
      <w:tr w:rsidR="000A0560" w:rsidRPr="000A0560" w14:paraId="0CC2C102" w14:textId="77777777" w:rsidTr="003007B9">
        <w:trPr>
          <w:cantSplit/>
          <w:jc w:val="center"/>
        </w:trPr>
        <w:tc>
          <w:tcPr>
            <w:tcW w:w="1683" w:type="dxa"/>
            <w:shd w:val="clear" w:color="auto" w:fill="FFFFFF"/>
            <w:vAlign w:val="center"/>
          </w:tcPr>
          <w:p w14:paraId="6299E727" w14:textId="77777777" w:rsidR="000A0560" w:rsidRPr="000A0560" w:rsidRDefault="000A0560" w:rsidP="00196D23">
            <w:pPr>
              <w:pStyle w:val="Tablehead"/>
              <w:rPr>
                <w:sz w:val="20"/>
              </w:rPr>
            </w:pPr>
            <w:proofErr w:type="spellStart"/>
            <w:r w:rsidRPr="000A0560">
              <w:rPr>
                <w:sz w:val="20"/>
              </w:rPr>
              <w:t>Parameter</w:t>
            </w:r>
            <w:proofErr w:type="spellEnd"/>
          </w:p>
        </w:tc>
        <w:tc>
          <w:tcPr>
            <w:tcW w:w="1436" w:type="dxa"/>
            <w:shd w:val="clear" w:color="auto" w:fill="FFFFFF"/>
            <w:vAlign w:val="center"/>
          </w:tcPr>
          <w:p w14:paraId="4545B62F" w14:textId="77777777" w:rsidR="000A0560" w:rsidRPr="000A0560" w:rsidRDefault="000A0560" w:rsidP="00DC5C58">
            <w:pPr>
              <w:pStyle w:val="Tablehead"/>
              <w:rPr>
                <w:sz w:val="20"/>
                <w:lang w:val="en-US"/>
              </w:rPr>
            </w:pPr>
            <w:r w:rsidRPr="000A0560">
              <w:rPr>
                <w:sz w:val="20"/>
                <w:lang w:val="en-US"/>
              </w:rPr>
              <w:t>Number of bits</w:t>
            </w:r>
          </w:p>
        </w:tc>
        <w:tc>
          <w:tcPr>
            <w:tcW w:w="6520" w:type="dxa"/>
            <w:gridSpan w:val="2"/>
            <w:shd w:val="clear" w:color="auto" w:fill="FFFFFF"/>
            <w:vAlign w:val="center"/>
          </w:tcPr>
          <w:p w14:paraId="1E6B12F3" w14:textId="77777777" w:rsidR="000A0560" w:rsidRPr="000A0560" w:rsidRDefault="000A0560" w:rsidP="00196D23">
            <w:pPr>
              <w:pStyle w:val="Tablehead"/>
              <w:rPr>
                <w:sz w:val="20"/>
                <w:lang w:val="en-US"/>
              </w:rPr>
            </w:pPr>
            <w:r w:rsidRPr="000A0560">
              <w:rPr>
                <w:sz w:val="20"/>
                <w:lang w:val="en-US"/>
              </w:rPr>
              <w:t>Description</w:t>
            </w:r>
          </w:p>
        </w:tc>
      </w:tr>
      <w:tr w:rsidR="00E66B43" w:rsidRPr="00927832" w14:paraId="07196D9F" w14:textId="77777777" w:rsidTr="003007B9">
        <w:trPr>
          <w:gridAfter w:val="1"/>
          <w:wAfter w:w="6" w:type="dxa"/>
          <w:cantSplit/>
          <w:jc w:val="center"/>
        </w:trPr>
        <w:tc>
          <w:tcPr>
            <w:tcW w:w="1683" w:type="dxa"/>
          </w:tcPr>
          <w:p w14:paraId="26731D34" w14:textId="77777777" w:rsidR="00E66B43" w:rsidRPr="000A0560" w:rsidRDefault="00E66B43" w:rsidP="000A0560">
            <w:pPr>
              <w:pStyle w:val="Tabletext"/>
              <w:jc w:val="left"/>
              <w:rPr>
                <w:sz w:val="20"/>
              </w:rPr>
            </w:pPr>
            <w:r w:rsidRPr="000A0560">
              <w:rPr>
                <w:sz w:val="20"/>
              </w:rPr>
              <w:t xml:space="preserve">Longitude </w:t>
            </w:r>
          </w:p>
        </w:tc>
        <w:tc>
          <w:tcPr>
            <w:tcW w:w="1436" w:type="dxa"/>
          </w:tcPr>
          <w:p w14:paraId="29342590" w14:textId="77777777" w:rsidR="00E66B43" w:rsidRPr="000A0560" w:rsidRDefault="00E66B43" w:rsidP="00244A65">
            <w:pPr>
              <w:pStyle w:val="Tabletext"/>
              <w:keepLines/>
              <w:tabs>
                <w:tab w:val="left" w:leader="dot" w:pos="7938"/>
                <w:tab w:val="center" w:pos="9526"/>
              </w:tabs>
              <w:ind w:left="567" w:hanging="567"/>
              <w:jc w:val="center"/>
              <w:rPr>
                <w:sz w:val="20"/>
              </w:rPr>
            </w:pPr>
            <w:r w:rsidRPr="000A0560">
              <w:rPr>
                <w:sz w:val="20"/>
              </w:rPr>
              <w:t>28</w:t>
            </w:r>
          </w:p>
        </w:tc>
        <w:tc>
          <w:tcPr>
            <w:tcW w:w="6514" w:type="dxa"/>
          </w:tcPr>
          <w:p w14:paraId="5091DEB4" w14:textId="77777777" w:rsidR="00E66B43" w:rsidRPr="000A0560" w:rsidRDefault="00E66B43" w:rsidP="000A0560">
            <w:pPr>
              <w:pStyle w:val="Tabletext"/>
              <w:jc w:val="left"/>
              <w:rPr>
                <w:sz w:val="20"/>
                <w:lang w:val="en-US"/>
              </w:rPr>
            </w:pPr>
            <w:r w:rsidRPr="000A0560">
              <w:rPr>
                <w:sz w:val="20"/>
                <w:lang w:val="en-US"/>
              </w:rPr>
              <w:t>Longitude in 1/10 000 min of position of an AtoN (</w:t>
            </w:r>
            <w:r w:rsidRPr="000A0560">
              <w:rPr>
                <w:sz w:val="20"/>
              </w:rPr>
              <w:sym w:font="Symbol" w:char="F0B1"/>
            </w:r>
            <w:r w:rsidRPr="000A0560">
              <w:rPr>
                <w:sz w:val="20"/>
                <w:lang w:val="en-US"/>
              </w:rPr>
              <w:t>180</w:t>
            </w:r>
            <w:r w:rsidR="007820A5" w:rsidRPr="000A0560">
              <w:rPr>
                <w:sz w:val="20"/>
                <w:lang w:val="en-US"/>
              </w:rPr>
              <w:t>°</w:t>
            </w:r>
            <w:r w:rsidRPr="000A0560">
              <w:rPr>
                <w:sz w:val="20"/>
                <w:lang w:val="en-US"/>
              </w:rPr>
              <w:t>, East = positive, West = negative</w:t>
            </w:r>
            <w:r w:rsidRPr="000A0560">
              <w:rPr>
                <w:sz w:val="20"/>
                <w:lang w:val="en-US"/>
              </w:rPr>
              <w:br/>
              <w:t>181 = (6791AC0</w:t>
            </w:r>
            <w:r w:rsidRPr="00C65A55">
              <w:rPr>
                <w:sz w:val="20"/>
                <w:vertAlign w:val="subscript"/>
                <w:lang w:val="en-US"/>
              </w:rPr>
              <w:t>h</w:t>
            </w:r>
            <w:r w:rsidRPr="000A0560">
              <w:rPr>
                <w:sz w:val="20"/>
                <w:lang w:val="en-US"/>
              </w:rPr>
              <w:t>) = not available = default)</w:t>
            </w:r>
          </w:p>
        </w:tc>
      </w:tr>
      <w:tr w:rsidR="00E66B43" w:rsidRPr="00927832" w14:paraId="756A5E69" w14:textId="77777777" w:rsidTr="003007B9">
        <w:trPr>
          <w:gridAfter w:val="1"/>
          <w:wAfter w:w="6" w:type="dxa"/>
          <w:cantSplit/>
          <w:jc w:val="center"/>
        </w:trPr>
        <w:tc>
          <w:tcPr>
            <w:tcW w:w="1683" w:type="dxa"/>
          </w:tcPr>
          <w:p w14:paraId="758F1226" w14:textId="77777777" w:rsidR="00E66B43" w:rsidRPr="000A0560" w:rsidRDefault="00E66B43" w:rsidP="000A0560">
            <w:pPr>
              <w:pStyle w:val="Tabletext"/>
              <w:jc w:val="left"/>
              <w:rPr>
                <w:sz w:val="20"/>
              </w:rPr>
            </w:pPr>
            <w:r w:rsidRPr="000A0560">
              <w:rPr>
                <w:sz w:val="20"/>
              </w:rPr>
              <w:t>Latitude</w:t>
            </w:r>
          </w:p>
        </w:tc>
        <w:tc>
          <w:tcPr>
            <w:tcW w:w="1436" w:type="dxa"/>
          </w:tcPr>
          <w:p w14:paraId="0CB82E26" w14:textId="77777777" w:rsidR="00E66B43" w:rsidRPr="000A0560" w:rsidRDefault="00E66B43" w:rsidP="00244A65">
            <w:pPr>
              <w:pStyle w:val="Tabletext"/>
              <w:keepLines/>
              <w:tabs>
                <w:tab w:val="left" w:leader="dot" w:pos="7938"/>
                <w:tab w:val="center" w:pos="9526"/>
              </w:tabs>
              <w:ind w:left="567" w:hanging="567"/>
              <w:jc w:val="center"/>
              <w:rPr>
                <w:sz w:val="20"/>
              </w:rPr>
            </w:pPr>
            <w:r w:rsidRPr="000A0560">
              <w:rPr>
                <w:sz w:val="20"/>
              </w:rPr>
              <w:t>27</w:t>
            </w:r>
          </w:p>
        </w:tc>
        <w:tc>
          <w:tcPr>
            <w:tcW w:w="6514" w:type="dxa"/>
          </w:tcPr>
          <w:p w14:paraId="10CF227A" w14:textId="77777777" w:rsidR="00E66B43" w:rsidRPr="000A0560" w:rsidRDefault="00E66B43" w:rsidP="000A0560">
            <w:pPr>
              <w:pStyle w:val="Tabletext"/>
              <w:jc w:val="left"/>
              <w:rPr>
                <w:sz w:val="20"/>
                <w:lang w:val="en-US"/>
              </w:rPr>
            </w:pPr>
            <w:r w:rsidRPr="000A0560">
              <w:rPr>
                <w:sz w:val="20"/>
                <w:lang w:val="en-US"/>
              </w:rPr>
              <w:t>Latitude in 1/10 000 min of an AtoN (</w:t>
            </w:r>
            <w:r w:rsidRPr="000A0560">
              <w:rPr>
                <w:sz w:val="20"/>
              </w:rPr>
              <w:sym w:font="Symbol" w:char="F0B1"/>
            </w:r>
            <w:r w:rsidRPr="000A0560">
              <w:rPr>
                <w:sz w:val="20"/>
                <w:lang w:val="en-US"/>
              </w:rPr>
              <w:t>90</w:t>
            </w:r>
            <w:r w:rsidR="007820A5" w:rsidRPr="000A0560">
              <w:rPr>
                <w:sz w:val="20"/>
                <w:lang w:val="en-US"/>
              </w:rPr>
              <w:t>°</w:t>
            </w:r>
            <w:r w:rsidRPr="000A0560">
              <w:rPr>
                <w:sz w:val="20"/>
                <w:lang w:val="en-US"/>
              </w:rPr>
              <w:t>, North = positive, South = negative</w:t>
            </w:r>
            <w:r w:rsidRPr="000A0560">
              <w:rPr>
                <w:sz w:val="20"/>
                <w:lang w:val="en-US"/>
              </w:rPr>
              <w:br/>
              <w:t>91 = (3412140</w:t>
            </w:r>
            <w:r w:rsidRPr="00C65A55">
              <w:rPr>
                <w:sz w:val="20"/>
                <w:vertAlign w:val="subscript"/>
                <w:lang w:val="en-US"/>
              </w:rPr>
              <w:t>h</w:t>
            </w:r>
            <w:r w:rsidRPr="000A0560">
              <w:rPr>
                <w:sz w:val="20"/>
                <w:lang w:val="en-US"/>
              </w:rPr>
              <w:t>) = not available = default)</w:t>
            </w:r>
          </w:p>
        </w:tc>
      </w:tr>
      <w:tr w:rsidR="00E66B43" w:rsidRPr="00927832" w14:paraId="6CB09791" w14:textId="77777777" w:rsidTr="003007B9">
        <w:trPr>
          <w:gridAfter w:val="1"/>
          <w:wAfter w:w="6" w:type="dxa"/>
          <w:cantSplit/>
          <w:jc w:val="center"/>
        </w:trPr>
        <w:tc>
          <w:tcPr>
            <w:tcW w:w="1683" w:type="dxa"/>
          </w:tcPr>
          <w:p w14:paraId="0CB4D5EA" w14:textId="3D4257CB" w:rsidR="00E66B43" w:rsidRPr="000A0560" w:rsidRDefault="00E66B43" w:rsidP="000A0560">
            <w:pPr>
              <w:pStyle w:val="Tabletext"/>
              <w:jc w:val="left"/>
              <w:rPr>
                <w:sz w:val="20"/>
              </w:rPr>
            </w:pPr>
            <w:r w:rsidRPr="000A0560">
              <w:rPr>
                <w:sz w:val="20"/>
              </w:rPr>
              <w:lastRenderedPageBreak/>
              <w:t>Dimension/</w:t>
            </w:r>
            <w:r w:rsidRPr="000A0560">
              <w:rPr>
                <w:sz w:val="20"/>
              </w:rPr>
              <w:br/>
            </w:r>
            <w:proofErr w:type="spellStart"/>
            <w:r w:rsidRPr="000A0560">
              <w:rPr>
                <w:sz w:val="20"/>
              </w:rPr>
              <w:t>reference</w:t>
            </w:r>
            <w:proofErr w:type="spellEnd"/>
            <w:r w:rsidRPr="000A0560">
              <w:rPr>
                <w:sz w:val="20"/>
              </w:rPr>
              <w:t xml:space="preserve"> for position</w:t>
            </w:r>
            <w:r w:rsidR="008A394F">
              <w:rPr>
                <w:sz w:val="20"/>
              </w:rPr>
              <w:t xml:space="preserve"> </w:t>
            </w:r>
            <w:r w:rsidR="008A394F" w:rsidRPr="008A394F">
              <w:rPr>
                <w:sz w:val="20"/>
                <w:vertAlign w:val="superscript"/>
                <w:rPrChange w:id="2" w:author="jorge arroyo" w:date="2017-09-01T09:32:00Z">
                  <w:rPr>
                    <w:sz w:val="20"/>
                  </w:rPr>
                </w:rPrChange>
              </w:rPr>
              <w:t>(1)</w:t>
            </w:r>
          </w:p>
        </w:tc>
        <w:tc>
          <w:tcPr>
            <w:tcW w:w="1436" w:type="dxa"/>
          </w:tcPr>
          <w:p w14:paraId="107F178D" w14:textId="77777777" w:rsidR="00E66B43" w:rsidRPr="000A0560" w:rsidRDefault="00E66B43" w:rsidP="00244A65">
            <w:pPr>
              <w:pStyle w:val="Tabletext"/>
              <w:keepLines/>
              <w:tabs>
                <w:tab w:val="left" w:leader="dot" w:pos="7938"/>
                <w:tab w:val="center" w:pos="9526"/>
              </w:tabs>
              <w:ind w:left="567" w:hanging="567"/>
              <w:jc w:val="center"/>
              <w:rPr>
                <w:sz w:val="20"/>
              </w:rPr>
            </w:pPr>
            <w:r w:rsidRPr="000A0560">
              <w:rPr>
                <w:sz w:val="20"/>
              </w:rPr>
              <w:t>30</w:t>
            </w:r>
          </w:p>
        </w:tc>
        <w:tc>
          <w:tcPr>
            <w:tcW w:w="6514" w:type="dxa"/>
          </w:tcPr>
          <w:p w14:paraId="76B72FC5" w14:textId="40F0DBC5" w:rsidR="00E66B43" w:rsidRPr="000A0560" w:rsidRDefault="00E66B43" w:rsidP="008A57A9">
            <w:pPr>
              <w:pStyle w:val="Tabletext"/>
              <w:jc w:val="left"/>
              <w:rPr>
                <w:sz w:val="20"/>
                <w:lang w:val="en-US"/>
              </w:rPr>
            </w:pPr>
            <w:r w:rsidRPr="000A0560">
              <w:rPr>
                <w:sz w:val="20"/>
                <w:lang w:val="en-US"/>
              </w:rPr>
              <w:t xml:space="preserve">Reference point for reported position; also indicates the dimension of an AtoN (m) (see Fig. </w:t>
            </w:r>
            <w:r w:rsidR="0092745E" w:rsidRPr="000A0560">
              <w:rPr>
                <w:sz w:val="20"/>
                <w:lang w:val="en-US"/>
              </w:rPr>
              <w:t>4</w:t>
            </w:r>
            <w:r w:rsidR="00984BC0">
              <w:rPr>
                <w:sz w:val="20"/>
                <w:lang w:val="en-US"/>
              </w:rPr>
              <w:t>2</w:t>
            </w:r>
            <w:r w:rsidR="0092745E" w:rsidRPr="000A0560">
              <w:rPr>
                <w:sz w:val="20"/>
                <w:lang w:val="en-US"/>
              </w:rPr>
              <w:t xml:space="preserve"> </w:t>
            </w:r>
            <w:r w:rsidRPr="000A0560">
              <w:rPr>
                <w:sz w:val="20"/>
                <w:lang w:val="en-US"/>
              </w:rPr>
              <w:t>and § 4.1), if relevant</w:t>
            </w:r>
            <w:r w:rsidRPr="00B16367">
              <w:rPr>
                <w:sz w:val="20"/>
                <w:vertAlign w:val="superscript"/>
                <w:lang w:val="en-US"/>
              </w:rPr>
              <w:t>(1)</w:t>
            </w:r>
          </w:p>
        </w:tc>
      </w:tr>
      <w:tr w:rsidR="000D7208" w:rsidRPr="00927832" w14:paraId="0F15CF5F" w14:textId="77777777" w:rsidTr="003007B9">
        <w:trPr>
          <w:gridAfter w:val="1"/>
          <w:wAfter w:w="6" w:type="dxa"/>
          <w:cantSplit/>
          <w:jc w:val="center"/>
        </w:trPr>
        <w:tc>
          <w:tcPr>
            <w:tcW w:w="1683" w:type="dxa"/>
          </w:tcPr>
          <w:p w14:paraId="4DB39162" w14:textId="77777777" w:rsidR="000D7208" w:rsidRPr="00316C01" w:rsidRDefault="000D7208" w:rsidP="000D7208">
            <w:pPr>
              <w:pStyle w:val="Tabletext"/>
              <w:jc w:val="left"/>
              <w:rPr>
                <w:sz w:val="20"/>
                <w:lang w:val="en-US"/>
              </w:rPr>
            </w:pPr>
            <w:r w:rsidRPr="00316C01">
              <w:rPr>
                <w:sz w:val="20"/>
                <w:lang w:val="en-US"/>
              </w:rPr>
              <w:t>Type of electronic position fixing device</w:t>
            </w:r>
          </w:p>
        </w:tc>
        <w:tc>
          <w:tcPr>
            <w:tcW w:w="1436" w:type="dxa"/>
          </w:tcPr>
          <w:p w14:paraId="7CDD323E" w14:textId="77777777" w:rsidR="000D7208" w:rsidRPr="000A0560" w:rsidRDefault="000D7208" w:rsidP="000D7208">
            <w:pPr>
              <w:pStyle w:val="Tabletext"/>
              <w:keepLines/>
              <w:tabs>
                <w:tab w:val="left" w:leader="dot" w:pos="7938"/>
                <w:tab w:val="center" w:pos="9526"/>
              </w:tabs>
              <w:ind w:left="567" w:hanging="567"/>
              <w:jc w:val="center"/>
              <w:rPr>
                <w:sz w:val="20"/>
              </w:rPr>
            </w:pPr>
            <w:r w:rsidRPr="000A0560">
              <w:rPr>
                <w:sz w:val="20"/>
              </w:rPr>
              <w:t>4</w:t>
            </w:r>
          </w:p>
        </w:tc>
        <w:tc>
          <w:tcPr>
            <w:tcW w:w="6514" w:type="dxa"/>
          </w:tcPr>
          <w:p w14:paraId="4CDD65F7" w14:textId="3A83C813" w:rsidR="000D7208" w:rsidRDefault="000D7208" w:rsidP="000D7208">
            <w:pPr>
              <w:pStyle w:val="Tabletext"/>
              <w:jc w:val="left"/>
              <w:rPr>
                <w:sz w:val="20"/>
                <w:lang w:val="en-US"/>
              </w:rPr>
            </w:pPr>
            <w:r w:rsidRPr="000F60A8">
              <w:rPr>
                <w:sz w:val="20"/>
                <w:lang w:val="en-US"/>
              </w:rPr>
              <w:t>Use of differential corrections is defined by field position accuracy above:</w:t>
            </w:r>
            <w:r w:rsidRPr="000F60A8">
              <w:rPr>
                <w:sz w:val="20"/>
                <w:lang w:val="en-US"/>
              </w:rPr>
              <w:br/>
              <w:t>0 = undefined (default)</w:t>
            </w:r>
            <w:r w:rsidRPr="000F60A8">
              <w:rPr>
                <w:sz w:val="20"/>
                <w:lang w:val="en-US"/>
              </w:rPr>
              <w:br/>
              <w:t>1 = global positioning system (GPS)</w:t>
            </w:r>
            <w:r w:rsidRPr="000F60A8">
              <w:rPr>
                <w:sz w:val="20"/>
                <w:lang w:val="en-US"/>
              </w:rPr>
              <w:br/>
              <w:t>2 = GNSS (GLONASS)</w:t>
            </w:r>
            <w:r w:rsidRPr="000F60A8">
              <w:rPr>
                <w:sz w:val="20"/>
                <w:lang w:val="en-US"/>
              </w:rPr>
              <w:br/>
              <w:t xml:space="preserve">3 = combined </w:t>
            </w:r>
            <w:r>
              <w:rPr>
                <w:sz w:val="20"/>
                <w:lang w:val="en-US"/>
              </w:rPr>
              <w:t xml:space="preserve">GNSS </w:t>
            </w:r>
            <w:r w:rsidRPr="000F60A8">
              <w:rPr>
                <w:sz w:val="20"/>
                <w:lang w:val="en-US"/>
              </w:rPr>
              <w:br/>
              <w:t>4 = Loran-C</w:t>
            </w:r>
            <w:r w:rsidRPr="000F60A8">
              <w:rPr>
                <w:sz w:val="20"/>
                <w:lang w:val="en-US"/>
              </w:rPr>
              <w:br/>
              <w:t xml:space="preserve">5 = </w:t>
            </w:r>
            <w:proofErr w:type="spellStart"/>
            <w:r w:rsidRPr="000F60A8">
              <w:rPr>
                <w:sz w:val="20"/>
                <w:lang w:val="en-US"/>
              </w:rPr>
              <w:t>Chayka</w:t>
            </w:r>
            <w:proofErr w:type="spellEnd"/>
            <w:r w:rsidRPr="000F60A8">
              <w:rPr>
                <w:sz w:val="20"/>
                <w:lang w:val="en-US"/>
              </w:rPr>
              <w:br/>
              <w:t xml:space="preserve">6 = </w:t>
            </w:r>
            <w:r w:rsidR="007E57B7">
              <w:rPr>
                <w:sz w:val="20"/>
                <w:lang w:val="en-US"/>
              </w:rPr>
              <w:t xml:space="preserve">not </w:t>
            </w:r>
            <w:proofErr w:type="spellStart"/>
            <w:r w:rsidR="007E57B7">
              <w:rPr>
                <w:sz w:val="20"/>
                <w:lang w:val="en-US"/>
              </w:rPr>
              <w:t>ie</w:t>
            </w:r>
            <w:proofErr w:type="spellEnd"/>
            <w:r w:rsidRPr="000F60A8">
              <w:rPr>
                <w:sz w:val="20"/>
                <w:lang w:val="en-US"/>
              </w:rPr>
              <w:t xml:space="preserve"> </w:t>
            </w:r>
            <w:r w:rsidRPr="000F60A8">
              <w:rPr>
                <w:sz w:val="20"/>
                <w:lang w:val="en-US"/>
              </w:rPr>
              <w:br/>
              <w:t xml:space="preserve">7 = </w:t>
            </w:r>
            <w:r>
              <w:rPr>
                <w:sz w:val="20"/>
                <w:lang w:val="en-US"/>
              </w:rPr>
              <w:t xml:space="preserve">manually inputted </w:t>
            </w:r>
            <w:r w:rsidRPr="000F60A8">
              <w:rPr>
                <w:sz w:val="20"/>
                <w:lang w:val="en-US"/>
              </w:rPr>
              <w:br/>
              <w:t>8 = Galileo</w:t>
            </w:r>
            <w:r w:rsidRPr="000F60A8">
              <w:rPr>
                <w:sz w:val="20"/>
                <w:lang w:val="en-US"/>
              </w:rPr>
              <w:br/>
              <w:t>9</w:t>
            </w:r>
            <w:r>
              <w:rPr>
                <w:sz w:val="20"/>
                <w:lang w:val="en-US"/>
              </w:rPr>
              <w:t xml:space="preserve"> = </w:t>
            </w:r>
            <w:proofErr w:type="spellStart"/>
            <w:r>
              <w:rPr>
                <w:sz w:val="20"/>
                <w:lang w:val="en-US"/>
              </w:rPr>
              <w:t>BeiDou</w:t>
            </w:r>
            <w:proofErr w:type="spellEnd"/>
          </w:p>
          <w:p w14:paraId="649D8EDE" w14:textId="23DC4508" w:rsidR="000D7208" w:rsidRDefault="000D7208" w:rsidP="000D7208">
            <w:pPr>
              <w:pStyle w:val="Tabletext"/>
              <w:jc w:val="left"/>
              <w:rPr>
                <w:sz w:val="20"/>
                <w:lang w:val="en-US"/>
              </w:rPr>
            </w:pPr>
            <w:r>
              <w:rPr>
                <w:sz w:val="20"/>
                <w:lang w:val="en-US"/>
              </w:rPr>
              <w:t>10-1</w:t>
            </w:r>
            <w:r w:rsidR="007E57B7">
              <w:rPr>
                <w:sz w:val="20"/>
                <w:lang w:val="en-US"/>
              </w:rPr>
              <w:t>5</w:t>
            </w:r>
            <w:r>
              <w:rPr>
                <w:sz w:val="20"/>
                <w:lang w:val="en-US"/>
              </w:rPr>
              <w:t xml:space="preserve"> = not used</w:t>
            </w:r>
          </w:p>
          <w:p w14:paraId="4C2A5543" w14:textId="48CA0922" w:rsidR="000D7208" w:rsidRPr="000A0560" w:rsidRDefault="000D7208" w:rsidP="000D7208">
            <w:pPr>
              <w:pStyle w:val="Tabletext"/>
              <w:jc w:val="left"/>
              <w:rPr>
                <w:sz w:val="20"/>
                <w:lang w:val="en-US"/>
              </w:rPr>
            </w:pPr>
          </w:p>
        </w:tc>
      </w:tr>
      <w:tr w:rsidR="000D7208" w:rsidRPr="00927832" w14:paraId="45A23570" w14:textId="77777777" w:rsidTr="003007B9">
        <w:trPr>
          <w:gridAfter w:val="1"/>
          <w:wAfter w:w="6" w:type="dxa"/>
          <w:cantSplit/>
          <w:jc w:val="center"/>
        </w:trPr>
        <w:tc>
          <w:tcPr>
            <w:tcW w:w="1683" w:type="dxa"/>
          </w:tcPr>
          <w:p w14:paraId="52C135CB" w14:textId="77777777" w:rsidR="000D7208" w:rsidRPr="000A0560" w:rsidRDefault="000D7208" w:rsidP="000D7208">
            <w:pPr>
              <w:pStyle w:val="Tabletext"/>
              <w:jc w:val="left"/>
              <w:rPr>
                <w:sz w:val="20"/>
              </w:rPr>
            </w:pPr>
            <w:r w:rsidRPr="000A0560">
              <w:rPr>
                <w:sz w:val="20"/>
              </w:rPr>
              <w:t xml:space="preserve">Time </w:t>
            </w:r>
            <w:proofErr w:type="spellStart"/>
            <w:r w:rsidRPr="000A0560">
              <w:rPr>
                <w:sz w:val="20"/>
              </w:rPr>
              <w:t>stamp</w:t>
            </w:r>
            <w:proofErr w:type="spellEnd"/>
          </w:p>
        </w:tc>
        <w:tc>
          <w:tcPr>
            <w:tcW w:w="1436" w:type="dxa"/>
          </w:tcPr>
          <w:p w14:paraId="5939951F" w14:textId="77777777" w:rsidR="000D7208" w:rsidRPr="000A0560" w:rsidRDefault="000D7208" w:rsidP="000D7208">
            <w:pPr>
              <w:pStyle w:val="Tabletext"/>
              <w:keepLines/>
              <w:tabs>
                <w:tab w:val="left" w:leader="dot" w:pos="7938"/>
                <w:tab w:val="center" w:pos="9526"/>
              </w:tabs>
              <w:ind w:left="567" w:hanging="567"/>
              <w:jc w:val="center"/>
              <w:rPr>
                <w:sz w:val="20"/>
              </w:rPr>
            </w:pPr>
            <w:r w:rsidRPr="000A0560">
              <w:rPr>
                <w:sz w:val="20"/>
              </w:rPr>
              <w:t>6</w:t>
            </w:r>
          </w:p>
        </w:tc>
        <w:tc>
          <w:tcPr>
            <w:tcW w:w="6514" w:type="dxa"/>
          </w:tcPr>
          <w:p w14:paraId="111AA114" w14:textId="77777777" w:rsidR="000D7208" w:rsidRPr="000A0560" w:rsidRDefault="000D7208" w:rsidP="000D7208">
            <w:pPr>
              <w:pStyle w:val="Tabletext"/>
              <w:jc w:val="left"/>
              <w:rPr>
                <w:sz w:val="20"/>
                <w:lang w:val="en-US"/>
              </w:rPr>
            </w:pPr>
            <w:r w:rsidRPr="000A0560">
              <w:rPr>
                <w:sz w:val="20"/>
                <w:lang w:val="en-US"/>
              </w:rPr>
              <w:t>UTC second when the report was generated by the EPFS (0-59 or 60) if time stamp is not available, which should also be the default value or 61 if positioning system is in manual input mode or 62 if electronic position fixing system operates in estimated (dead reckoning) mode or 63 if the positioning system is inoperative)</w:t>
            </w:r>
          </w:p>
        </w:tc>
      </w:tr>
      <w:tr w:rsidR="000D7208" w:rsidRPr="00927832" w14:paraId="0D57F6B0" w14:textId="77777777" w:rsidTr="003007B9">
        <w:trPr>
          <w:gridAfter w:val="1"/>
          <w:wAfter w:w="6" w:type="dxa"/>
          <w:cantSplit/>
          <w:jc w:val="center"/>
        </w:trPr>
        <w:tc>
          <w:tcPr>
            <w:tcW w:w="1683" w:type="dxa"/>
          </w:tcPr>
          <w:p w14:paraId="7AE8D3DD" w14:textId="125C21A4" w:rsidR="000D7208" w:rsidRPr="000A0560" w:rsidRDefault="000D7208" w:rsidP="000D7208">
            <w:pPr>
              <w:pStyle w:val="Tabletext"/>
              <w:jc w:val="left"/>
              <w:rPr>
                <w:sz w:val="20"/>
              </w:rPr>
            </w:pPr>
            <w:r w:rsidRPr="000A0560">
              <w:rPr>
                <w:sz w:val="20"/>
              </w:rPr>
              <w:t xml:space="preserve">Off-position </w:t>
            </w:r>
            <w:proofErr w:type="spellStart"/>
            <w:r w:rsidRPr="000A0560">
              <w:rPr>
                <w:sz w:val="20"/>
              </w:rPr>
              <w:t>indicator</w:t>
            </w:r>
            <w:proofErr w:type="spellEnd"/>
            <w:r w:rsidR="008A394F">
              <w:rPr>
                <w:sz w:val="20"/>
              </w:rPr>
              <w:t xml:space="preserve"> </w:t>
            </w:r>
            <w:r w:rsidR="008A394F" w:rsidRPr="008A394F">
              <w:rPr>
                <w:sz w:val="20"/>
                <w:vertAlign w:val="superscript"/>
                <w:rPrChange w:id="3" w:author="jorge arroyo" w:date="2017-09-01T09:31:00Z">
                  <w:rPr>
                    <w:sz w:val="20"/>
                  </w:rPr>
                </w:rPrChange>
              </w:rPr>
              <w:t>(</w:t>
            </w:r>
            <w:r w:rsidR="008A394F">
              <w:rPr>
                <w:sz w:val="20"/>
                <w:vertAlign w:val="superscript"/>
              </w:rPr>
              <w:t>2</w:t>
            </w:r>
            <w:r w:rsidR="008A394F" w:rsidRPr="008A394F">
              <w:rPr>
                <w:sz w:val="20"/>
                <w:vertAlign w:val="superscript"/>
                <w:rPrChange w:id="4" w:author="jorge arroyo" w:date="2017-09-01T09:31:00Z">
                  <w:rPr>
                    <w:sz w:val="20"/>
                  </w:rPr>
                </w:rPrChange>
              </w:rPr>
              <w:t>)</w:t>
            </w:r>
          </w:p>
        </w:tc>
        <w:tc>
          <w:tcPr>
            <w:tcW w:w="1436" w:type="dxa"/>
          </w:tcPr>
          <w:p w14:paraId="5114BEBE" w14:textId="77777777" w:rsidR="000D7208" w:rsidRPr="000A0560" w:rsidRDefault="000D7208" w:rsidP="000D7208">
            <w:pPr>
              <w:pStyle w:val="Tabletext"/>
              <w:keepLines/>
              <w:tabs>
                <w:tab w:val="left" w:leader="dot" w:pos="7938"/>
                <w:tab w:val="center" w:pos="9526"/>
              </w:tabs>
              <w:ind w:left="567" w:hanging="567"/>
              <w:jc w:val="center"/>
              <w:rPr>
                <w:sz w:val="20"/>
              </w:rPr>
            </w:pPr>
            <w:r w:rsidRPr="000A0560">
              <w:rPr>
                <w:sz w:val="20"/>
              </w:rPr>
              <w:t>1</w:t>
            </w:r>
          </w:p>
        </w:tc>
        <w:tc>
          <w:tcPr>
            <w:tcW w:w="6514" w:type="dxa"/>
          </w:tcPr>
          <w:p w14:paraId="23E669CC" w14:textId="77777777" w:rsidR="000D7208" w:rsidRPr="000A0560" w:rsidRDefault="000D7208" w:rsidP="000D7208">
            <w:pPr>
              <w:pStyle w:val="Tabletext"/>
              <w:jc w:val="left"/>
              <w:rPr>
                <w:sz w:val="20"/>
                <w:lang w:val="en-US"/>
              </w:rPr>
            </w:pPr>
            <w:r w:rsidRPr="000A0560">
              <w:rPr>
                <w:sz w:val="20"/>
                <w:lang w:val="en-US"/>
              </w:rPr>
              <w:t>For floating AtoN, only: 0 = on position; 1 =</w:t>
            </w:r>
            <w:r w:rsidRPr="000A0560">
              <w:rPr>
                <w:rFonts w:ascii="Symbol" w:hAnsi="Symbol"/>
                <w:sz w:val="20"/>
              </w:rPr>
              <w:t></w:t>
            </w:r>
            <w:r w:rsidRPr="000A0560">
              <w:rPr>
                <w:sz w:val="20"/>
                <w:lang w:val="en-US"/>
              </w:rPr>
              <w:t xml:space="preserve"> off position.</w:t>
            </w:r>
          </w:p>
          <w:p w14:paraId="59758ABA" w14:textId="77777777" w:rsidR="000D7208" w:rsidRPr="000A0560" w:rsidRDefault="000D7208" w:rsidP="000D7208">
            <w:pPr>
              <w:pStyle w:val="Tabletext"/>
              <w:jc w:val="left"/>
              <w:rPr>
                <w:sz w:val="20"/>
                <w:lang w:val="en-US"/>
              </w:rPr>
            </w:pPr>
            <w:r w:rsidRPr="000A0560">
              <w:rPr>
                <w:sz w:val="20"/>
                <w:lang w:val="en-US"/>
              </w:rPr>
              <w:t>NOTE 1 – This flag should only be considered valid by receiving station, if</w:t>
            </w:r>
            <w:r>
              <w:rPr>
                <w:sz w:val="20"/>
                <w:lang w:val="en-US"/>
              </w:rPr>
              <w:t> </w:t>
            </w:r>
            <w:r w:rsidRPr="000A0560">
              <w:rPr>
                <w:sz w:val="20"/>
                <w:lang w:val="en-US"/>
              </w:rPr>
              <w:t>the AtoN is a floating aid, and if time stamp is equal to or below 59. For</w:t>
            </w:r>
            <w:r>
              <w:rPr>
                <w:sz w:val="20"/>
                <w:lang w:val="en-US"/>
              </w:rPr>
              <w:t> </w:t>
            </w:r>
            <w:r w:rsidRPr="000A0560">
              <w:rPr>
                <w:sz w:val="20"/>
                <w:lang w:val="en-US"/>
              </w:rPr>
              <w:t>floating AtoN the guard zone parameters should be set on installation</w:t>
            </w:r>
          </w:p>
        </w:tc>
      </w:tr>
      <w:tr w:rsidR="000D7208" w:rsidRPr="000A0560" w14:paraId="7C0ACB73" w14:textId="77777777" w:rsidTr="003007B9">
        <w:trPr>
          <w:gridAfter w:val="1"/>
          <w:wAfter w:w="6" w:type="dxa"/>
          <w:cantSplit/>
          <w:jc w:val="center"/>
        </w:trPr>
        <w:tc>
          <w:tcPr>
            <w:tcW w:w="1683" w:type="dxa"/>
          </w:tcPr>
          <w:p w14:paraId="029F6DBF" w14:textId="77777777" w:rsidR="000D7208" w:rsidRPr="000A0560" w:rsidRDefault="000D7208" w:rsidP="000D7208">
            <w:pPr>
              <w:pStyle w:val="Tabletext"/>
              <w:jc w:val="left"/>
              <w:rPr>
                <w:sz w:val="20"/>
              </w:rPr>
            </w:pPr>
            <w:r w:rsidRPr="000A0560">
              <w:rPr>
                <w:sz w:val="20"/>
              </w:rPr>
              <w:t xml:space="preserve">AtoN </w:t>
            </w:r>
            <w:proofErr w:type="spellStart"/>
            <w:r w:rsidRPr="000A0560">
              <w:rPr>
                <w:sz w:val="20"/>
              </w:rPr>
              <w:t>status</w:t>
            </w:r>
            <w:proofErr w:type="spellEnd"/>
          </w:p>
        </w:tc>
        <w:tc>
          <w:tcPr>
            <w:tcW w:w="1436" w:type="dxa"/>
          </w:tcPr>
          <w:p w14:paraId="3941E784" w14:textId="77777777" w:rsidR="000D7208" w:rsidRPr="000A0560" w:rsidRDefault="000D7208" w:rsidP="000D7208">
            <w:pPr>
              <w:pStyle w:val="Tabletext"/>
              <w:keepLines/>
              <w:tabs>
                <w:tab w:val="left" w:leader="dot" w:pos="7938"/>
                <w:tab w:val="center" w:pos="9526"/>
              </w:tabs>
              <w:ind w:left="567" w:hanging="567"/>
              <w:jc w:val="center"/>
              <w:rPr>
                <w:sz w:val="20"/>
              </w:rPr>
            </w:pPr>
            <w:r w:rsidRPr="000A0560">
              <w:rPr>
                <w:sz w:val="20"/>
              </w:rPr>
              <w:t>8</w:t>
            </w:r>
          </w:p>
        </w:tc>
        <w:tc>
          <w:tcPr>
            <w:tcW w:w="6514" w:type="dxa"/>
          </w:tcPr>
          <w:p w14:paraId="44A7FFBD" w14:textId="3F7EC1A9" w:rsidR="000D7208" w:rsidRPr="000A0560" w:rsidRDefault="000D7208">
            <w:pPr>
              <w:pStyle w:val="Tabletext"/>
              <w:jc w:val="left"/>
              <w:rPr>
                <w:sz w:val="20"/>
              </w:rPr>
            </w:pPr>
            <w:r w:rsidRPr="000A0560">
              <w:rPr>
                <w:sz w:val="20"/>
                <w:lang w:val="en-US"/>
              </w:rPr>
              <w:t>AtoN status</w:t>
            </w:r>
            <w:r w:rsidR="00E73C81">
              <w:rPr>
                <w:sz w:val="20"/>
                <w:lang w:val="en-US"/>
              </w:rPr>
              <w:t xml:space="preserve"> as defined in Table [</w:t>
            </w:r>
            <w:r w:rsidR="001F4ED6">
              <w:rPr>
                <w:sz w:val="20"/>
                <w:lang w:val="en-US"/>
              </w:rPr>
              <w:t>TB</w:t>
            </w:r>
            <w:r w:rsidR="00E73C81">
              <w:rPr>
                <w:sz w:val="20"/>
                <w:lang w:val="en-US"/>
              </w:rPr>
              <w:t>D]</w:t>
            </w:r>
            <w:r w:rsidR="00A01135">
              <w:rPr>
                <w:sz w:val="20"/>
                <w:lang w:val="en-US"/>
              </w:rPr>
              <w:t xml:space="preserve">. </w:t>
            </w:r>
            <w:r w:rsidRPr="000A0560">
              <w:rPr>
                <w:sz w:val="20"/>
              </w:rPr>
              <w:t>00000000 = default</w:t>
            </w:r>
            <w:r w:rsidR="003F4B80">
              <w:rPr>
                <w:sz w:val="20"/>
              </w:rPr>
              <w:t xml:space="preserve">. </w:t>
            </w:r>
          </w:p>
        </w:tc>
      </w:tr>
      <w:tr w:rsidR="000D7208" w:rsidRPr="00927832" w14:paraId="08B6C847" w14:textId="77777777" w:rsidTr="003007B9">
        <w:trPr>
          <w:gridAfter w:val="1"/>
          <w:wAfter w:w="6" w:type="dxa"/>
          <w:cantSplit/>
          <w:jc w:val="center"/>
        </w:trPr>
        <w:tc>
          <w:tcPr>
            <w:tcW w:w="1683" w:type="dxa"/>
          </w:tcPr>
          <w:p w14:paraId="452BFA28" w14:textId="77777777" w:rsidR="000D7208" w:rsidRPr="000A0560" w:rsidRDefault="000D7208" w:rsidP="000D7208">
            <w:pPr>
              <w:pStyle w:val="Tabletext"/>
              <w:jc w:val="left"/>
              <w:rPr>
                <w:sz w:val="20"/>
              </w:rPr>
            </w:pPr>
            <w:r w:rsidRPr="000A0560">
              <w:rPr>
                <w:sz w:val="20"/>
              </w:rPr>
              <w:t>RAIM-flag</w:t>
            </w:r>
          </w:p>
        </w:tc>
        <w:tc>
          <w:tcPr>
            <w:tcW w:w="1436" w:type="dxa"/>
          </w:tcPr>
          <w:p w14:paraId="4328A247" w14:textId="77777777" w:rsidR="000D7208" w:rsidRPr="000A0560" w:rsidRDefault="000D7208" w:rsidP="000D7208">
            <w:pPr>
              <w:pStyle w:val="Tabletext"/>
              <w:keepLines/>
              <w:tabs>
                <w:tab w:val="left" w:leader="dot" w:pos="7938"/>
                <w:tab w:val="center" w:pos="9526"/>
              </w:tabs>
              <w:ind w:left="567" w:hanging="567"/>
              <w:jc w:val="center"/>
              <w:rPr>
                <w:sz w:val="20"/>
              </w:rPr>
            </w:pPr>
            <w:r w:rsidRPr="000A0560">
              <w:rPr>
                <w:sz w:val="20"/>
              </w:rPr>
              <w:t>1</w:t>
            </w:r>
          </w:p>
        </w:tc>
        <w:tc>
          <w:tcPr>
            <w:tcW w:w="6514" w:type="dxa"/>
          </w:tcPr>
          <w:p w14:paraId="08E65E28" w14:textId="77777777" w:rsidR="000D7208" w:rsidRPr="000A0560" w:rsidRDefault="000D7208" w:rsidP="000D7208">
            <w:pPr>
              <w:pStyle w:val="Tabletext"/>
              <w:jc w:val="left"/>
              <w:rPr>
                <w:sz w:val="20"/>
                <w:lang w:val="en-US"/>
              </w:rPr>
            </w:pPr>
            <w:r w:rsidRPr="000A0560">
              <w:rPr>
                <w:sz w:val="20"/>
                <w:lang w:val="en-US"/>
              </w:rPr>
              <w:t xml:space="preserve">RAIM (Receiver autonomous integrity monitoring) flag of electronic position fixing device; 0 = RAIM not in use </w:t>
            </w:r>
            <w:r>
              <w:rPr>
                <w:sz w:val="20"/>
                <w:lang w:val="en-US"/>
              </w:rPr>
              <w:t xml:space="preserve">= default; 1 = RAIM in use see </w:t>
            </w:r>
            <w:r w:rsidRPr="000A0560">
              <w:rPr>
                <w:sz w:val="20"/>
                <w:lang w:val="en-US"/>
              </w:rPr>
              <w:t>Table 50</w:t>
            </w:r>
          </w:p>
        </w:tc>
      </w:tr>
      <w:tr w:rsidR="000D7208" w:rsidRPr="00927832" w14:paraId="0FD2CAD8" w14:textId="77777777" w:rsidTr="003007B9">
        <w:trPr>
          <w:gridAfter w:val="1"/>
          <w:wAfter w:w="6" w:type="dxa"/>
          <w:cantSplit/>
          <w:jc w:val="center"/>
        </w:trPr>
        <w:tc>
          <w:tcPr>
            <w:tcW w:w="1683" w:type="dxa"/>
          </w:tcPr>
          <w:p w14:paraId="672DF18E" w14:textId="77777777" w:rsidR="000D7208" w:rsidRPr="000A0560" w:rsidRDefault="000D7208" w:rsidP="000D7208">
            <w:pPr>
              <w:pStyle w:val="Tabletext"/>
              <w:jc w:val="left"/>
              <w:rPr>
                <w:sz w:val="20"/>
              </w:rPr>
            </w:pPr>
            <w:r w:rsidRPr="000A0560">
              <w:rPr>
                <w:sz w:val="20"/>
              </w:rPr>
              <w:t xml:space="preserve">Virtual </w:t>
            </w:r>
            <w:r w:rsidRPr="000A0560">
              <w:rPr>
                <w:sz w:val="20"/>
              </w:rPr>
              <w:br/>
              <w:t>AtoN flag</w:t>
            </w:r>
          </w:p>
        </w:tc>
        <w:tc>
          <w:tcPr>
            <w:tcW w:w="1436" w:type="dxa"/>
          </w:tcPr>
          <w:p w14:paraId="6898C367" w14:textId="77777777" w:rsidR="000D7208" w:rsidRPr="000A0560" w:rsidRDefault="000D7208" w:rsidP="000D7208">
            <w:pPr>
              <w:pStyle w:val="Tabletext"/>
              <w:keepLines/>
              <w:tabs>
                <w:tab w:val="left" w:leader="dot" w:pos="7938"/>
                <w:tab w:val="center" w:pos="9526"/>
              </w:tabs>
              <w:ind w:left="567" w:hanging="567"/>
              <w:jc w:val="center"/>
              <w:rPr>
                <w:sz w:val="20"/>
              </w:rPr>
            </w:pPr>
            <w:r w:rsidRPr="000A0560">
              <w:rPr>
                <w:sz w:val="20"/>
              </w:rPr>
              <w:t>1</w:t>
            </w:r>
          </w:p>
        </w:tc>
        <w:tc>
          <w:tcPr>
            <w:tcW w:w="6514" w:type="dxa"/>
          </w:tcPr>
          <w:p w14:paraId="478D390F" w14:textId="77777777" w:rsidR="000D7208" w:rsidRPr="000A0560" w:rsidRDefault="000D7208" w:rsidP="000D7208">
            <w:pPr>
              <w:pStyle w:val="Tabletext"/>
              <w:jc w:val="left"/>
              <w:rPr>
                <w:sz w:val="20"/>
                <w:lang w:val="en-US"/>
              </w:rPr>
            </w:pPr>
            <w:r w:rsidRPr="000A0560">
              <w:rPr>
                <w:sz w:val="20"/>
                <w:lang w:val="en-US"/>
              </w:rPr>
              <w:t xml:space="preserve">0 = default = real AtoN at indicated position; 1 = virtual AtoN, does not physically </w:t>
            </w:r>
            <w:proofErr w:type="gramStart"/>
            <w:r w:rsidRPr="000A0560">
              <w:rPr>
                <w:sz w:val="20"/>
                <w:lang w:val="en-US"/>
              </w:rPr>
              <w:t>exist</w:t>
            </w:r>
            <w:r w:rsidRPr="00B16367">
              <w:rPr>
                <w:sz w:val="20"/>
                <w:vertAlign w:val="superscript"/>
                <w:lang w:val="en-US"/>
              </w:rPr>
              <w:t>(</w:t>
            </w:r>
            <w:proofErr w:type="gramEnd"/>
            <w:r w:rsidRPr="00B16367">
              <w:rPr>
                <w:sz w:val="20"/>
                <w:vertAlign w:val="superscript"/>
                <w:lang w:val="en-US"/>
              </w:rPr>
              <w:t>2)</w:t>
            </w:r>
            <w:r w:rsidRPr="000A0560">
              <w:rPr>
                <w:sz w:val="20"/>
                <w:lang w:val="en-US"/>
              </w:rPr>
              <w:t>.</w:t>
            </w:r>
          </w:p>
        </w:tc>
      </w:tr>
      <w:tr w:rsidR="000D7208" w:rsidRPr="00927832" w14:paraId="09C7CC4B" w14:textId="77777777" w:rsidTr="003007B9">
        <w:trPr>
          <w:gridAfter w:val="1"/>
          <w:wAfter w:w="6" w:type="dxa"/>
          <w:cantSplit/>
          <w:jc w:val="center"/>
        </w:trPr>
        <w:tc>
          <w:tcPr>
            <w:tcW w:w="1683" w:type="dxa"/>
          </w:tcPr>
          <w:p w14:paraId="24BC8481" w14:textId="77777777" w:rsidR="000D7208" w:rsidRPr="000A0560" w:rsidRDefault="000D7208" w:rsidP="000D7208">
            <w:pPr>
              <w:pStyle w:val="Tabletext"/>
              <w:jc w:val="left"/>
              <w:rPr>
                <w:sz w:val="20"/>
              </w:rPr>
            </w:pPr>
            <w:proofErr w:type="spellStart"/>
            <w:r w:rsidRPr="000A0560">
              <w:rPr>
                <w:sz w:val="20"/>
              </w:rPr>
              <w:t>Assigned</w:t>
            </w:r>
            <w:proofErr w:type="spellEnd"/>
            <w:r w:rsidRPr="000A0560">
              <w:rPr>
                <w:sz w:val="20"/>
              </w:rPr>
              <w:t xml:space="preserve"> mode flag</w:t>
            </w:r>
          </w:p>
        </w:tc>
        <w:tc>
          <w:tcPr>
            <w:tcW w:w="1436" w:type="dxa"/>
          </w:tcPr>
          <w:p w14:paraId="6F342001" w14:textId="77777777" w:rsidR="000D7208" w:rsidRPr="000A0560" w:rsidRDefault="000D7208" w:rsidP="000D7208">
            <w:pPr>
              <w:pStyle w:val="Tabletext"/>
              <w:keepLines/>
              <w:tabs>
                <w:tab w:val="left" w:leader="dot" w:pos="7938"/>
                <w:tab w:val="center" w:pos="9526"/>
              </w:tabs>
              <w:ind w:left="567" w:hanging="567"/>
              <w:jc w:val="center"/>
              <w:rPr>
                <w:sz w:val="20"/>
              </w:rPr>
            </w:pPr>
            <w:r w:rsidRPr="000A0560">
              <w:rPr>
                <w:sz w:val="20"/>
              </w:rPr>
              <w:t>1</w:t>
            </w:r>
          </w:p>
        </w:tc>
        <w:tc>
          <w:tcPr>
            <w:tcW w:w="6514" w:type="dxa"/>
          </w:tcPr>
          <w:p w14:paraId="3DBCA9B8" w14:textId="77777777" w:rsidR="000D7208" w:rsidRPr="000A0560" w:rsidRDefault="000D7208" w:rsidP="000D7208">
            <w:pPr>
              <w:pStyle w:val="Tabletext"/>
              <w:jc w:val="left"/>
              <w:rPr>
                <w:sz w:val="20"/>
                <w:lang w:val="en-US"/>
              </w:rPr>
            </w:pPr>
            <w:r w:rsidRPr="000A0560">
              <w:rPr>
                <w:sz w:val="20"/>
                <w:lang w:val="en-US"/>
              </w:rPr>
              <w:t>0 = Station operating in autonomous and continuous mode = default</w:t>
            </w:r>
            <w:r w:rsidRPr="000A0560">
              <w:rPr>
                <w:sz w:val="20"/>
                <w:lang w:val="en-US"/>
              </w:rPr>
              <w:br/>
              <w:t>1 = Station operating in assigned mode</w:t>
            </w:r>
          </w:p>
        </w:tc>
      </w:tr>
      <w:tr w:rsidR="000D7208" w:rsidRPr="000A0560" w14:paraId="19F75501" w14:textId="77777777" w:rsidTr="003007B9">
        <w:trPr>
          <w:gridAfter w:val="1"/>
          <w:wAfter w:w="6" w:type="dxa"/>
          <w:cantSplit/>
          <w:jc w:val="center"/>
        </w:trPr>
        <w:tc>
          <w:tcPr>
            <w:tcW w:w="1683" w:type="dxa"/>
          </w:tcPr>
          <w:p w14:paraId="50F5018F" w14:textId="77777777" w:rsidR="000D7208" w:rsidRPr="000A0560" w:rsidRDefault="000D7208" w:rsidP="000D7208">
            <w:pPr>
              <w:pStyle w:val="Tabletext"/>
              <w:jc w:val="left"/>
              <w:rPr>
                <w:sz w:val="20"/>
              </w:rPr>
            </w:pPr>
            <w:proofErr w:type="spellStart"/>
            <w:r w:rsidRPr="000A0560">
              <w:rPr>
                <w:sz w:val="20"/>
              </w:rPr>
              <w:t>Spare</w:t>
            </w:r>
            <w:proofErr w:type="spellEnd"/>
          </w:p>
        </w:tc>
        <w:tc>
          <w:tcPr>
            <w:tcW w:w="1436" w:type="dxa"/>
          </w:tcPr>
          <w:p w14:paraId="62499A26" w14:textId="77777777" w:rsidR="000D7208" w:rsidRPr="000A0560" w:rsidRDefault="000D7208" w:rsidP="000D7208">
            <w:pPr>
              <w:pStyle w:val="Tabletext"/>
              <w:keepLines/>
              <w:tabs>
                <w:tab w:val="left" w:leader="dot" w:pos="7938"/>
                <w:tab w:val="center" w:pos="9526"/>
              </w:tabs>
              <w:ind w:left="567" w:hanging="567"/>
              <w:jc w:val="center"/>
              <w:rPr>
                <w:sz w:val="20"/>
              </w:rPr>
            </w:pPr>
            <w:r w:rsidRPr="000A0560">
              <w:rPr>
                <w:sz w:val="20"/>
              </w:rPr>
              <w:t>1</w:t>
            </w:r>
          </w:p>
        </w:tc>
        <w:tc>
          <w:tcPr>
            <w:tcW w:w="6514" w:type="dxa"/>
          </w:tcPr>
          <w:p w14:paraId="3CAB7D6B" w14:textId="77777777" w:rsidR="000D7208" w:rsidRPr="000A0560" w:rsidRDefault="000D7208" w:rsidP="000D7208">
            <w:pPr>
              <w:pStyle w:val="Tabletext"/>
              <w:jc w:val="left"/>
              <w:rPr>
                <w:sz w:val="20"/>
              </w:rPr>
            </w:pPr>
            <w:r w:rsidRPr="000A0560">
              <w:rPr>
                <w:sz w:val="20"/>
                <w:lang w:val="en-US"/>
              </w:rPr>
              <w:t xml:space="preserve">Spare. Not used. Should be set to zero. </w:t>
            </w:r>
            <w:proofErr w:type="spellStart"/>
            <w:r w:rsidRPr="000A0560">
              <w:rPr>
                <w:sz w:val="20"/>
              </w:rPr>
              <w:t>Reserved</w:t>
            </w:r>
            <w:proofErr w:type="spellEnd"/>
            <w:r w:rsidRPr="000A0560">
              <w:rPr>
                <w:sz w:val="20"/>
              </w:rPr>
              <w:t xml:space="preserve"> for future use</w:t>
            </w:r>
          </w:p>
        </w:tc>
      </w:tr>
      <w:tr w:rsidR="000D7208" w:rsidRPr="00927832" w14:paraId="6A57AA09" w14:textId="77777777" w:rsidTr="003007B9">
        <w:trPr>
          <w:gridAfter w:val="1"/>
          <w:wAfter w:w="6" w:type="dxa"/>
          <w:cantSplit/>
          <w:jc w:val="center"/>
        </w:trPr>
        <w:tc>
          <w:tcPr>
            <w:tcW w:w="1683" w:type="dxa"/>
          </w:tcPr>
          <w:p w14:paraId="4084C6C1" w14:textId="77777777" w:rsidR="000D7208" w:rsidRPr="00316C01" w:rsidRDefault="000D7208" w:rsidP="000D7208">
            <w:pPr>
              <w:pStyle w:val="Tabletext"/>
              <w:jc w:val="left"/>
              <w:rPr>
                <w:sz w:val="20"/>
                <w:lang w:val="en-US"/>
              </w:rPr>
            </w:pPr>
            <w:r w:rsidRPr="00316C01">
              <w:rPr>
                <w:sz w:val="20"/>
                <w:lang w:val="en-US"/>
              </w:rPr>
              <w:t>Name of Aid-to-Navigation Extension</w:t>
            </w:r>
          </w:p>
        </w:tc>
        <w:tc>
          <w:tcPr>
            <w:tcW w:w="1436" w:type="dxa"/>
          </w:tcPr>
          <w:p w14:paraId="40C9A737" w14:textId="77777777" w:rsidR="000D7208" w:rsidRPr="000A0560" w:rsidRDefault="000D7208" w:rsidP="000D7208">
            <w:pPr>
              <w:pStyle w:val="Tabletext"/>
              <w:keepLines/>
              <w:tabs>
                <w:tab w:val="clear" w:pos="284"/>
                <w:tab w:val="clear" w:pos="567"/>
                <w:tab w:val="left" w:leader="dot" w:pos="7938"/>
                <w:tab w:val="center" w:pos="9526"/>
              </w:tabs>
              <w:ind w:left="39" w:hanging="28"/>
              <w:jc w:val="center"/>
              <w:rPr>
                <w:sz w:val="20"/>
              </w:rPr>
            </w:pPr>
            <w:r w:rsidRPr="000A0560">
              <w:rPr>
                <w:sz w:val="20"/>
              </w:rPr>
              <w:t>0, 6, 12, 18, 24, 30, 36, ... 84</w:t>
            </w:r>
          </w:p>
        </w:tc>
        <w:tc>
          <w:tcPr>
            <w:tcW w:w="6514" w:type="dxa"/>
          </w:tcPr>
          <w:p w14:paraId="1320BF4D" w14:textId="77777777" w:rsidR="000D7208" w:rsidRPr="000A0560" w:rsidRDefault="000D7208" w:rsidP="000D7208">
            <w:pPr>
              <w:pStyle w:val="Tabletext"/>
              <w:jc w:val="left"/>
              <w:rPr>
                <w:sz w:val="20"/>
                <w:lang w:val="en-US"/>
              </w:rPr>
            </w:pPr>
            <w:r w:rsidRPr="000A0560">
              <w:rPr>
                <w:sz w:val="20"/>
                <w:lang w:val="en-US"/>
              </w:rPr>
              <w:t xml:space="preserve">This parameter of up to 14 additional 6-bit-ASCII characters for a </w:t>
            </w:r>
            <w:r w:rsidRPr="000A0560">
              <w:rPr>
                <w:sz w:val="20"/>
                <w:lang w:val="en-US"/>
              </w:rPr>
              <w:br/>
              <w:t xml:space="preserve">2-slot message may be combined with the parameter </w:t>
            </w:r>
            <w:r w:rsidRPr="00D43998">
              <w:rPr>
                <w:lang w:val="en-US"/>
              </w:rPr>
              <w:t>“</w:t>
            </w:r>
            <w:r w:rsidRPr="000A0560">
              <w:rPr>
                <w:sz w:val="20"/>
                <w:lang w:val="en-US"/>
              </w:rPr>
              <w:t>Name of Aid-to-Navigation</w:t>
            </w:r>
            <w:r w:rsidRPr="00D43998">
              <w:rPr>
                <w:lang w:val="en-US"/>
              </w:rPr>
              <w:t>”</w:t>
            </w:r>
            <w:r w:rsidRPr="000A0560">
              <w:rPr>
                <w:sz w:val="20"/>
                <w:lang w:val="en-US"/>
              </w:rPr>
              <w:t xml:space="preserve"> at the end of that parameter, when more than 20 characters are needed for the name of the AtoN. This parameter should be omitted when no more than 20 characters for the name of the A-to-N are needed in total. Only the required number of characters should be transmitted, i.e. no @-character should be used</w:t>
            </w:r>
          </w:p>
        </w:tc>
      </w:tr>
      <w:tr w:rsidR="000D7208" w:rsidRPr="00927832" w14:paraId="13B840D2" w14:textId="77777777" w:rsidTr="003007B9">
        <w:trPr>
          <w:gridAfter w:val="1"/>
          <w:wAfter w:w="6" w:type="dxa"/>
          <w:cantSplit/>
          <w:jc w:val="center"/>
        </w:trPr>
        <w:tc>
          <w:tcPr>
            <w:tcW w:w="1683" w:type="dxa"/>
            <w:vAlign w:val="center"/>
          </w:tcPr>
          <w:p w14:paraId="40231CE5" w14:textId="77777777" w:rsidR="000D7208" w:rsidRPr="000A0560" w:rsidRDefault="000D7208" w:rsidP="000D7208">
            <w:pPr>
              <w:pStyle w:val="Tabletext"/>
              <w:jc w:val="left"/>
              <w:rPr>
                <w:sz w:val="20"/>
              </w:rPr>
            </w:pPr>
            <w:proofErr w:type="spellStart"/>
            <w:r w:rsidRPr="000A0560">
              <w:rPr>
                <w:sz w:val="20"/>
              </w:rPr>
              <w:t>Spare</w:t>
            </w:r>
            <w:proofErr w:type="spellEnd"/>
          </w:p>
        </w:tc>
        <w:tc>
          <w:tcPr>
            <w:tcW w:w="1436" w:type="dxa"/>
            <w:vAlign w:val="center"/>
          </w:tcPr>
          <w:p w14:paraId="1E18602D" w14:textId="77777777" w:rsidR="000D7208" w:rsidRPr="000A0560" w:rsidRDefault="000D7208" w:rsidP="000D7208">
            <w:pPr>
              <w:pStyle w:val="Tabletext"/>
              <w:keepLines/>
              <w:tabs>
                <w:tab w:val="left" w:leader="dot" w:pos="7938"/>
                <w:tab w:val="center" w:pos="9526"/>
              </w:tabs>
              <w:ind w:left="567" w:hanging="567"/>
              <w:jc w:val="center"/>
              <w:rPr>
                <w:sz w:val="20"/>
              </w:rPr>
            </w:pPr>
            <w:r w:rsidRPr="000A0560">
              <w:rPr>
                <w:sz w:val="20"/>
              </w:rPr>
              <w:t>0, 2, 4, or 6</w:t>
            </w:r>
          </w:p>
        </w:tc>
        <w:tc>
          <w:tcPr>
            <w:tcW w:w="6514" w:type="dxa"/>
            <w:vAlign w:val="center"/>
          </w:tcPr>
          <w:p w14:paraId="282E4FCD" w14:textId="77777777" w:rsidR="000D7208" w:rsidRPr="000A0560" w:rsidRDefault="000D7208" w:rsidP="000D7208">
            <w:pPr>
              <w:pStyle w:val="Tabletext"/>
              <w:jc w:val="left"/>
              <w:rPr>
                <w:sz w:val="20"/>
                <w:lang w:val="en-US"/>
              </w:rPr>
            </w:pPr>
            <w:r w:rsidRPr="000A0560">
              <w:rPr>
                <w:sz w:val="20"/>
                <w:lang w:val="en-US"/>
              </w:rPr>
              <w:t xml:space="preserve">Spare. Used only when parameter </w:t>
            </w:r>
            <w:r w:rsidRPr="00D43998">
              <w:rPr>
                <w:lang w:val="en-US"/>
              </w:rPr>
              <w:t>“</w:t>
            </w:r>
            <w:r w:rsidRPr="000A0560">
              <w:rPr>
                <w:sz w:val="20"/>
                <w:lang w:val="en-US"/>
              </w:rPr>
              <w:t>Name of Aid-to-Navigation Extension</w:t>
            </w:r>
            <w:r w:rsidRPr="00D43998">
              <w:rPr>
                <w:lang w:val="en-US"/>
              </w:rPr>
              <w:t>”</w:t>
            </w:r>
            <w:r w:rsidRPr="000A0560">
              <w:rPr>
                <w:sz w:val="20"/>
                <w:lang w:val="en-US"/>
              </w:rPr>
              <w:t xml:space="preserve"> is used. Should be set to zero. The number of spare bits should be adjusted in order to observe byte boundaries</w:t>
            </w:r>
          </w:p>
        </w:tc>
      </w:tr>
      <w:tr w:rsidR="000D7208" w:rsidRPr="000A0560" w14:paraId="21F59ADF" w14:textId="77777777" w:rsidTr="003007B9">
        <w:trPr>
          <w:gridAfter w:val="1"/>
          <w:wAfter w:w="6" w:type="dxa"/>
          <w:cantSplit/>
          <w:jc w:val="center"/>
        </w:trPr>
        <w:tc>
          <w:tcPr>
            <w:tcW w:w="1683" w:type="dxa"/>
          </w:tcPr>
          <w:p w14:paraId="1E9B677F" w14:textId="77777777" w:rsidR="000D7208" w:rsidRPr="000A0560" w:rsidRDefault="000D7208" w:rsidP="000D7208">
            <w:pPr>
              <w:pStyle w:val="Tabletext"/>
              <w:jc w:val="left"/>
              <w:rPr>
                <w:sz w:val="20"/>
              </w:rPr>
            </w:pPr>
            <w:proofErr w:type="spellStart"/>
            <w:r w:rsidRPr="000A0560">
              <w:rPr>
                <w:sz w:val="20"/>
              </w:rPr>
              <w:t>Number</w:t>
            </w:r>
            <w:proofErr w:type="spellEnd"/>
            <w:r w:rsidRPr="000A0560">
              <w:rPr>
                <w:sz w:val="20"/>
              </w:rPr>
              <w:t xml:space="preserve"> of bits</w:t>
            </w:r>
          </w:p>
        </w:tc>
        <w:tc>
          <w:tcPr>
            <w:tcW w:w="1436" w:type="dxa"/>
          </w:tcPr>
          <w:p w14:paraId="4ADE373F" w14:textId="77777777" w:rsidR="000D7208" w:rsidRPr="000A0560" w:rsidRDefault="000D7208" w:rsidP="000D7208">
            <w:pPr>
              <w:pStyle w:val="Tabletext"/>
              <w:keepLines/>
              <w:tabs>
                <w:tab w:val="left" w:leader="dot" w:pos="7938"/>
                <w:tab w:val="center" w:pos="9526"/>
              </w:tabs>
              <w:ind w:left="567" w:hanging="567"/>
              <w:jc w:val="center"/>
              <w:rPr>
                <w:sz w:val="20"/>
              </w:rPr>
            </w:pPr>
            <w:r w:rsidRPr="000A0560">
              <w:rPr>
                <w:sz w:val="20"/>
              </w:rPr>
              <w:t>272</w:t>
            </w:r>
            <w:r>
              <w:rPr>
                <w:sz w:val="20"/>
              </w:rPr>
              <w:t>-</w:t>
            </w:r>
            <w:r w:rsidRPr="000A0560">
              <w:rPr>
                <w:sz w:val="20"/>
              </w:rPr>
              <w:t>360</w:t>
            </w:r>
          </w:p>
        </w:tc>
        <w:tc>
          <w:tcPr>
            <w:tcW w:w="6514" w:type="dxa"/>
          </w:tcPr>
          <w:p w14:paraId="49FA49FF" w14:textId="77777777" w:rsidR="000D7208" w:rsidRPr="000A0560" w:rsidRDefault="000D7208" w:rsidP="000D7208">
            <w:pPr>
              <w:pStyle w:val="Tabletext"/>
              <w:jc w:val="left"/>
              <w:rPr>
                <w:sz w:val="20"/>
              </w:rPr>
            </w:pPr>
            <w:proofErr w:type="spellStart"/>
            <w:r w:rsidRPr="000A0560">
              <w:rPr>
                <w:sz w:val="20"/>
              </w:rPr>
              <w:t>Occupies</w:t>
            </w:r>
            <w:proofErr w:type="spellEnd"/>
            <w:r w:rsidRPr="000A0560">
              <w:rPr>
                <w:sz w:val="20"/>
              </w:rPr>
              <w:t xml:space="preserve"> </w:t>
            </w:r>
            <w:proofErr w:type="spellStart"/>
            <w:r w:rsidRPr="000A0560">
              <w:rPr>
                <w:sz w:val="20"/>
              </w:rPr>
              <w:t>two</w:t>
            </w:r>
            <w:proofErr w:type="spellEnd"/>
            <w:r w:rsidRPr="000A0560">
              <w:rPr>
                <w:sz w:val="20"/>
              </w:rPr>
              <w:t xml:space="preserve"> slots</w:t>
            </w:r>
          </w:p>
        </w:tc>
      </w:tr>
    </w:tbl>
    <w:p w14:paraId="244765B8" w14:textId="418E4898" w:rsidR="008A394F" w:rsidRDefault="00FE5075" w:rsidP="00285846">
      <w:pPr>
        <w:pStyle w:val="Tablelegend"/>
        <w:rPr>
          <w:bCs/>
          <w:i/>
          <w:iCs/>
          <w:sz w:val="20"/>
          <w:lang w:val="en-US"/>
        </w:rPr>
      </w:pPr>
      <w:r w:rsidRPr="00CB71BF">
        <w:rPr>
          <w:i/>
          <w:iCs/>
          <w:sz w:val="20"/>
          <w:lang w:val="en-US"/>
        </w:rPr>
        <w:t xml:space="preserve">Notes relating to </w:t>
      </w:r>
      <w:r w:rsidRPr="00CB71BF">
        <w:rPr>
          <w:i/>
          <w:iCs/>
          <w:sz w:val="20"/>
          <w:lang w:val="en-GB"/>
        </w:rPr>
        <w:t>Table</w:t>
      </w:r>
      <w:r w:rsidRPr="00CB71BF">
        <w:rPr>
          <w:b/>
          <w:i/>
          <w:iCs/>
          <w:sz w:val="20"/>
          <w:lang w:val="en-US"/>
        </w:rPr>
        <w:t xml:space="preserve"> </w:t>
      </w:r>
      <w:r>
        <w:rPr>
          <w:bCs/>
          <w:i/>
          <w:iCs/>
          <w:sz w:val="20"/>
          <w:lang w:val="en-US"/>
        </w:rPr>
        <w:t>73</w:t>
      </w:r>
    </w:p>
    <w:p w14:paraId="0A83CADC" w14:textId="77777777" w:rsidR="00211D5A" w:rsidRDefault="00211D5A" w:rsidP="00285846">
      <w:pPr>
        <w:pStyle w:val="Tablelegend"/>
        <w:rPr>
          <w:bCs/>
          <w:sz w:val="20"/>
          <w:lang w:val="en-US"/>
        </w:rPr>
      </w:pPr>
    </w:p>
    <w:p w14:paraId="5B6B47DD" w14:textId="77777777" w:rsidR="00211D5A" w:rsidRDefault="00211D5A" w:rsidP="00211D5A">
      <w:pPr>
        <w:shd w:val="clear" w:color="auto" w:fill="FFFFFF"/>
        <w:tabs>
          <w:tab w:val="left" w:pos="720"/>
        </w:tabs>
        <w:overflowPunct/>
        <w:autoSpaceDE/>
        <w:adjustRightInd/>
        <w:spacing w:before="0"/>
        <w:rPr>
          <w:color w:val="222222"/>
          <w:szCs w:val="24"/>
          <w:lang w:val="en-US"/>
        </w:rPr>
      </w:pPr>
      <w:r>
        <w:rPr>
          <w:color w:val="222222"/>
          <w:szCs w:val="24"/>
          <w:lang w:val="en-US"/>
        </w:rPr>
        <w:t xml:space="preserve">ABCD values </w:t>
      </w:r>
      <w:proofErr w:type="gramStart"/>
      <w:r>
        <w:rPr>
          <w:color w:val="222222"/>
          <w:szCs w:val="24"/>
          <w:lang w:val="en-US"/>
        </w:rPr>
        <w:t>range are</w:t>
      </w:r>
      <w:proofErr w:type="gramEnd"/>
      <w:r>
        <w:rPr>
          <w:color w:val="222222"/>
          <w:szCs w:val="24"/>
          <w:lang w:val="en-US"/>
        </w:rPr>
        <w:t xml:space="preserve"> as defined:</w:t>
      </w:r>
    </w:p>
    <w:p w14:paraId="3DB0D6FB" w14:textId="77777777" w:rsidR="00211D5A" w:rsidRDefault="00211D5A" w:rsidP="00211D5A">
      <w:pPr>
        <w:shd w:val="clear" w:color="auto" w:fill="FFFFFF"/>
        <w:tabs>
          <w:tab w:val="left" w:pos="720"/>
        </w:tabs>
        <w:overflowPunct/>
        <w:autoSpaceDE/>
        <w:adjustRightInd/>
        <w:spacing w:before="0"/>
        <w:rPr>
          <w:color w:val="222222"/>
          <w:szCs w:val="24"/>
          <w:lang w:val="en-US"/>
        </w:rPr>
      </w:pPr>
    </w:p>
    <w:tbl>
      <w:tblPr>
        <w:tblpPr w:leftFromText="180" w:rightFromText="180" w:bottomFromText="160" w:vertAnchor="text" w:horzAnchor="margin" w:tblpXSpec="center" w:tblpY="133"/>
        <w:tblW w:w="0" w:type="auto"/>
        <w:shd w:val="clear" w:color="auto" w:fill="FFFFFF"/>
        <w:tblCellMar>
          <w:left w:w="0" w:type="dxa"/>
          <w:right w:w="0" w:type="dxa"/>
        </w:tblCellMar>
        <w:tblLook w:val="04A0" w:firstRow="1" w:lastRow="0" w:firstColumn="1" w:lastColumn="0" w:noHBand="0" w:noVBand="1"/>
      </w:tblPr>
      <w:tblGrid>
        <w:gridCol w:w="433"/>
        <w:gridCol w:w="1267"/>
        <w:gridCol w:w="1260"/>
        <w:gridCol w:w="4156"/>
      </w:tblGrid>
      <w:tr w:rsidR="00211D5A" w14:paraId="7AE75BD5" w14:textId="77777777" w:rsidTr="00211D5A">
        <w:trPr>
          <w:trHeight w:val="14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44343207" w14:textId="77777777" w:rsidR="00211D5A" w:rsidRDefault="00211D5A" w:rsidP="00211D5A">
            <w:pPr>
              <w:rPr>
                <w:color w:val="222222"/>
                <w:szCs w:val="24"/>
                <w:lang w:val="en-US"/>
              </w:rPr>
            </w:pPr>
          </w:p>
        </w:tc>
        <w:tc>
          <w:tcPr>
            <w:tcW w:w="1267" w:type="dxa"/>
            <w:tcBorders>
              <w:top w:val="single" w:sz="8" w:space="0" w:color="000000"/>
              <w:left w:val="nil"/>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216FFE07" w14:textId="77777777" w:rsidR="00211D5A" w:rsidRDefault="00211D5A" w:rsidP="00211D5A">
            <w:pPr>
              <w:tabs>
                <w:tab w:val="left" w:pos="720"/>
              </w:tabs>
              <w:overflowPunct/>
              <w:autoSpaceDE/>
              <w:adjustRightInd/>
              <w:spacing w:before="0" w:line="256" w:lineRule="auto"/>
              <w:contextualSpacing/>
              <w:jc w:val="center"/>
              <w:rPr>
                <w:color w:val="222222"/>
                <w:sz w:val="20"/>
                <w:szCs w:val="24"/>
                <w:lang w:val="en-US"/>
              </w:rPr>
            </w:pPr>
            <w:r>
              <w:rPr>
                <w:b/>
                <w:bCs/>
                <w:color w:val="222222"/>
                <w:sz w:val="20"/>
                <w:szCs w:val="24"/>
                <w:lang w:val="en-US"/>
              </w:rPr>
              <w:t>Number of bits</w:t>
            </w:r>
          </w:p>
        </w:tc>
        <w:tc>
          <w:tcPr>
            <w:tcW w:w="1260" w:type="dxa"/>
            <w:tcBorders>
              <w:top w:val="single" w:sz="8" w:space="0" w:color="000000"/>
              <w:left w:val="nil"/>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607110F5" w14:textId="77777777" w:rsidR="00211D5A" w:rsidRDefault="00211D5A" w:rsidP="00211D5A">
            <w:pPr>
              <w:tabs>
                <w:tab w:val="left" w:pos="720"/>
              </w:tabs>
              <w:overflowPunct/>
              <w:autoSpaceDE/>
              <w:adjustRightInd/>
              <w:spacing w:before="0" w:line="256" w:lineRule="auto"/>
              <w:contextualSpacing/>
              <w:jc w:val="center"/>
              <w:rPr>
                <w:color w:val="222222"/>
                <w:sz w:val="20"/>
                <w:szCs w:val="24"/>
                <w:lang w:val="en-US"/>
              </w:rPr>
            </w:pPr>
            <w:r>
              <w:rPr>
                <w:b/>
                <w:bCs/>
                <w:color w:val="222222"/>
                <w:sz w:val="20"/>
                <w:szCs w:val="24"/>
                <w:lang w:val="en-US"/>
              </w:rPr>
              <w:t>Bit Fields</w:t>
            </w:r>
          </w:p>
        </w:tc>
        <w:tc>
          <w:tcPr>
            <w:tcW w:w="4156" w:type="dxa"/>
            <w:tcBorders>
              <w:top w:val="single" w:sz="8" w:space="0" w:color="000000"/>
              <w:left w:val="nil"/>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6CA46C9B" w14:textId="77777777" w:rsidR="00211D5A" w:rsidRDefault="00211D5A" w:rsidP="00211D5A">
            <w:pPr>
              <w:tabs>
                <w:tab w:val="left" w:pos="720"/>
              </w:tabs>
              <w:overflowPunct/>
              <w:autoSpaceDE/>
              <w:adjustRightInd/>
              <w:spacing w:before="0" w:line="256" w:lineRule="auto"/>
              <w:contextualSpacing/>
              <w:jc w:val="center"/>
              <w:rPr>
                <w:color w:val="222222"/>
                <w:sz w:val="20"/>
                <w:szCs w:val="24"/>
                <w:lang w:val="en-US"/>
              </w:rPr>
            </w:pPr>
            <w:r>
              <w:rPr>
                <w:b/>
                <w:bCs/>
                <w:color w:val="222222"/>
                <w:sz w:val="20"/>
                <w:szCs w:val="24"/>
                <w:lang w:val="en-US"/>
              </w:rPr>
              <w:t>Dimension Range (m) / knots</w:t>
            </w:r>
          </w:p>
        </w:tc>
      </w:tr>
      <w:tr w:rsidR="00211D5A" w14:paraId="4C6EFD29" w14:textId="77777777" w:rsidTr="00211D5A">
        <w:trPr>
          <w:trHeight w:val="144"/>
        </w:trPr>
        <w:tc>
          <w:tcPr>
            <w:tcW w:w="0" w:type="auto"/>
            <w:tcBorders>
              <w:top w:val="nil"/>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18BAFF61" w14:textId="77777777" w:rsidR="00211D5A" w:rsidRDefault="00211D5A" w:rsidP="00211D5A">
            <w:pPr>
              <w:tabs>
                <w:tab w:val="left" w:pos="720"/>
              </w:tabs>
              <w:overflowPunct/>
              <w:autoSpaceDE/>
              <w:adjustRightInd/>
              <w:spacing w:before="0" w:line="256" w:lineRule="auto"/>
              <w:contextualSpacing/>
              <w:rPr>
                <w:color w:val="222222"/>
                <w:sz w:val="20"/>
                <w:szCs w:val="24"/>
                <w:lang w:val="en-US"/>
              </w:rPr>
            </w:pPr>
            <w:r>
              <w:rPr>
                <w:b/>
                <w:bCs/>
                <w:color w:val="222222"/>
                <w:sz w:val="20"/>
                <w:szCs w:val="24"/>
                <w:lang w:val="en-US"/>
              </w:rPr>
              <w:t>A</w:t>
            </w:r>
          </w:p>
        </w:tc>
        <w:tc>
          <w:tcPr>
            <w:tcW w:w="1267" w:type="dxa"/>
            <w:tcBorders>
              <w:top w:val="nil"/>
              <w:left w:val="nil"/>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58E3EF99" w14:textId="77777777" w:rsidR="00211D5A" w:rsidRDefault="00211D5A" w:rsidP="00211D5A">
            <w:pPr>
              <w:tabs>
                <w:tab w:val="left" w:pos="720"/>
              </w:tabs>
              <w:overflowPunct/>
              <w:autoSpaceDE/>
              <w:adjustRightInd/>
              <w:spacing w:before="0" w:line="256" w:lineRule="auto"/>
              <w:contextualSpacing/>
              <w:jc w:val="center"/>
              <w:rPr>
                <w:color w:val="222222"/>
                <w:sz w:val="20"/>
                <w:szCs w:val="24"/>
                <w:lang w:val="en-US"/>
              </w:rPr>
            </w:pPr>
            <w:r>
              <w:rPr>
                <w:color w:val="222222"/>
                <w:sz w:val="20"/>
                <w:szCs w:val="24"/>
                <w:lang w:val="en-US"/>
              </w:rPr>
              <w:t>9</w:t>
            </w:r>
          </w:p>
        </w:tc>
        <w:tc>
          <w:tcPr>
            <w:tcW w:w="1260" w:type="dxa"/>
            <w:tcBorders>
              <w:top w:val="nil"/>
              <w:left w:val="nil"/>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3B6BA5BC" w14:textId="77777777" w:rsidR="00211D5A" w:rsidRDefault="00211D5A" w:rsidP="00211D5A">
            <w:pPr>
              <w:tabs>
                <w:tab w:val="left" w:pos="720"/>
              </w:tabs>
              <w:overflowPunct/>
              <w:autoSpaceDE/>
              <w:adjustRightInd/>
              <w:spacing w:before="0" w:line="256" w:lineRule="auto"/>
              <w:contextualSpacing/>
              <w:rPr>
                <w:color w:val="222222"/>
                <w:sz w:val="20"/>
                <w:szCs w:val="24"/>
                <w:lang w:val="en-US"/>
              </w:rPr>
            </w:pPr>
            <w:r>
              <w:rPr>
                <w:color w:val="222222"/>
                <w:sz w:val="20"/>
                <w:szCs w:val="24"/>
                <w:lang w:val="en-US"/>
              </w:rPr>
              <w:t>Bit 21 - 29</w:t>
            </w:r>
          </w:p>
        </w:tc>
        <w:tc>
          <w:tcPr>
            <w:tcW w:w="4156" w:type="dxa"/>
            <w:tcBorders>
              <w:top w:val="nil"/>
              <w:left w:val="nil"/>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2BC1FF61" w14:textId="77777777" w:rsidR="00211D5A" w:rsidRDefault="00211D5A" w:rsidP="00211D5A">
            <w:pPr>
              <w:tabs>
                <w:tab w:val="left" w:pos="720"/>
              </w:tabs>
              <w:overflowPunct/>
              <w:autoSpaceDE/>
              <w:adjustRightInd/>
              <w:spacing w:before="0" w:line="256" w:lineRule="auto"/>
              <w:contextualSpacing/>
              <w:rPr>
                <w:color w:val="222222"/>
                <w:sz w:val="20"/>
                <w:szCs w:val="24"/>
                <w:lang w:val="en-US"/>
              </w:rPr>
            </w:pPr>
            <w:r>
              <w:rPr>
                <w:color w:val="222222"/>
                <w:sz w:val="20"/>
                <w:szCs w:val="24"/>
                <w:lang w:val="en-US"/>
              </w:rPr>
              <w:t>0-510 m, 511 = greater than 510 m</w:t>
            </w:r>
          </w:p>
        </w:tc>
      </w:tr>
      <w:tr w:rsidR="00211D5A" w14:paraId="36AD0B9A" w14:textId="77777777" w:rsidTr="00211D5A">
        <w:trPr>
          <w:trHeight w:val="144"/>
        </w:trPr>
        <w:tc>
          <w:tcPr>
            <w:tcW w:w="0" w:type="auto"/>
            <w:tcBorders>
              <w:top w:val="nil"/>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58F2EE53" w14:textId="77777777" w:rsidR="00211D5A" w:rsidRDefault="00211D5A" w:rsidP="00211D5A">
            <w:pPr>
              <w:tabs>
                <w:tab w:val="left" w:pos="720"/>
              </w:tabs>
              <w:overflowPunct/>
              <w:autoSpaceDE/>
              <w:adjustRightInd/>
              <w:spacing w:before="0" w:line="256" w:lineRule="auto"/>
              <w:contextualSpacing/>
              <w:rPr>
                <w:color w:val="222222"/>
                <w:sz w:val="20"/>
                <w:szCs w:val="24"/>
                <w:lang w:val="en-US"/>
              </w:rPr>
            </w:pPr>
            <w:r>
              <w:rPr>
                <w:b/>
                <w:bCs/>
                <w:color w:val="222222"/>
                <w:sz w:val="20"/>
                <w:szCs w:val="24"/>
                <w:lang w:val="en-US"/>
              </w:rPr>
              <w:t>B</w:t>
            </w:r>
          </w:p>
        </w:tc>
        <w:tc>
          <w:tcPr>
            <w:tcW w:w="1267" w:type="dxa"/>
            <w:tcBorders>
              <w:top w:val="nil"/>
              <w:left w:val="nil"/>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7AADDD96" w14:textId="77777777" w:rsidR="00211D5A" w:rsidRDefault="00211D5A" w:rsidP="00211D5A">
            <w:pPr>
              <w:tabs>
                <w:tab w:val="left" w:pos="720"/>
              </w:tabs>
              <w:overflowPunct/>
              <w:autoSpaceDE/>
              <w:adjustRightInd/>
              <w:spacing w:before="0" w:line="256" w:lineRule="auto"/>
              <w:contextualSpacing/>
              <w:jc w:val="center"/>
              <w:rPr>
                <w:color w:val="222222"/>
                <w:sz w:val="20"/>
                <w:szCs w:val="24"/>
                <w:lang w:val="en-US"/>
              </w:rPr>
            </w:pPr>
            <w:r>
              <w:rPr>
                <w:color w:val="222222"/>
                <w:sz w:val="20"/>
                <w:szCs w:val="24"/>
                <w:lang w:val="en-US"/>
              </w:rPr>
              <w:t>9</w:t>
            </w:r>
          </w:p>
        </w:tc>
        <w:tc>
          <w:tcPr>
            <w:tcW w:w="1260" w:type="dxa"/>
            <w:tcBorders>
              <w:top w:val="nil"/>
              <w:left w:val="nil"/>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7B1AB1DC" w14:textId="77777777" w:rsidR="00211D5A" w:rsidRDefault="00211D5A" w:rsidP="00211D5A">
            <w:pPr>
              <w:tabs>
                <w:tab w:val="left" w:pos="720"/>
              </w:tabs>
              <w:overflowPunct/>
              <w:autoSpaceDE/>
              <w:adjustRightInd/>
              <w:spacing w:before="0" w:line="256" w:lineRule="auto"/>
              <w:contextualSpacing/>
              <w:rPr>
                <w:color w:val="222222"/>
                <w:sz w:val="20"/>
                <w:szCs w:val="24"/>
                <w:lang w:val="en-US"/>
              </w:rPr>
            </w:pPr>
            <w:r>
              <w:rPr>
                <w:color w:val="222222"/>
                <w:sz w:val="20"/>
                <w:szCs w:val="24"/>
                <w:lang w:val="en-US"/>
              </w:rPr>
              <w:t>Bit 12 - 20</w:t>
            </w:r>
          </w:p>
        </w:tc>
        <w:tc>
          <w:tcPr>
            <w:tcW w:w="4156" w:type="dxa"/>
            <w:tcBorders>
              <w:top w:val="nil"/>
              <w:left w:val="nil"/>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4A263431" w14:textId="77777777" w:rsidR="00211D5A" w:rsidRDefault="00211D5A" w:rsidP="00211D5A">
            <w:pPr>
              <w:tabs>
                <w:tab w:val="left" w:pos="720"/>
              </w:tabs>
              <w:overflowPunct/>
              <w:autoSpaceDE/>
              <w:adjustRightInd/>
              <w:spacing w:before="0" w:line="256" w:lineRule="auto"/>
              <w:contextualSpacing/>
              <w:rPr>
                <w:color w:val="222222"/>
                <w:sz w:val="20"/>
                <w:szCs w:val="24"/>
                <w:lang w:val="en-US"/>
              </w:rPr>
            </w:pPr>
            <w:r>
              <w:rPr>
                <w:color w:val="222222"/>
                <w:sz w:val="20"/>
                <w:szCs w:val="24"/>
                <w:lang w:val="en-US"/>
              </w:rPr>
              <w:t>0-510 m / degrees, 511 = greater than 510 m</w:t>
            </w:r>
          </w:p>
        </w:tc>
      </w:tr>
      <w:tr w:rsidR="00211D5A" w14:paraId="0B6E6873" w14:textId="77777777" w:rsidTr="00211D5A">
        <w:trPr>
          <w:trHeight w:val="144"/>
        </w:trPr>
        <w:tc>
          <w:tcPr>
            <w:tcW w:w="0" w:type="auto"/>
            <w:tcBorders>
              <w:top w:val="nil"/>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27A2D795" w14:textId="77777777" w:rsidR="00211D5A" w:rsidRDefault="00211D5A" w:rsidP="00211D5A">
            <w:pPr>
              <w:tabs>
                <w:tab w:val="left" w:pos="720"/>
              </w:tabs>
              <w:overflowPunct/>
              <w:autoSpaceDE/>
              <w:adjustRightInd/>
              <w:spacing w:before="0" w:line="256" w:lineRule="auto"/>
              <w:contextualSpacing/>
              <w:rPr>
                <w:color w:val="222222"/>
                <w:sz w:val="20"/>
                <w:szCs w:val="24"/>
                <w:lang w:val="en-US"/>
              </w:rPr>
            </w:pPr>
            <w:r>
              <w:rPr>
                <w:b/>
                <w:bCs/>
                <w:color w:val="222222"/>
                <w:sz w:val="20"/>
                <w:szCs w:val="24"/>
                <w:lang w:val="en-US"/>
              </w:rPr>
              <w:t>C</w:t>
            </w:r>
          </w:p>
        </w:tc>
        <w:tc>
          <w:tcPr>
            <w:tcW w:w="1267" w:type="dxa"/>
            <w:tcBorders>
              <w:top w:val="nil"/>
              <w:left w:val="nil"/>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2D35314B" w14:textId="77777777" w:rsidR="00211D5A" w:rsidRDefault="00211D5A" w:rsidP="00211D5A">
            <w:pPr>
              <w:tabs>
                <w:tab w:val="left" w:pos="720"/>
              </w:tabs>
              <w:overflowPunct/>
              <w:autoSpaceDE/>
              <w:adjustRightInd/>
              <w:spacing w:before="0" w:line="256" w:lineRule="auto"/>
              <w:contextualSpacing/>
              <w:jc w:val="center"/>
              <w:rPr>
                <w:color w:val="222222"/>
                <w:sz w:val="20"/>
                <w:szCs w:val="24"/>
                <w:lang w:val="en-US"/>
              </w:rPr>
            </w:pPr>
            <w:r>
              <w:rPr>
                <w:color w:val="222222"/>
                <w:sz w:val="20"/>
                <w:szCs w:val="24"/>
                <w:lang w:val="en-US"/>
              </w:rPr>
              <w:t>6</w:t>
            </w:r>
          </w:p>
        </w:tc>
        <w:tc>
          <w:tcPr>
            <w:tcW w:w="1260" w:type="dxa"/>
            <w:tcBorders>
              <w:top w:val="nil"/>
              <w:left w:val="nil"/>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6CB0CCA1" w14:textId="77777777" w:rsidR="00211D5A" w:rsidRDefault="00211D5A" w:rsidP="00211D5A">
            <w:pPr>
              <w:tabs>
                <w:tab w:val="left" w:pos="720"/>
              </w:tabs>
              <w:overflowPunct/>
              <w:autoSpaceDE/>
              <w:adjustRightInd/>
              <w:spacing w:before="0" w:line="256" w:lineRule="auto"/>
              <w:contextualSpacing/>
              <w:rPr>
                <w:color w:val="222222"/>
                <w:sz w:val="20"/>
                <w:szCs w:val="24"/>
                <w:lang w:val="en-US"/>
              </w:rPr>
            </w:pPr>
            <w:r>
              <w:rPr>
                <w:color w:val="222222"/>
                <w:sz w:val="20"/>
                <w:szCs w:val="24"/>
                <w:lang w:val="en-US"/>
              </w:rPr>
              <w:t>Bit 6 -  11</w:t>
            </w:r>
          </w:p>
        </w:tc>
        <w:tc>
          <w:tcPr>
            <w:tcW w:w="4156" w:type="dxa"/>
            <w:tcBorders>
              <w:top w:val="nil"/>
              <w:left w:val="nil"/>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55A73A24" w14:textId="77777777" w:rsidR="00211D5A" w:rsidRDefault="00211D5A" w:rsidP="00211D5A">
            <w:pPr>
              <w:tabs>
                <w:tab w:val="left" w:pos="720"/>
              </w:tabs>
              <w:overflowPunct/>
              <w:autoSpaceDE/>
              <w:adjustRightInd/>
              <w:spacing w:before="0" w:line="256" w:lineRule="auto"/>
              <w:contextualSpacing/>
              <w:rPr>
                <w:color w:val="222222"/>
                <w:sz w:val="20"/>
                <w:szCs w:val="24"/>
                <w:lang w:val="en-US"/>
              </w:rPr>
            </w:pPr>
            <w:r>
              <w:rPr>
                <w:color w:val="222222"/>
                <w:sz w:val="20"/>
                <w:szCs w:val="24"/>
                <w:lang w:val="en-US"/>
              </w:rPr>
              <w:t>0-62 m / knots, 63 = greater than 62 m / knots</w:t>
            </w:r>
          </w:p>
        </w:tc>
      </w:tr>
      <w:tr w:rsidR="00211D5A" w14:paraId="6E174300" w14:textId="77777777" w:rsidTr="00211D5A">
        <w:trPr>
          <w:trHeight w:val="144"/>
        </w:trPr>
        <w:tc>
          <w:tcPr>
            <w:tcW w:w="0" w:type="auto"/>
            <w:tcBorders>
              <w:top w:val="nil"/>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25A9B070" w14:textId="77777777" w:rsidR="00211D5A" w:rsidRDefault="00211D5A" w:rsidP="00211D5A">
            <w:pPr>
              <w:tabs>
                <w:tab w:val="left" w:pos="720"/>
              </w:tabs>
              <w:overflowPunct/>
              <w:autoSpaceDE/>
              <w:adjustRightInd/>
              <w:spacing w:before="0" w:line="256" w:lineRule="auto"/>
              <w:contextualSpacing/>
              <w:rPr>
                <w:color w:val="222222"/>
                <w:sz w:val="20"/>
                <w:szCs w:val="24"/>
                <w:lang w:val="en-US"/>
              </w:rPr>
            </w:pPr>
            <w:r>
              <w:rPr>
                <w:b/>
                <w:bCs/>
                <w:color w:val="222222"/>
                <w:sz w:val="20"/>
                <w:szCs w:val="24"/>
                <w:lang w:val="en-US"/>
              </w:rPr>
              <w:t>D</w:t>
            </w:r>
          </w:p>
        </w:tc>
        <w:tc>
          <w:tcPr>
            <w:tcW w:w="1267" w:type="dxa"/>
            <w:tcBorders>
              <w:top w:val="nil"/>
              <w:left w:val="nil"/>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79E2760D" w14:textId="77777777" w:rsidR="00211D5A" w:rsidRDefault="00211D5A" w:rsidP="00211D5A">
            <w:pPr>
              <w:tabs>
                <w:tab w:val="left" w:pos="720"/>
              </w:tabs>
              <w:overflowPunct/>
              <w:autoSpaceDE/>
              <w:adjustRightInd/>
              <w:spacing w:before="0" w:line="256" w:lineRule="auto"/>
              <w:contextualSpacing/>
              <w:jc w:val="center"/>
              <w:rPr>
                <w:color w:val="222222"/>
                <w:sz w:val="20"/>
                <w:szCs w:val="24"/>
                <w:lang w:val="en-US"/>
              </w:rPr>
            </w:pPr>
            <w:r>
              <w:rPr>
                <w:color w:val="222222"/>
                <w:sz w:val="20"/>
                <w:szCs w:val="24"/>
                <w:lang w:val="en-US"/>
              </w:rPr>
              <w:t>6</w:t>
            </w:r>
          </w:p>
        </w:tc>
        <w:tc>
          <w:tcPr>
            <w:tcW w:w="1260" w:type="dxa"/>
            <w:tcBorders>
              <w:top w:val="nil"/>
              <w:left w:val="nil"/>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7FD7C7DB" w14:textId="77777777" w:rsidR="00211D5A" w:rsidRDefault="00211D5A" w:rsidP="00211D5A">
            <w:pPr>
              <w:tabs>
                <w:tab w:val="left" w:pos="720"/>
              </w:tabs>
              <w:overflowPunct/>
              <w:autoSpaceDE/>
              <w:adjustRightInd/>
              <w:spacing w:before="0" w:line="256" w:lineRule="auto"/>
              <w:contextualSpacing/>
              <w:rPr>
                <w:color w:val="222222"/>
                <w:sz w:val="20"/>
                <w:szCs w:val="24"/>
                <w:lang w:val="en-US"/>
              </w:rPr>
            </w:pPr>
            <w:r>
              <w:rPr>
                <w:color w:val="222222"/>
                <w:sz w:val="20"/>
                <w:szCs w:val="24"/>
                <w:lang w:val="en-US"/>
              </w:rPr>
              <w:t>Bit  0 - 5</w:t>
            </w:r>
          </w:p>
        </w:tc>
        <w:tc>
          <w:tcPr>
            <w:tcW w:w="4156" w:type="dxa"/>
            <w:tcBorders>
              <w:top w:val="nil"/>
              <w:left w:val="nil"/>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141B1592" w14:textId="77777777" w:rsidR="00211D5A" w:rsidRDefault="00211D5A" w:rsidP="00211D5A">
            <w:pPr>
              <w:tabs>
                <w:tab w:val="left" w:pos="720"/>
              </w:tabs>
              <w:overflowPunct/>
              <w:autoSpaceDE/>
              <w:adjustRightInd/>
              <w:spacing w:before="0" w:line="256" w:lineRule="auto"/>
              <w:contextualSpacing/>
              <w:rPr>
                <w:color w:val="222222"/>
                <w:sz w:val="20"/>
                <w:szCs w:val="24"/>
                <w:lang w:val="en-US"/>
              </w:rPr>
            </w:pPr>
            <w:r>
              <w:rPr>
                <w:color w:val="222222"/>
                <w:sz w:val="20"/>
                <w:szCs w:val="24"/>
                <w:lang w:val="en-US"/>
              </w:rPr>
              <w:t>0-62 m, 63 = greater than 62 m</w:t>
            </w:r>
          </w:p>
        </w:tc>
      </w:tr>
    </w:tbl>
    <w:p w14:paraId="0D72435A" w14:textId="77777777" w:rsidR="00211D5A" w:rsidRDefault="00211D5A" w:rsidP="00211D5A">
      <w:pPr>
        <w:shd w:val="clear" w:color="auto" w:fill="FFFFFF"/>
        <w:tabs>
          <w:tab w:val="left" w:pos="720"/>
        </w:tabs>
        <w:overflowPunct/>
        <w:autoSpaceDE/>
        <w:adjustRightInd/>
        <w:spacing w:before="0"/>
        <w:rPr>
          <w:color w:val="222222"/>
          <w:szCs w:val="24"/>
          <w:lang w:val="en-US"/>
        </w:rPr>
      </w:pPr>
    </w:p>
    <w:p w14:paraId="738E79FB" w14:textId="77777777" w:rsidR="00211D5A" w:rsidRDefault="00211D5A" w:rsidP="00211D5A">
      <w:pPr>
        <w:shd w:val="clear" w:color="auto" w:fill="FFFFFF"/>
        <w:tabs>
          <w:tab w:val="left" w:pos="720"/>
        </w:tabs>
        <w:overflowPunct/>
        <w:autoSpaceDE/>
        <w:adjustRightInd/>
        <w:spacing w:before="0"/>
        <w:rPr>
          <w:color w:val="222222"/>
          <w:szCs w:val="24"/>
          <w:lang w:val="en-US"/>
        </w:rPr>
      </w:pPr>
    </w:p>
    <w:p w14:paraId="3BEA8B6B" w14:textId="77777777" w:rsidR="00211D5A" w:rsidRDefault="00211D5A" w:rsidP="00211D5A">
      <w:pPr>
        <w:shd w:val="clear" w:color="auto" w:fill="FFFFFF"/>
        <w:tabs>
          <w:tab w:val="left" w:pos="720"/>
        </w:tabs>
        <w:overflowPunct/>
        <w:autoSpaceDE/>
        <w:adjustRightInd/>
        <w:spacing w:before="0"/>
        <w:rPr>
          <w:color w:val="222222"/>
          <w:szCs w:val="24"/>
          <w:lang w:val="en-US"/>
        </w:rPr>
      </w:pPr>
    </w:p>
    <w:p w14:paraId="2FF35DD1" w14:textId="77777777" w:rsidR="00211D5A" w:rsidRDefault="00211D5A" w:rsidP="00211D5A">
      <w:pPr>
        <w:shd w:val="clear" w:color="auto" w:fill="FFFFFF"/>
        <w:tabs>
          <w:tab w:val="left" w:pos="720"/>
        </w:tabs>
        <w:overflowPunct/>
        <w:autoSpaceDE/>
        <w:adjustRightInd/>
        <w:spacing w:before="0"/>
        <w:rPr>
          <w:color w:val="222222"/>
          <w:szCs w:val="24"/>
          <w:lang w:val="en-US"/>
        </w:rPr>
      </w:pPr>
    </w:p>
    <w:p w14:paraId="2662DB84" w14:textId="77777777" w:rsidR="00211D5A" w:rsidRDefault="00211D5A" w:rsidP="00211D5A">
      <w:pPr>
        <w:shd w:val="clear" w:color="auto" w:fill="FFFFFF"/>
        <w:tabs>
          <w:tab w:val="left" w:pos="720"/>
        </w:tabs>
        <w:overflowPunct/>
        <w:autoSpaceDE/>
        <w:adjustRightInd/>
        <w:spacing w:before="0"/>
        <w:rPr>
          <w:color w:val="222222"/>
          <w:szCs w:val="24"/>
          <w:lang w:val="en-US"/>
        </w:rPr>
      </w:pPr>
    </w:p>
    <w:p w14:paraId="398C2075" w14:textId="77777777" w:rsidR="00211D5A" w:rsidRDefault="00211D5A" w:rsidP="00211D5A">
      <w:pPr>
        <w:shd w:val="clear" w:color="auto" w:fill="FFFFFF"/>
        <w:tabs>
          <w:tab w:val="left" w:pos="720"/>
        </w:tabs>
        <w:overflowPunct/>
        <w:autoSpaceDE/>
        <w:adjustRightInd/>
        <w:spacing w:before="0"/>
        <w:rPr>
          <w:color w:val="222222"/>
          <w:szCs w:val="24"/>
          <w:lang w:val="en-US"/>
        </w:rPr>
      </w:pPr>
    </w:p>
    <w:p w14:paraId="4FC6099C" w14:textId="77777777" w:rsidR="00211D5A" w:rsidRDefault="00211D5A" w:rsidP="00211D5A">
      <w:pPr>
        <w:shd w:val="clear" w:color="auto" w:fill="FFFFFF"/>
        <w:tabs>
          <w:tab w:val="left" w:pos="720"/>
        </w:tabs>
        <w:overflowPunct/>
        <w:autoSpaceDE/>
        <w:adjustRightInd/>
        <w:spacing w:before="0"/>
        <w:rPr>
          <w:color w:val="222222"/>
          <w:szCs w:val="24"/>
          <w:lang w:val="en-US"/>
        </w:rPr>
      </w:pPr>
    </w:p>
    <w:p w14:paraId="7B6B8F18" w14:textId="77777777" w:rsidR="00211D5A" w:rsidRDefault="00211D5A" w:rsidP="00211D5A">
      <w:pPr>
        <w:shd w:val="clear" w:color="auto" w:fill="FFFFFF"/>
        <w:tabs>
          <w:tab w:val="left" w:pos="720"/>
        </w:tabs>
        <w:overflowPunct/>
        <w:autoSpaceDE/>
        <w:adjustRightInd/>
        <w:spacing w:before="0"/>
        <w:rPr>
          <w:color w:val="222222"/>
          <w:szCs w:val="24"/>
          <w:lang w:val="en-US"/>
        </w:rPr>
      </w:pPr>
    </w:p>
    <w:p w14:paraId="4FB56C9D" w14:textId="77777777" w:rsidR="00211D5A" w:rsidRPr="00364981" w:rsidRDefault="00211D5A">
      <w:pPr>
        <w:pStyle w:val="Figuretitle"/>
        <w:pPrChange w:id="5" w:author="Arroyo, Jorge CIV" w:date="2018-08-29T09:59:00Z">
          <w:pPr>
            <w:pStyle w:val="Tablefin"/>
          </w:pPr>
        </w:pPrChange>
      </w:pPr>
    </w:p>
    <w:p w14:paraId="71DEBAD3" w14:textId="0E09CF7A" w:rsidR="008A57A9" w:rsidRPr="00211D5A" w:rsidRDefault="008A57A9" w:rsidP="008A57A9">
      <w:pPr>
        <w:pStyle w:val="FigureNo"/>
        <w:rPr>
          <w:sz w:val="24"/>
          <w:szCs w:val="24"/>
          <w:lang w:val="en-US"/>
          <w:rPrChange w:id="6" w:author="Arroyo, Jorge CIV" w:date="2018-08-29T09:57:00Z">
            <w:rPr>
              <w:lang w:val="en-US"/>
            </w:rPr>
          </w:rPrChange>
        </w:rPr>
      </w:pPr>
      <w:r w:rsidRPr="00211D5A">
        <w:rPr>
          <w:sz w:val="24"/>
          <w:szCs w:val="24"/>
          <w:lang w:val="en-US"/>
          <w:rPrChange w:id="7" w:author="Arroyo, Jorge CIV" w:date="2018-08-29T09:57:00Z">
            <w:rPr>
              <w:lang w:val="en-US"/>
            </w:rPr>
          </w:rPrChange>
        </w:rPr>
        <w:t xml:space="preserve">Figure </w:t>
      </w:r>
      <w:r w:rsidR="00984BC0" w:rsidRPr="00211D5A">
        <w:rPr>
          <w:sz w:val="24"/>
          <w:szCs w:val="24"/>
          <w:lang w:val="en-US"/>
          <w:rPrChange w:id="8" w:author="Arroyo, Jorge CIV" w:date="2018-08-29T09:57:00Z">
            <w:rPr>
              <w:lang w:val="en-US"/>
            </w:rPr>
          </w:rPrChange>
        </w:rPr>
        <w:t>42</w:t>
      </w:r>
    </w:p>
    <w:p w14:paraId="08B223F8" w14:textId="6CBDAB39" w:rsidR="008A57A9" w:rsidRPr="00211D5A" w:rsidRDefault="008A57A9" w:rsidP="008A57A9">
      <w:pPr>
        <w:pStyle w:val="Figuretitle"/>
        <w:rPr>
          <w:sz w:val="24"/>
          <w:szCs w:val="24"/>
          <w:lang w:val="en-US"/>
          <w:rPrChange w:id="9" w:author="Arroyo, Jorge CIV" w:date="2018-08-29T09:57:00Z">
            <w:rPr>
              <w:lang w:val="en-US"/>
            </w:rPr>
          </w:rPrChange>
        </w:rPr>
      </w:pPr>
      <w:r w:rsidRPr="00211D5A">
        <w:rPr>
          <w:sz w:val="24"/>
          <w:szCs w:val="24"/>
          <w:lang w:val="en-US"/>
          <w:rPrChange w:id="10" w:author="Arroyo, Jorge CIV" w:date="2018-08-29T09:57:00Z">
            <w:rPr>
              <w:lang w:val="en-US"/>
            </w:rPr>
          </w:rPrChange>
        </w:rPr>
        <w:t xml:space="preserve">Reference point for reported position of a maritime aid to navigation, </w:t>
      </w:r>
      <w:r w:rsidRPr="00211D5A">
        <w:rPr>
          <w:sz w:val="24"/>
          <w:szCs w:val="24"/>
          <w:lang w:val="en-US"/>
          <w:rPrChange w:id="11" w:author="Arroyo, Jorge CIV" w:date="2018-08-29T09:57:00Z">
            <w:rPr>
              <w:lang w:val="en-US"/>
            </w:rPr>
          </w:rPrChange>
        </w:rPr>
        <w:br/>
        <w:t>or the dimension of an aid to navigation</w:t>
      </w:r>
      <w:r w:rsidR="00211D5A" w:rsidRPr="00211D5A">
        <w:rPr>
          <w:sz w:val="24"/>
          <w:szCs w:val="24"/>
          <w:lang w:val="en-US"/>
          <w:rPrChange w:id="12" w:author="Arroyo, Jorge CIV" w:date="2018-08-29T09:57:00Z">
            <w:rPr>
              <w:lang w:val="en-US"/>
            </w:rPr>
          </w:rPrChange>
        </w:rPr>
        <w:t xml:space="preserve"> or the area it denotes</w:t>
      </w:r>
    </w:p>
    <w:p w14:paraId="435E95E7" w14:textId="6D8D09DA" w:rsidR="00211D5A" w:rsidRDefault="00211D5A">
      <w:pPr>
        <w:pStyle w:val="Figure"/>
        <w:rPr>
          <w:lang w:val="en-US"/>
        </w:rPr>
        <w:pPrChange w:id="13" w:author="Arroyo, Jorge CIV" w:date="2018-08-29T09:57:00Z">
          <w:pPr>
            <w:pStyle w:val="Figuretitle"/>
          </w:pPr>
        </w:pPrChange>
      </w:pPr>
    </w:p>
    <w:p w14:paraId="5E0343A9" w14:textId="77777777" w:rsidR="00211D5A" w:rsidRDefault="00211D5A" w:rsidP="00211D5A">
      <w:pPr>
        <w:shd w:val="clear" w:color="auto" w:fill="FFFFFF"/>
        <w:tabs>
          <w:tab w:val="left" w:pos="720"/>
        </w:tabs>
        <w:overflowPunct/>
        <w:autoSpaceDE/>
        <w:adjustRightInd/>
        <w:spacing w:before="0"/>
        <w:rPr>
          <w:color w:val="222222"/>
          <w:szCs w:val="24"/>
          <w:lang w:val="en-US"/>
        </w:rPr>
      </w:pPr>
    </w:p>
    <w:p w14:paraId="3E47868F" w14:textId="77777777" w:rsidR="00211D5A" w:rsidRDefault="00211D5A" w:rsidP="00211D5A">
      <w:pPr>
        <w:shd w:val="clear" w:color="auto" w:fill="FFFFFF"/>
        <w:tabs>
          <w:tab w:val="left" w:pos="720"/>
        </w:tabs>
        <w:overflowPunct/>
        <w:autoSpaceDE/>
        <w:adjustRightInd/>
        <w:spacing w:before="0"/>
        <w:rPr>
          <w:color w:val="222222"/>
          <w:sz w:val="20"/>
          <w:lang w:val="en-US"/>
        </w:rPr>
      </w:pPr>
      <w:r>
        <w:rPr>
          <w:color w:val="222222"/>
          <w:sz w:val="20"/>
          <w:lang w:val="en-US"/>
        </w:rPr>
        <w:t>ABCD dimension values represent, either:</w:t>
      </w:r>
    </w:p>
    <w:p w14:paraId="5901DF75" w14:textId="7A499280" w:rsidR="00211D5A" w:rsidRDefault="00211D5A" w:rsidP="00211D5A">
      <w:pPr>
        <w:shd w:val="clear" w:color="auto" w:fill="FFFFFF"/>
        <w:tabs>
          <w:tab w:val="left" w:pos="720"/>
        </w:tabs>
        <w:overflowPunct/>
        <w:autoSpaceDE/>
        <w:adjustRightInd/>
        <w:spacing w:before="0"/>
        <w:jc w:val="center"/>
        <w:rPr>
          <w:color w:val="222222"/>
          <w:sz w:val="20"/>
          <w:lang w:val="en-US"/>
        </w:rPr>
      </w:pPr>
    </w:p>
    <w:p w14:paraId="37E67E98" w14:textId="77777777" w:rsidR="00211D5A" w:rsidRDefault="00211D5A" w:rsidP="00211D5A">
      <w:pPr>
        <w:shd w:val="clear" w:color="auto" w:fill="FFFFFF"/>
        <w:tabs>
          <w:tab w:val="left" w:pos="720"/>
        </w:tabs>
        <w:overflowPunct/>
        <w:autoSpaceDE/>
        <w:adjustRightInd/>
        <w:spacing w:before="0"/>
        <w:rPr>
          <w:color w:val="222222"/>
          <w:sz w:val="20"/>
          <w:lang w:val="en-US"/>
        </w:rPr>
      </w:pPr>
    </w:p>
    <w:p w14:paraId="2093670F" w14:textId="26AA5EA1" w:rsidR="00211D5A" w:rsidRDefault="00211D5A" w:rsidP="00211D5A">
      <w:pPr>
        <w:shd w:val="clear" w:color="auto" w:fill="FFFFFF"/>
        <w:tabs>
          <w:tab w:val="left" w:pos="720"/>
        </w:tabs>
        <w:overflowPunct/>
        <w:autoSpaceDE/>
        <w:adjustRightInd/>
        <w:spacing w:before="0"/>
        <w:rPr>
          <w:color w:val="222222"/>
          <w:sz w:val="20"/>
          <w:lang w:val="en-US"/>
        </w:rPr>
      </w:pPr>
      <w:r>
        <w:rPr>
          <w:color w:val="222222"/>
          <w:sz w:val="20"/>
          <w:lang w:val="en-US"/>
        </w:rPr>
        <w:t xml:space="preserve">A circular dimension, where if A = B = C = 0, D &gt; 1 and represents the circular diameter of a physical AtoN, centered on the reference position. If B = C = D = 0, A = the circular diameter of an area* centered on the reference position. </w:t>
      </w:r>
    </w:p>
    <w:p w14:paraId="51E57C1F" w14:textId="77777777" w:rsidR="00211D5A" w:rsidRDefault="00211D5A" w:rsidP="00211D5A">
      <w:pPr>
        <w:shd w:val="clear" w:color="auto" w:fill="FFFFFF"/>
        <w:tabs>
          <w:tab w:val="left" w:pos="720"/>
        </w:tabs>
        <w:overflowPunct/>
        <w:autoSpaceDE/>
        <w:adjustRightInd/>
        <w:spacing w:before="0"/>
        <w:rPr>
          <w:color w:val="222222"/>
          <w:sz w:val="20"/>
          <w:lang w:val="en-US"/>
        </w:rPr>
      </w:pPr>
      <w:r>
        <w:rPr>
          <w:color w:val="222222"/>
          <w:sz w:val="20"/>
          <w:lang w:val="en-US"/>
        </w:rPr>
        <w:t> </w:t>
      </w:r>
    </w:p>
    <w:p w14:paraId="6BD78AA6" w14:textId="5D6E7760" w:rsidR="00211D5A" w:rsidRDefault="00211D5A" w:rsidP="00211D5A">
      <w:pPr>
        <w:tabs>
          <w:tab w:val="left" w:pos="0"/>
          <w:tab w:val="left" w:pos="567"/>
          <w:tab w:val="left" w:pos="851"/>
          <w:tab w:val="left" w:pos="1418"/>
          <w:tab w:val="left" w:pos="1701"/>
          <w:tab w:val="left" w:pos="2552"/>
          <w:tab w:val="left" w:pos="2835"/>
          <w:tab w:val="left" w:pos="3119"/>
          <w:tab w:val="left" w:pos="3402"/>
          <w:tab w:val="left" w:pos="3686"/>
          <w:tab w:val="left" w:pos="3969"/>
        </w:tabs>
        <w:spacing w:before="80"/>
        <w:ind w:right="-85"/>
        <w:rPr>
          <w:color w:val="222222"/>
          <w:sz w:val="20"/>
          <w:lang w:val="en-US"/>
        </w:rPr>
      </w:pPr>
      <w:r>
        <w:rPr>
          <w:color w:val="222222"/>
          <w:sz w:val="20"/>
          <w:lang w:val="en-US"/>
        </w:rPr>
        <w:t>A rectangular dimension, where if A = B &gt; 1, and C = D &gt; 1, where A represents True north. If f A = B and C =D, AB represents the North-South dimension, CD represents the West-East dimension, and, the intersection of ABCD represents the reference point for the area*.  If A + B + C + D &gt; = 2, A represents True north, B, C, D represent due south, west, and east, respectively. The intersection of ABCD represents the reference point for the broadcasted position (antenna location).</w:t>
      </w:r>
    </w:p>
    <w:p w14:paraId="46EEF6E5" w14:textId="77777777" w:rsidR="00211D5A" w:rsidRDefault="00211D5A" w:rsidP="00211D5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80"/>
        <w:ind w:left="284" w:right="-85" w:hanging="369"/>
        <w:rPr>
          <w:sz w:val="20"/>
          <w:lang w:val="en-GB"/>
        </w:rPr>
      </w:pPr>
    </w:p>
    <w:p w14:paraId="58827AF1" w14:textId="0DC178D6" w:rsidR="00211D5A" w:rsidRDefault="00211D5A" w:rsidP="00211D5A">
      <w:pPr>
        <w:shd w:val="clear" w:color="auto" w:fill="FFFFFF"/>
        <w:tabs>
          <w:tab w:val="left" w:pos="720"/>
        </w:tabs>
        <w:overflowPunct/>
        <w:autoSpaceDE/>
        <w:adjustRightInd/>
        <w:spacing w:before="0"/>
        <w:rPr>
          <w:color w:val="222222"/>
          <w:sz w:val="20"/>
          <w:lang w:val="en-US"/>
        </w:rPr>
      </w:pPr>
      <w:proofErr w:type="gramStart"/>
      <w:r>
        <w:rPr>
          <w:color w:val="222222"/>
          <w:sz w:val="20"/>
          <w:lang w:val="en-US"/>
        </w:rPr>
        <w:t>COG and SOG of dynamic isolated danger (Type 28), special mark (Type 30) or MATON (Type 31).</w:t>
      </w:r>
      <w:proofErr w:type="gramEnd"/>
      <w:r>
        <w:rPr>
          <w:color w:val="222222"/>
          <w:sz w:val="20"/>
          <w:lang w:val="en-US"/>
        </w:rPr>
        <w:t xml:space="preserve">  If A = D = 0, B + C &gt; 0, then B = COG = 001-360 degrees; 361 = not available = default; 362 = adrift; 000, 363-511 not used; C = SOG = 01-60 knots, 00 = adrift; 61 = 61 knots or greater; 62 = not available = default; 63 = not used. </w:t>
      </w:r>
    </w:p>
    <w:p w14:paraId="20B361E5" w14:textId="3E85EFA7" w:rsidR="00211D5A" w:rsidRDefault="00211D5A">
      <w:pPr>
        <w:shd w:val="clear" w:color="auto" w:fill="FFFFFF"/>
        <w:tabs>
          <w:tab w:val="left" w:pos="720"/>
        </w:tabs>
        <w:overflowPunct/>
        <w:autoSpaceDE/>
        <w:adjustRightInd/>
        <w:spacing w:before="0"/>
        <w:jc w:val="center"/>
        <w:rPr>
          <w:color w:val="222222"/>
          <w:sz w:val="20"/>
          <w:lang w:val="en-US"/>
        </w:rPr>
        <w:pPrChange w:id="14" w:author="Arroyo, Jorge CIV" w:date="2018-08-29T09:59:00Z">
          <w:pPr>
            <w:shd w:val="clear" w:color="auto" w:fill="FFFFFF"/>
            <w:tabs>
              <w:tab w:val="left" w:pos="720"/>
            </w:tabs>
            <w:overflowPunct/>
            <w:autoSpaceDE/>
            <w:adjustRightInd/>
            <w:spacing w:before="0"/>
          </w:pPr>
        </w:pPrChange>
      </w:pPr>
      <w:r>
        <w:rPr>
          <w:noProof/>
          <w:sz w:val="20"/>
          <w:lang w:val="nl-NL" w:eastAsia="nl-NL"/>
        </w:rPr>
        <w:drawing>
          <wp:inline distT="0" distB="0" distL="0" distR="0" wp14:anchorId="3347BE39" wp14:editId="62596167">
            <wp:extent cx="5019675" cy="17335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t="11676" b="24622"/>
                    <a:stretch>
                      <a:fillRect/>
                    </a:stretch>
                  </pic:blipFill>
                  <pic:spPr bwMode="auto">
                    <a:xfrm>
                      <a:off x="0" y="0"/>
                      <a:ext cx="5019675" cy="1733550"/>
                    </a:xfrm>
                    <a:prstGeom prst="rect">
                      <a:avLst/>
                    </a:prstGeom>
                    <a:noFill/>
                    <a:ln>
                      <a:noFill/>
                    </a:ln>
                  </pic:spPr>
                </pic:pic>
              </a:graphicData>
            </a:graphic>
          </wp:inline>
        </w:drawing>
      </w:r>
    </w:p>
    <w:p w14:paraId="1CBF48B6" w14:textId="46151DD7" w:rsidR="00211D5A" w:rsidRDefault="00211D5A" w:rsidP="00211D5A">
      <w:pPr>
        <w:shd w:val="clear" w:color="auto" w:fill="FFFFFF"/>
        <w:tabs>
          <w:tab w:val="left" w:pos="720"/>
        </w:tabs>
        <w:overflowPunct/>
        <w:autoSpaceDE/>
        <w:adjustRightInd/>
        <w:spacing w:before="0"/>
        <w:rPr>
          <w:color w:val="222222"/>
          <w:szCs w:val="24"/>
          <w:lang w:val="en-US"/>
        </w:rPr>
      </w:pPr>
      <w:r>
        <w:rPr>
          <w:color w:val="222222"/>
          <w:sz w:val="20"/>
          <w:lang w:val="en-US"/>
        </w:rPr>
        <w:t>* Such as an area encompassing: a reference point (Type 1), structure (Type 3), wreck (Type 4), isolated danger (Type 28) or safe water (Type 29).</w:t>
      </w:r>
    </w:p>
    <w:p w14:paraId="351AA98D" w14:textId="7CE29301" w:rsidR="00927832" w:rsidRPr="00AF77C2" w:rsidRDefault="00927832" w:rsidP="00927832">
      <w:pPr>
        <w:pStyle w:val="Figure"/>
        <w:rPr>
          <w:lang w:val="en-US"/>
        </w:rPr>
      </w:pP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9639"/>
      </w:tblGrid>
      <w:tr w:rsidR="008A394F" w:rsidRPr="00927832" w14:paraId="33D40BF3" w14:textId="77777777" w:rsidTr="003F4E1A">
        <w:trPr>
          <w:cantSplit/>
          <w:jc w:val="center"/>
        </w:trPr>
        <w:tc>
          <w:tcPr>
            <w:tcW w:w="9639" w:type="dxa"/>
            <w:tcBorders>
              <w:top w:val="nil"/>
              <w:left w:val="nil"/>
              <w:bottom w:val="nil"/>
              <w:right w:val="nil"/>
            </w:tcBorders>
          </w:tcPr>
          <w:p w14:paraId="0EF04D59" w14:textId="61042E64" w:rsidR="008A394F" w:rsidRPr="00316C01" w:rsidRDefault="008A394F" w:rsidP="003F4E1A">
            <w:pPr>
              <w:pStyle w:val="Tablelegend"/>
              <w:rPr>
                <w:sz w:val="20"/>
                <w:lang w:val="en-US"/>
              </w:rPr>
            </w:pPr>
          </w:p>
        </w:tc>
      </w:tr>
    </w:tbl>
    <w:p w14:paraId="4927E5F9" w14:textId="5E2EA766" w:rsidR="00E66B43" w:rsidRPr="00316C01" w:rsidRDefault="00AA6BE2" w:rsidP="00F562D5">
      <w:pPr>
        <w:pStyle w:val="TableNo"/>
        <w:rPr>
          <w:lang w:val="en-US"/>
        </w:rPr>
      </w:pPr>
      <w:r>
        <w:rPr>
          <w:rStyle w:val="CommentReference"/>
        </w:rPr>
        <w:lastRenderedPageBreak/>
        <w:commentReference w:id="15"/>
      </w:r>
      <w:bookmarkStart w:id="16" w:name="_Ref139009893"/>
      <w:r w:rsidR="00E66B43" w:rsidRPr="00316C01">
        <w:rPr>
          <w:lang w:val="en-US"/>
        </w:rPr>
        <w:t>TABLE 74</w:t>
      </w:r>
    </w:p>
    <w:bookmarkEnd w:id="16"/>
    <w:p w14:paraId="1AAE55E7" w14:textId="77777777" w:rsidR="00E66B43" w:rsidRPr="00316C01" w:rsidRDefault="00E66B43" w:rsidP="00F562D5">
      <w:pPr>
        <w:pStyle w:val="Tabletitle"/>
        <w:rPr>
          <w:lang w:val="en-US"/>
        </w:rPr>
      </w:pPr>
      <w:r w:rsidRPr="00316C01">
        <w:rPr>
          <w:lang w:val="en-US"/>
        </w:rPr>
        <w:t>The nature and type of aids to navigation can be indicated with 32 different codes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17" w:author="Arroyo, Jorge CIV" w:date="2018-08-27T12:24:00Z">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2003"/>
        <w:gridCol w:w="1323"/>
        <w:gridCol w:w="6313"/>
        <w:tblGridChange w:id="18">
          <w:tblGrid>
            <w:gridCol w:w="2003"/>
            <w:gridCol w:w="1323"/>
            <w:gridCol w:w="6313"/>
          </w:tblGrid>
        </w:tblGridChange>
      </w:tblGrid>
      <w:tr w:rsidR="00E66B43" w:rsidRPr="00F562D5" w14:paraId="61ABD92D" w14:textId="77777777" w:rsidTr="008F3B73">
        <w:trPr>
          <w:jc w:val="center"/>
          <w:trPrChange w:id="19" w:author="Arroyo, Jorge CIV" w:date="2018-08-27T12:24:00Z">
            <w:trPr>
              <w:jc w:val="center"/>
            </w:trPr>
          </w:trPrChange>
        </w:trPr>
        <w:tc>
          <w:tcPr>
            <w:tcW w:w="2003" w:type="dxa"/>
            <w:shd w:val="clear" w:color="auto" w:fill="FFFFFF"/>
            <w:tcPrChange w:id="20" w:author="Arroyo, Jorge CIV" w:date="2018-08-27T12:24:00Z">
              <w:tcPr>
                <w:tcW w:w="2003" w:type="dxa"/>
                <w:shd w:val="clear" w:color="auto" w:fill="FFFFFF"/>
              </w:tcPr>
            </w:tcPrChange>
          </w:tcPr>
          <w:p w14:paraId="2D224D98" w14:textId="77777777" w:rsidR="00E66B43" w:rsidRPr="00316C01" w:rsidRDefault="00E66B43" w:rsidP="00F562D5">
            <w:pPr>
              <w:pStyle w:val="Tablehead"/>
              <w:rPr>
                <w:sz w:val="20"/>
                <w:lang w:val="en-US"/>
              </w:rPr>
            </w:pPr>
          </w:p>
        </w:tc>
        <w:tc>
          <w:tcPr>
            <w:tcW w:w="1323" w:type="dxa"/>
            <w:shd w:val="clear" w:color="auto" w:fill="FFFFFF"/>
            <w:tcPrChange w:id="21" w:author="Arroyo, Jorge CIV" w:date="2018-08-27T12:24:00Z">
              <w:tcPr>
                <w:tcW w:w="1323" w:type="dxa"/>
                <w:shd w:val="clear" w:color="auto" w:fill="FFFFFF"/>
              </w:tcPr>
            </w:tcPrChange>
          </w:tcPr>
          <w:p w14:paraId="18078F6C" w14:textId="77777777" w:rsidR="00E66B43" w:rsidRPr="00F562D5" w:rsidRDefault="00E66B43" w:rsidP="00F562D5">
            <w:pPr>
              <w:pStyle w:val="Tablehead"/>
              <w:rPr>
                <w:sz w:val="20"/>
              </w:rPr>
            </w:pPr>
            <w:r w:rsidRPr="00F562D5">
              <w:rPr>
                <w:sz w:val="20"/>
              </w:rPr>
              <w:t>Code</w:t>
            </w:r>
          </w:p>
        </w:tc>
        <w:tc>
          <w:tcPr>
            <w:tcW w:w="6313" w:type="dxa"/>
            <w:shd w:val="clear" w:color="auto" w:fill="FFFFFF"/>
            <w:tcPrChange w:id="22" w:author="Arroyo, Jorge CIV" w:date="2018-08-27T12:24:00Z">
              <w:tcPr>
                <w:tcW w:w="6313" w:type="dxa"/>
                <w:shd w:val="clear" w:color="auto" w:fill="FFFFFF"/>
              </w:tcPr>
            </w:tcPrChange>
          </w:tcPr>
          <w:p w14:paraId="7515D57B" w14:textId="77777777" w:rsidR="00E66B43" w:rsidRPr="00F562D5" w:rsidRDefault="00E66B43" w:rsidP="00F562D5">
            <w:pPr>
              <w:pStyle w:val="Tablehead"/>
              <w:rPr>
                <w:sz w:val="20"/>
              </w:rPr>
            </w:pPr>
            <w:proofErr w:type="spellStart"/>
            <w:r w:rsidRPr="00F562D5">
              <w:rPr>
                <w:sz w:val="20"/>
              </w:rPr>
              <w:t>Definition</w:t>
            </w:r>
            <w:proofErr w:type="spellEnd"/>
          </w:p>
        </w:tc>
      </w:tr>
      <w:tr w:rsidR="00E66B43" w:rsidRPr="002F0CE0" w14:paraId="6D51FDFA" w14:textId="77777777" w:rsidTr="008F3B73">
        <w:trPr>
          <w:jc w:val="center"/>
          <w:trPrChange w:id="23" w:author="Arroyo, Jorge CIV" w:date="2018-08-27T12:24:00Z">
            <w:trPr>
              <w:jc w:val="center"/>
            </w:trPr>
          </w:trPrChange>
        </w:trPr>
        <w:tc>
          <w:tcPr>
            <w:tcW w:w="2003" w:type="dxa"/>
            <w:tcPrChange w:id="24" w:author="Arroyo, Jorge CIV" w:date="2018-08-27T12:24:00Z">
              <w:tcPr>
                <w:tcW w:w="2003" w:type="dxa"/>
              </w:tcPr>
            </w:tcPrChange>
          </w:tcPr>
          <w:p w14:paraId="18B7792E" w14:textId="77777777" w:rsidR="00E66B43" w:rsidRPr="00F562D5" w:rsidRDefault="00E66B43" w:rsidP="00F562D5">
            <w:pPr>
              <w:pStyle w:val="Tabletext"/>
              <w:rPr>
                <w:sz w:val="20"/>
              </w:rPr>
            </w:pPr>
          </w:p>
        </w:tc>
        <w:tc>
          <w:tcPr>
            <w:tcW w:w="1323" w:type="dxa"/>
            <w:tcPrChange w:id="25" w:author="Arroyo, Jorge CIV" w:date="2018-08-27T12:24:00Z">
              <w:tcPr>
                <w:tcW w:w="1323" w:type="dxa"/>
              </w:tcPr>
            </w:tcPrChange>
          </w:tcPr>
          <w:p w14:paraId="51B0876B" w14:textId="77777777" w:rsidR="00E66B43" w:rsidRPr="00F562D5" w:rsidRDefault="00E66B43" w:rsidP="00F562D5">
            <w:pPr>
              <w:pStyle w:val="Tabletext"/>
              <w:keepLines/>
              <w:tabs>
                <w:tab w:val="left" w:leader="dot" w:pos="7938"/>
                <w:tab w:val="center" w:pos="9526"/>
              </w:tabs>
              <w:ind w:left="567" w:hanging="567"/>
              <w:jc w:val="center"/>
              <w:rPr>
                <w:sz w:val="20"/>
              </w:rPr>
            </w:pPr>
            <w:r w:rsidRPr="00F562D5">
              <w:rPr>
                <w:sz w:val="20"/>
              </w:rPr>
              <w:t>0</w:t>
            </w:r>
          </w:p>
        </w:tc>
        <w:tc>
          <w:tcPr>
            <w:tcW w:w="6313" w:type="dxa"/>
            <w:tcPrChange w:id="26" w:author="Arroyo, Jorge CIV" w:date="2018-08-27T12:24:00Z">
              <w:tcPr>
                <w:tcW w:w="6313" w:type="dxa"/>
              </w:tcPr>
            </w:tcPrChange>
          </w:tcPr>
          <w:p w14:paraId="7C47E610" w14:textId="77777777" w:rsidR="00E66B43" w:rsidRPr="00F562D5" w:rsidRDefault="00E66B43" w:rsidP="00F562D5">
            <w:pPr>
              <w:pStyle w:val="Tabletext"/>
              <w:keepLines/>
              <w:tabs>
                <w:tab w:val="left" w:leader="dot" w:pos="7938"/>
                <w:tab w:val="center" w:pos="9526"/>
              </w:tabs>
              <w:ind w:left="567" w:hanging="567"/>
              <w:rPr>
                <w:sz w:val="20"/>
                <w:lang w:val="en-US"/>
              </w:rPr>
            </w:pPr>
            <w:r w:rsidRPr="00F562D5">
              <w:rPr>
                <w:sz w:val="20"/>
                <w:lang w:val="en-US"/>
              </w:rPr>
              <w:t>Default, Type of AtoN not specified</w:t>
            </w:r>
          </w:p>
        </w:tc>
      </w:tr>
      <w:tr w:rsidR="00E66B43" w:rsidRPr="00F562D5" w14:paraId="1BC34FCE" w14:textId="77777777" w:rsidTr="008F3B73">
        <w:trPr>
          <w:jc w:val="center"/>
          <w:trPrChange w:id="27" w:author="Arroyo, Jorge CIV" w:date="2018-08-27T12:24:00Z">
            <w:trPr>
              <w:jc w:val="center"/>
            </w:trPr>
          </w:trPrChange>
        </w:trPr>
        <w:tc>
          <w:tcPr>
            <w:tcW w:w="2003" w:type="dxa"/>
            <w:tcPrChange w:id="28" w:author="Arroyo, Jorge CIV" w:date="2018-08-27T12:24:00Z">
              <w:tcPr>
                <w:tcW w:w="2003" w:type="dxa"/>
              </w:tcPr>
            </w:tcPrChange>
          </w:tcPr>
          <w:p w14:paraId="7D895DEC" w14:textId="77777777" w:rsidR="00E66B43" w:rsidRPr="00F562D5" w:rsidRDefault="00E66B43" w:rsidP="00F562D5">
            <w:pPr>
              <w:pStyle w:val="Tabletext"/>
              <w:rPr>
                <w:sz w:val="20"/>
                <w:lang w:val="en-US"/>
              </w:rPr>
            </w:pPr>
          </w:p>
        </w:tc>
        <w:tc>
          <w:tcPr>
            <w:tcW w:w="1323" w:type="dxa"/>
            <w:tcPrChange w:id="29" w:author="Arroyo, Jorge CIV" w:date="2018-08-27T12:24:00Z">
              <w:tcPr>
                <w:tcW w:w="1323" w:type="dxa"/>
              </w:tcPr>
            </w:tcPrChange>
          </w:tcPr>
          <w:p w14:paraId="19E51B8D" w14:textId="77777777" w:rsidR="00E66B43" w:rsidRPr="00F562D5" w:rsidRDefault="00E66B43" w:rsidP="00F562D5">
            <w:pPr>
              <w:pStyle w:val="Tabletext"/>
              <w:keepLines/>
              <w:tabs>
                <w:tab w:val="left" w:leader="dot" w:pos="7938"/>
                <w:tab w:val="center" w:pos="9526"/>
              </w:tabs>
              <w:ind w:left="567" w:hanging="567"/>
              <w:jc w:val="center"/>
              <w:rPr>
                <w:sz w:val="20"/>
              </w:rPr>
            </w:pPr>
            <w:r w:rsidRPr="00F562D5">
              <w:rPr>
                <w:sz w:val="20"/>
              </w:rPr>
              <w:t>1</w:t>
            </w:r>
          </w:p>
        </w:tc>
        <w:tc>
          <w:tcPr>
            <w:tcW w:w="6313" w:type="dxa"/>
            <w:tcPrChange w:id="30" w:author="Arroyo, Jorge CIV" w:date="2018-08-27T12:24:00Z">
              <w:tcPr>
                <w:tcW w:w="6313" w:type="dxa"/>
              </w:tcPr>
            </w:tcPrChange>
          </w:tcPr>
          <w:p w14:paraId="055EAA99" w14:textId="77777777" w:rsidR="00E66B43" w:rsidRPr="00F562D5" w:rsidRDefault="00E66B43" w:rsidP="00F562D5">
            <w:pPr>
              <w:pStyle w:val="Tabletext"/>
              <w:keepLines/>
              <w:tabs>
                <w:tab w:val="left" w:leader="dot" w:pos="7938"/>
                <w:tab w:val="center" w:pos="9526"/>
              </w:tabs>
              <w:ind w:left="567" w:hanging="567"/>
              <w:rPr>
                <w:sz w:val="20"/>
              </w:rPr>
            </w:pPr>
            <w:r w:rsidRPr="00F562D5">
              <w:rPr>
                <w:sz w:val="20"/>
              </w:rPr>
              <w:t>Reference point</w:t>
            </w:r>
          </w:p>
        </w:tc>
      </w:tr>
      <w:tr w:rsidR="00E66B43" w:rsidRPr="00F562D5" w14:paraId="119B011D" w14:textId="77777777" w:rsidTr="008F3B73">
        <w:trPr>
          <w:jc w:val="center"/>
          <w:trPrChange w:id="31" w:author="Arroyo, Jorge CIV" w:date="2018-08-27T12:24:00Z">
            <w:trPr>
              <w:jc w:val="center"/>
            </w:trPr>
          </w:trPrChange>
        </w:trPr>
        <w:tc>
          <w:tcPr>
            <w:tcW w:w="2003" w:type="dxa"/>
            <w:tcPrChange w:id="32" w:author="Arroyo, Jorge CIV" w:date="2018-08-27T12:24:00Z">
              <w:tcPr>
                <w:tcW w:w="2003" w:type="dxa"/>
              </w:tcPr>
            </w:tcPrChange>
          </w:tcPr>
          <w:p w14:paraId="2ED9495C" w14:textId="77777777" w:rsidR="00E66B43" w:rsidRPr="00F562D5" w:rsidRDefault="00E66B43" w:rsidP="00F562D5">
            <w:pPr>
              <w:pStyle w:val="Tabletext"/>
              <w:rPr>
                <w:sz w:val="20"/>
              </w:rPr>
            </w:pPr>
          </w:p>
        </w:tc>
        <w:tc>
          <w:tcPr>
            <w:tcW w:w="1323" w:type="dxa"/>
            <w:tcPrChange w:id="33" w:author="Arroyo, Jorge CIV" w:date="2018-08-27T12:24:00Z">
              <w:tcPr>
                <w:tcW w:w="1323" w:type="dxa"/>
              </w:tcPr>
            </w:tcPrChange>
          </w:tcPr>
          <w:p w14:paraId="60E018C0" w14:textId="77777777" w:rsidR="00E66B43" w:rsidRPr="00F562D5" w:rsidRDefault="00E66B43" w:rsidP="00F562D5">
            <w:pPr>
              <w:pStyle w:val="Tabletext"/>
              <w:keepLines/>
              <w:tabs>
                <w:tab w:val="left" w:leader="dot" w:pos="7938"/>
                <w:tab w:val="center" w:pos="9526"/>
              </w:tabs>
              <w:ind w:left="567" w:hanging="567"/>
              <w:jc w:val="center"/>
              <w:rPr>
                <w:sz w:val="20"/>
              </w:rPr>
            </w:pPr>
            <w:r w:rsidRPr="00F562D5">
              <w:rPr>
                <w:sz w:val="20"/>
              </w:rPr>
              <w:t>2</w:t>
            </w:r>
          </w:p>
        </w:tc>
        <w:tc>
          <w:tcPr>
            <w:tcW w:w="6313" w:type="dxa"/>
            <w:tcPrChange w:id="34" w:author="Arroyo, Jorge CIV" w:date="2018-08-27T12:24:00Z">
              <w:tcPr>
                <w:tcW w:w="6313" w:type="dxa"/>
              </w:tcPr>
            </w:tcPrChange>
          </w:tcPr>
          <w:p w14:paraId="10225EC9" w14:textId="77777777" w:rsidR="00E66B43" w:rsidRPr="00F562D5" w:rsidRDefault="00E66B43" w:rsidP="00F562D5">
            <w:pPr>
              <w:pStyle w:val="Tabletext"/>
              <w:keepLines/>
              <w:tabs>
                <w:tab w:val="left" w:leader="dot" w:pos="7938"/>
                <w:tab w:val="center" w:pos="9526"/>
              </w:tabs>
              <w:ind w:left="567" w:hanging="567"/>
              <w:rPr>
                <w:sz w:val="20"/>
              </w:rPr>
            </w:pPr>
            <w:r w:rsidRPr="00F562D5">
              <w:rPr>
                <w:sz w:val="20"/>
              </w:rPr>
              <w:t>RACON</w:t>
            </w:r>
          </w:p>
        </w:tc>
      </w:tr>
      <w:tr w:rsidR="00E66B43" w:rsidRPr="002F0CE0" w14:paraId="2705CD1F" w14:textId="77777777" w:rsidTr="008F3B73">
        <w:trPr>
          <w:jc w:val="center"/>
          <w:trPrChange w:id="35" w:author="Arroyo, Jorge CIV" w:date="2018-08-27T12:24:00Z">
            <w:trPr>
              <w:jc w:val="center"/>
            </w:trPr>
          </w:trPrChange>
        </w:trPr>
        <w:tc>
          <w:tcPr>
            <w:tcW w:w="2003" w:type="dxa"/>
            <w:tcPrChange w:id="36" w:author="Arroyo, Jorge CIV" w:date="2018-08-27T12:24:00Z">
              <w:tcPr>
                <w:tcW w:w="2003" w:type="dxa"/>
              </w:tcPr>
            </w:tcPrChange>
          </w:tcPr>
          <w:p w14:paraId="028682F1" w14:textId="77777777" w:rsidR="00E66B43" w:rsidRPr="00F562D5" w:rsidRDefault="00E66B43" w:rsidP="00F562D5">
            <w:pPr>
              <w:pStyle w:val="Tabletext"/>
              <w:rPr>
                <w:sz w:val="20"/>
              </w:rPr>
            </w:pPr>
          </w:p>
        </w:tc>
        <w:tc>
          <w:tcPr>
            <w:tcW w:w="1323" w:type="dxa"/>
            <w:tcPrChange w:id="37" w:author="Arroyo, Jorge CIV" w:date="2018-08-27T12:24:00Z">
              <w:tcPr>
                <w:tcW w:w="1323" w:type="dxa"/>
              </w:tcPr>
            </w:tcPrChange>
          </w:tcPr>
          <w:p w14:paraId="7D59FD03" w14:textId="77777777" w:rsidR="00E66B43" w:rsidRPr="00F562D5" w:rsidRDefault="00E66B43" w:rsidP="00F562D5">
            <w:pPr>
              <w:pStyle w:val="Tabletext"/>
              <w:keepLines/>
              <w:tabs>
                <w:tab w:val="left" w:leader="dot" w:pos="7938"/>
                <w:tab w:val="center" w:pos="9526"/>
              </w:tabs>
              <w:ind w:left="567" w:hanging="567"/>
              <w:jc w:val="center"/>
              <w:rPr>
                <w:sz w:val="20"/>
              </w:rPr>
            </w:pPr>
            <w:r w:rsidRPr="00F562D5">
              <w:rPr>
                <w:sz w:val="20"/>
              </w:rPr>
              <w:t>3</w:t>
            </w:r>
          </w:p>
        </w:tc>
        <w:tc>
          <w:tcPr>
            <w:tcW w:w="6313" w:type="dxa"/>
            <w:tcPrChange w:id="38" w:author="Arroyo, Jorge CIV" w:date="2018-08-27T12:24:00Z">
              <w:tcPr>
                <w:tcW w:w="6313" w:type="dxa"/>
              </w:tcPr>
            </w:tcPrChange>
          </w:tcPr>
          <w:p w14:paraId="004C5568" w14:textId="1B6FDF3E" w:rsidR="00E66B43" w:rsidRPr="00F562D5" w:rsidRDefault="00E66B43" w:rsidP="00F562D5">
            <w:pPr>
              <w:pStyle w:val="Tabletext"/>
              <w:keepLines/>
              <w:tabs>
                <w:tab w:val="left" w:leader="dot" w:pos="7938"/>
                <w:tab w:val="center" w:pos="9526"/>
              </w:tabs>
              <w:ind w:left="567" w:hanging="567"/>
              <w:rPr>
                <w:sz w:val="20"/>
                <w:lang w:val="en-US"/>
              </w:rPr>
            </w:pPr>
            <w:r w:rsidRPr="00F562D5">
              <w:rPr>
                <w:sz w:val="20"/>
                <w:lang w:val="en-US"/>
              </w:rPr>
              <w:t xml:space="preserve">Fixed structures off-shore, such as oil platforms, </w:t>
            </w:r>
            <w:r w:rsidR="00851F93">
              <w:rPr>
                <w:sz w:val="20"/>
                <w:lang w:val="en-US"/>
              </w:rPr>
              <w:t xml:space="preserve">rigs, </w:t>
            </w:r>
            <w:r w:rsidRPr="00F562D5">
              <w:rPr>
                <w:sz w:val="20"/>
                <w:lang w:val="en-US"/>
              </w:rPr>
              <w:t>wind farms.</w:t>
            </w:r>
          </w:p>
          <w:p w14:paraId="0B751DD3" w14:textId="77777777" w:rsidR="00E66B43" w:rsidRPr="00F562D5" w:rsidRDefault="00E66B43" w:rsidP="00F562D5">
            <w:pPr>
              <w:pStyle w:val="Tabletext"/>
              <w:rPr>
                <w:sz w:val="20"/>
                <w:lang w:val="en-US"/>
              </w:rPr>
            </w:pPr>
            <w:r w:rsidRPr="00F562D5">
              <w:rPr>
                <w:sz w:val="20"/>
                <w:lang w:val="en-US"/>
              </w:rPr>
              <w:t>(NOTE 1 – This code should identify an obstruction that is fitted with an AtoN AIS station)</w:t>
            </w:r>
          </w:p>
        </w:tc>
      </w:tr>
      <w:tr w:rsidR="00E66B43" w:rsidRPr="00F562D5" w14:paraId="430493BE" w14:textId="77777777" w:rsidTr="008F3B73">
        <w:trPr>
          <w:jc w:val="center"/>
          <w:trPrChange w:id="39" w:author="Arroyo, Jorge CIV" w:date="2018-08-27T12:24:00Z">
            <w:trPr>
              <w:jc w:val="center"/>
            </w:trPr>
          </w:trPrChange>
        </w:trPr>
        <w:tc>
          <w:tcPr>
            <w:tcW w:w="2003" w:type="dxa"/>
            <w:tcPrChange w:id="40" w:author="Arroyo, Jorge CIV" w:date="2018-08-27T12:24:00Z">
              <w:tcPr>
                <w:tcW w:w="2003" w:type="dxa"/>
              </w:tcPr>
            </w:tcPrChange>
          </w:tcPr>
          <w:p w14:paraId="249AD939" w14:textId="77777777" w:rsidR="00E66B43" w:rsidRPr="00F562D5" w:rsidRDefault="00E66B43" w:rsidP="00F562D5">
            <w:pPr>
              <w:pStyle w:val="Tabletext"/>
              <w:rPr>
                <w:sz w:val="20"/>
                <w:lang w:val="en-US"/>
              </w:rPr>
            </w:pPr>
          </w:p>
        </w:tc>
        <w:tc>
          <w:tcPr>
            <w:tcW w:w="1323" w:type="dxa"/>
            <w:tcPrChange w:id="41" w:author="Arroyo, Jorge CIV" w:date="2018-08-27T12:24:00Z">
              <w:tcPr>
                <w:tcW w:w="1323" w:type="dxa"/>
              </w:tcPr>
            </w:tcPrChange>
          </w:tcPr>
          <w:p w14:paraId="638C286C" w14:textId="77777777" w:rsidR="00E66B43" w:rsidRPr="00F562D5" w:rsidRDefault="00E66B43" w:rsidP="00F562D5">
            <w:pPr>
              <w:pStyle w:val="Tabletext"/>
              <w:keepLines/>
              <w:tabs>
                <w:tab w:val="left" w:leader="dot" w:pos="7938"/>
                <w:tab w:val="center" w:pos="9526"/>
              </w:tabs>
              <w:ind w:left="567" w:hanging="567"/>
              <w:jc w:val="center"/>
              <w:rPr>
                <w:sz w:val="20"/>
              </w:rPr>
            </w:pPr>
            <w:r w:rsidRPr="00F562D5">
              <w:rPr>
                <w:sz w:val="20"/>
              </w:rPr>
              <w:t>4</w:t>
            </w:r>
          </w:p>
        </w:tc>
        <w:tc>
          <w:tcPr>
            <w:tcW w:w="6313" w:type="dxa"/>
            <w:tcPrChange w:id="42" w:author="Arroyo, Jorge CIV" w:date="2018-08-27T12:24:00Z">
              <w:tcPr>
                <w:tcW w:w="6313" w:type="dxa"/>
              </w:tcPr>
            </w:tcPrChange>
          </w:tcPr>
          <w:p w14:paraId="12F7AF16" w14:textId="59E58CE9" w:rsidR="00E66B43" w:rsidRPr="00F562D5" w:rsidRDefault="00E66B43" w:rsidP="00F562D5">
            <w:pPr>
              <w:pStyle w:val="Tabletext"/>
              <w:keepLines/>
              <w:tabs>
                <w:tab w:val="left" w:leader="dot" w:pos="7938"/>
                <w:tab w:val="center" w:pos="9526"/>
              </w:tabs>
              <w:ind w:left="567" w:hanging="567"/>
              <w:rPr>
                <w:sz w:val="20"/>
              </w:rPr>
            </w:pPr>
            <w:r w:rsidRPr="00F562D5">
              <w:rPr>
                <w:sz w:val="20"/>
              </w:rPr>
              <w:t xml:space="preserve">Emergency </w:t>
            </w:r>
            <w:proofErr w:type="spellStart"/>
            <w:r w:rsidRPr="00F562D5">
              <w:rPr>
                <w:sz w:val="20"/>
              </w:rPr>
              <w:t>Wreck</w:t>
            </w:r>
            <w:proofErr w:type="spellEnd"/>
            <w:r w:rsidRPr="00F562D5">
              <w:rPr>
                <w:sz w:val="20"/>
              </w:rPr>
              <w:t xml:space="preserve"> </w:t>
            </w:r>
            <w:r w:rsidR="004A3437">
              <w:rPr>
                <w:sz w:val="20"/>
              </w:rPr>
              <w:t>(</w:t>
            </w:r>
            <w:proofErr w:type="spellStart"/>
            <w:r w:rsidR="004A3437">
              <w:rPr>
                <w:sz w:val="20"/>
              </w:rPr>
              <w:t>Fixed</w:t>
            </w:r>
            <w:proofErr w:type="spellEnd"/>
            <w:r w:rsidR="004A3437">
              <w:rPr>
                <w:sz w:val="20"/>
              </w:rPr>
              <w:t xml:space="preserve">) </w:t>
            </w:r>
            <w:proofErr w:type="spellStart"/>
            <w:r w:rsidRPr="00F562D5">
              <w:rPr>
                <w:sz w:val="20"/>
              </w:rPr>
              <w:t>Marking</w:t>
            </w:r>
            <w:proofErr w:type="spellEnd"/>
            <w:r w:rsidRPr="00F562D5">
              <w:rPr>
                <w:sz w:val="20"/>
              </w:rPr>
              <w:t xml:space="preserve"> </w:t>
            </w:r>
            <w:proofErr w:type="spellStart"/>
            <w:r w:rsidRPr="00F562D5">
              <w:rPr>
                <w:sz w:val="20"/>
              </w:rPr>
              <w:t>Buoy</w:t>
            </w:r>
            <w:proofErr w:type="spellEnd"/>
          </w:p>
        </w:tc>
      </w:tr>
      <w:tr w:rsidR="00E66B43" w:rsidRPr="00F562D5" w14:paraId="69AC77F0" w14:textId="77777777" w:rsidTr="008F3B73">
        <w:trPr>
          <w:jc w:val="center"/>
          <w:trPrChange w:id="43" w:author="Arroyo, Jorge CIV" w:date="2018-08-27T12:24:00Z">
            <w:trPr>
              <w:jc w:val="center"/>
            </w:trPr>
          </w:trPrChange>
        </w:trPr>
        <w:tc>
          <w:tcPr>
            <w:tcW w:w="2003" w:type="dxa"/>
            <w:tcPrChange w:id="44" w:author="Arroyo, Jorge CIV" w:date="2018-08-27T12:24:00Z">
              <w:tcPr>
                <w:tcW w:w="2003" w:type="dxa"/>
              </w:tcPr>
            </w:tcPrChange>
          </w:tcPr>
          <w:p w14:paraId="21A4B512" w14:textId="77777777" w:rsidR="00E66B43" w:rsidRPr="00F562D5" w:rsidRDefault="00E66B43" w:rsidP="00F562D5">
            <w:pPr>
              <w:pStyle w:val="Tabletext"/>
              <w:keepLines/>
              <w:tabs>
                <w:tab w:val="left" w:leader="dot" w:pos="7938"/>
                <w:tab w:val="center" w:pos="9526"/>
              </w:tabs>
              <w:ind w:left="567" w:hanging="567"/>
              <w:rPr>
                <w:sz w:val="20"/>
              </w:rPr>
            </w:pPr>
            <w:proofErr w:type="spellStart"/>
            <w:r w:rsidRPr="00F562D5">
              <w:rPr>
                <w:sz w:val="20"/>
              </w:rPr>
              <w:t>Fixed</w:t>
            </w:r>
            <w:proofErr w:type="spellEnd"/>
            <w:r w:rsidRPr="00F562D5">
              <w:rPr>
                <w:sz w:val="20"/>
              </w:rPr>
              <w:t xml:space="preserve"> AtoN</w:t>
            </w:r>
          </w:p>
        </w:tc>
        <w:tc>
          <w:tcPr>
            <w:tcW w:w="1323" w:type="dxa"/>
            <w:tcPrChange w:id="45" w:author="Arroyo, Jorge CIV" w:date="2018-08-27T12:24:00Z">
              <w:tcPr>
                <w:tcW w:w="1323" w:type="dxa"/>
              </w:tcPr>
            </w:tcPrChange>
          </w:tcPr>
          <w:p w14:paraId="46C32D3C" w14:textId="77777777" w:rsidR="00E66B43" w:rsidRPr="00F562D5" w:rsidRDefault="00E66B43" w:rsidP="00F562D5">
            <w:pPr>
              <w:pStyle w:val="Tabletext"/>
              <w:keepLines/>
              <w:tabs>
                <w:tab w:val="left" w:leader="dot" w:pos="7938"/>
                <w:tab w:val="center" w:pos="9526"/>
              </w:tabs>
              <w:ind w:left="567" w:hanging="567"/>
              <w:jc w:val="center"/>
              <w:rPr>
                <w:sz w:val="20"/>
              </w:rPr>
            </w:pPr>
            <w:r w:rsidRPr="00F562D5">
              <w:rPr>
                <w:sz w:val="20"/>
              </w:rPr>
              <w:t>5</w:t>
            </w:r>
          </w:p>
        </w:tc>
        <w:tc>
          <w:tcPr>
            <w:tcW w:w="6313" w:type="dxa"/>
            <w:tcPrChange w:id="46" w:author="Arroyo, Jorge CIV" w:date="2018-08-27T12:24:00Z">
              <w:tcPr>
                <w:tcW w:w="6313" w:type="dxa"/>
              </w:tcPr>
            </w:tcPrChange>
          </w:tcPr>
          <w:p w14:paraId="48AB2B64" w14:textId="77777777" w:rsidR="00E66B43" w:rsidRPr="00F562D5" w:rsidRDefault="00E66B43" w:rsidP="00F562D5">
            <w:pPr>
              <w:pStyle w:val="Tabletext"/>
              <w:keepLines/>
              <w:tabs>
                <w:tab w:val="left" w:leader="dot" w:pos="7938"/>
                <w:tab w:val="center" w:pos="9526"/>
              </w:tabs>
              <w:ind w:left="567" w:hanging="567"/>
              <w:rPr>
                <w:sz w:val="20"/>
              </w:rPr>
            </w:pPr>
            <w:r w:rsidRPr="00F562D5">
              <w:rPr>
                <w:sz w:val="20"/>
              </w:rPr>
              <w:t xml:space="preserve">Light, </w:t>
            </w:r>
            <w:proofErr w:type="spellStart"/>
            <w:r w:rsidRPr="00F562D5">
              <w:rPr>
                <w:sz w:val="20"/>
              </w:rPr>
              <w:t>without</w:t>
            </w:r>
            <w:proofErr w:type="spellEnd"/>
            <w:r w:rsidRPr="00F562D5">
              <w:rPr>
                <w:sz w:val="20"/>
              </w:rPr>
              <w:t xml:space="preserve"> </w:t>
            </w:r>
            <w:proofErr w:type="spellStart"/>
            <w:r w:rsidRPr="00F562D5">
              <w:rPr>
                <w:sz w:val="20"/>
              </w:rPr>
              <w:t>sectors</w:t>
            </w:r>
            <w:proofErr w:type="spellEnd"/>
          </w:p>
        </w:tc>
      </w:tr>
      <w:tr w:rsidR="00E66B43" w:rsidRPr="00F562D5" w14:paraId="01636476" w14:textId="77777777" w:rsidTr="008F3B73">
        <w:trPr>
          <w:jc w:val="center"/>
          <w:trPrChange w:id="47" w:author="Arroyo, Jorge CIV" w:date="2018-08-27T12:24:00Z">
            <w:trPr>
              <w:jc w:val="center"/>
            </w:trPr>
          </w:trPrChange>
        </w:trPr>
        <w:tc>
          <w:tcPr>
            <w:tcW w:w="2003" w:type="dxa"/>
            <w:tcPrChange w:id="48" w:author="Arroyo, Jorge CIV" w:date="2018-08-27T12:24:00Z">
              <w:tcPr>
                <w:tcW w:w="2003" w:type="dxa"/>
              </w:tcPr>
            </w:tcPrChange>
          </w:tcPr>
          <w:p w14:paraId="18821F83" w14:textId="77777777" w:rsidR="00E66B43" w:rsidRPr="00F562D5" w:rsidRDefault="00E66B43" w:rsidP="00F562D5">
            <w:pPr>
              <w:pStyle w:val="Tabletext"/>
              <w:rPr>
                <w:sz w:val="20"/>
              </w:rPr>
            </w:pPr>
          </w:p>
        </w:tc>
        <w:tc>
          <w:tcPr>
            <w:tcW w:w="1323" w:type="dxa"/>
            <w:tcPrChange w:id="49" w:author="Arroyo, Jorge CIV" w:date="2018-08-27T12:24:00Z">
              <w:tcPr>
                <w:tcW w:w="1323" w:type="dxa"/>
              </w:tcPr>
            </w:tcPrChange>
          </w:tcPr>
          <w:p w14:paraId="52FF9897" w14:textId="77777777" w:rsidR="00E66B43" w:rsidRPr="00F562D5" w:rsidRDefault="00E66B43" w:rsidP="00F562D5">
            <w:pPr>
              <w:pStyle w:val="Tabletext"/>
              <w:keepLines/>
              <w:tabs>
                <w:tab w:val="left" w:leader="dot" w:pos="7938"/>
                <w:tab w:val="center" w:pos="9526"/>
              </w:tabs>
              <w:ind w:left="567" w:hanging="567"/>
              <w:jc w:val="center"/>
              <w:rPr>
                <w:sz w:val="20"/>
              </w:rPr>
            </w:pPr>
            <w:r w:rsidRPr="00F562D5">
              <w:rPr>
                <w:sz w:val="20"/>
              </w:rPr>
              <w:t>6</w:t>
            </w:r>
          </w:p>
        </w:tc>
        <w:tc>
          <w:tcPr>
            <w:tcW w:w="6313" w:type="dxa"/>
            <w:tcPrChange w:id="50" w:author="Arroyo, Jorge CIV" w:date="2018-08-27T12:24:00Z">
              <w:tcPr>
                <w:tcW w:w="6313" w:type="dxa"/>
              </w:tcPr>
            </w:tcPrChange>
          </w:tcPr>
          <w:p w14:paraId="328DB4F2" w14:textId="77777777" w:rsidR="00E66B43" w:rsidRPr="00F562D5" w:rsidRDefault="00E66B43" w:rsidP="00F562D5">
            <w:pPr>
              <w:pStyle w:val="Tabletext"/>
              <w:keepLines/>
              <w:tabs>
                <w:tab w:val="left" w:leader="dot" w:pos="7938"/>
                <w:tab w:val="center" w:pos="9526"/>
              </w:tabs>
              <w:ind w:left="567" w:hanging="567"/>
              <w:rPr>
                <w:sz w:val="20"/>
              </w:rPr>
            </w:pPr>
            <w:r w:rsidRPr="00F562D5">
              <w:rPr>
                <w:sz w:val="20"/>
              </w:rPr>
              <w:t xml:space="preserve">Light, </w:t>
            </w:r>
            <w:proofErr w:type="spellStart"/>
            <w:r w:rsidRPr="00F562D5">
              <w:rPr>
                <w:sz w:val="20"/>
              </w:rPr>
              <w:t>with</w:t>
            </w:r>
            <w:proofErr w:type="spellEnd"/>
            <w:r w:rsidRPr="00F562D5">
              <w:rPr>
                <w:sz w:val="20"/>
              </w:rPr>
              <w:t xml:space="preserve"> </w:t>
            </w:r>
            <w:proofErr w:type="spellStart"/>
            <w:r w:rsidRPr="00F562D5">
              <w:rPr>
                <w:sz w:val="20"/>
              </w:rPr>
              <w:t>sectors</w:t>
            </w:r>
            <w:proofErr w:type="spellEnd"/>
          </w:p>
        </w:tc>
      </w:tr>
      <w:tr w:rsidR="00E66B43" w:rsidRPr="00F562D5" w14:paraId="5E74BF33" w14:textId="77777777" w:rsidTr="008F3B73">
        <w:trPr>
          <w:jc w:val="center"/>
          <w:trPrChange w:id="51" w:author="Arroyo, Jorge CIV" w:date="2018-08-27T12:24:00Z">
            <w:trPr>
              <w:jc w:val="center"/>
            </w:trPr>
          </w:trPrChange>
        </w:trPr>
        <w:tc>
          <w:tcPr>
            <w:tcW w:w="2003" w:type="dxa"/>
            <w:tcPrChange w:id="52" w:author="Arroyo, Jorge CIV" w:date="2018-08-27T12:24:00Z">
              <w:tcPr>
                <w:tcW w:w="2003" w:type="dxa"/>
              </w:tcPr>
            </w:tcPrChange>
          </w:tcPr>
          <w:p w14:paraId="5D11AD5A" w14:textId="77777777" w:rsidR="00E66B43" w:rsidRPr="00F562D5" w:rsidRDefault="00E66B43" w:rsidP="00F562D5">
            <w:pPr>
              <w:pStyle w:val="Tabletext"/>
              <w:rPr>
                <w:sz w:val="20"/>
              </w:rPr>
            </w:pPr>
          </w:p>
        </w:tc>
        <w:tc>
          <w:tcPr>
            <w:tcW w:w="1323" w:type="dxa"/>
            <w:tcPrChange w:id="53" w:author="Arroyo, Jorge CIV" w:date="2018-08-27T12:24:00Z">
              <w:tcPr>
                <w:tcW w:w="1323" w:type="dxa"/>
              </w:tcPr>
            </w:tcPrChange>
          </w:tcPr>
          <w:p w14:paraId="0A342F2A" w14:textId="77777777" w:rsidR="00E66B43" w:rsidRPr="00F562D5" w:rsidRDefault="00E66B43" w:rsidP="00F562D5">
            <w:pPr>
              <w:pStyle w:val="Tabletext"/>
              <w:keepLines/>
              <w:tabs>
                <w:tab w:val="left" w:leader="dot" w:pos="7938"/>
                <w:tab w:val="center" w:pos="9526"/>
              </w:tabs>
              <w:ind w:left="567" w:hanging="567"/>
              <w:jc w:val="center"/>
              <w:rPr>
                <w:sz w:val="20"/>
              </w:rPr>
            </w:pPr>
            <w:r w:rsidRPr="00F562D5">
              <w:rPr>
                <w:sz w:val="20"/>
              </w:rPr>
              <w:t>7</w:t>
            </w:r>
          </w:p>
        </w:tc>
        <w:tc>
          <w:tcPr>
            <w:tcW w:w="6313" w:type="dxa"/>
            <w:tcPrChange w:id="54" w:author="Arroyo, Jorge CIV" w:date="2018-08-27T12:24:00Z">
              <w:tcPr>
                <w:tcW w:w="6313" w:type="dxa"/>
              </w:tcPr>
            </w:tcPrChange>
          </w:tcPr>
          <w:p w14:paraId="0F02188E" w14:textId="77777777" w:rsidR="00E66B43" w:rsidRPr="00F562D5" w:rsidRDefault="00E66B43" w:rsidP="00F562D5">
            <w:pPr>
              <w:pStyle w:val="Tabletext"/>
              <w:keepLines/>
              <w:tabs>
                <w:tab w:val="left" w:leader="dot" w:pos="7938"/>
                <w:tab w:val="center" w:pos="9526"/>
              </w:tabs>
              <w:ind w:left="567" w:hanging="567"/>
              <w:rPr>
                <w:sz w:val="20"/>
              </w:rPr>
            </w:pPr>
            <w:proofErr w:type="spellStart"/>
            <w:r w:rsidRPr="00F562D5">
              <w:rPr>
                <w:sz w:val="20"/>
              </w:rPr>
              <w:t>Leading</w:t>
            </w:r>
            <w:proofErr w:type="spellEnd"/>
            <w:r w:rsidRPr="00F562D5">
              <w:rPr>
                <w:sz w:val="20"/>
              </w:rPr>
              <w:t xml:space="preserve"> Light Front</w:t>
            </w:r>
          </w:p>
        </w:tc>
      </w:tr>
      <w:tr w:rsidR="00E66B43" w:rsidRPr="00F562D5" w14:paraId="4D6E388A" w14:textId="77777777" w:rsidTr="008F3B73">
        <w:trPr>
          <w:jc w:val="center"/>
          <w:trPrChange w:id="55" w:author="Arroyo, Jorge CIV" w:date="2018-08-27T12:24:00Z">
            <w:trPr>
              <w:jc w:val="center"/>
            </w:trPr>
          </w:trPrChange>
        </w:trPr>
        <w:tc>
          <w:tcPr>
            <w:tcW w:w="2003" w:type="dxa"/>
            <w:tcPrChange w:id="56" w:author="Arroyo, Jorge CIV" w:date="2018-08-27T12:24:00Z">
              <w:tcPr>
                <w:tcW w:w="2003" w:type="dxa"/>
              </w:tcPr>
            </w:tcPrChange>
          </w:tcPr>
          <w:p w14:paraId="3FD7E989" w14:textId="77777777" w:rsidR="00E66B43" w:rsidRPr="00F562D5" w:rsidRDefault="00E66B43" w:rsidP="00F562D5">
            <w:pPr>
              <w:pStyle w:val="Tabletext"/>
              <w:rPr>
                <w:sz w:val="20"/>
              </w:rPr>
            </w:pPr>
          </w:p>
        </w:tc>
        <w:tc>
          <w:tcPr>
            <w:tcW w:w="1323" w:type="dxa"/>
            <w:tcPrChange w:id="57" w:author="Arroyo, Jorge CIV" w:date="2018-08-27T12:24:00Z">
              <w:tcPr>
                <w:tcW w:w="1323" w:type="dxa"/>
              </w:tcPr>
            </w:tcPrChange>
          </w:tcPr>
          <w:p w14:paraId="5926F6B9" w14:textId="77777777" w:rsidR="00E66B43" w:rsidRPr="00F562D5" w:rsidRDefault="00E66B43" w:rsidP="00F562D5">
            <w:pPr>
              <w:pStyle w:val="Tabletext"/>
              <w:keepLines/>
              <w:tabs>
                <w:tab w:val="left" w:leader="dot" w:pos="7938"/>
                <w:tab w:val="center" w:pos="9526"/>
              </w:tabs>
              <w:ind w:left="567" w:hanging="567"/>
              <w:jc w:val="center"/>
              <w:rPr>
                <w:sz w:val="20"/>
              </w:rPr>
            </w:pPr>
            <w:r w:rsidRPr="00F562D5">
              <w:rPr>
                <w:sz w:val="20"/>
              </w:rPr>
              <w:t>8</w:t>
            </w:r>
          </w:p>
        </w:tc>
        <w:tc>
          <w:tcPr>
            <w:tcW w:w="6313" w:type="dxa"/>
            <w:tcPrChange w:id="58" w:author="Arroyo, Jorge CIV" w:date="2018-08-27T12:24:00Z">
              <w:tcPr>
                <w:tcW w:w="6313" w:type="dxa"/>
              </w:tcPr>
            </w:tcPrChange>
          </w:tcPr>
          <w:p w14:paraId="46D3FBC3" w14:textId="77777777" w:rsidR="00E66B43" w:rsidRPr="00F562D5" w:rsidRDefault="00E66B43" w:rsidP="00F562D5">
            <w:pPr>
              <w:pStyle w:val="Tabletext"/>
              <w:keepLines/>
              <w:tabs>
                <w:tab w:val="left" w:leader="dot" w:pos="7938"/>
                <w:tab w:val="center" w:pos="9526"/>
              </w:tabs>
              <w:ind w:left="567" w:hanging="567"/>
              <w:rPr>
                <w:sz w:val="20"/>
              </w:rPr>
            </w:pPr>
            <w:proofErr w:type="spellStart"/>
            <w:r w:rsidRPr="00F562D5">
              <w:rPr>
                <w:sz w:val="20"/>
              </w:rPr>
              <w:t>Leading</w:t>
            </w:r>
            <w:proofErr w:type="spellEnd"/>
            <w:r w:rsidRPr="00F562D5">
              <w:rPr>
                <w:sz w:val="20"/>
              </w:rPr>
              <w:t xml:space="preserve"> Light </w:t>
            </w:r>
            <w:proofErr w:type="spellStart"/>
            <w:r w:rsidRPr="00F562D5">
              <w:rPr>
                <w:sz w:val="20"/>
              </w:rPr>
              <w:t>Rear</w:t>
            </w:r>
            <w:proofErr w:type="spellEnd"/>
          </w:p>
        </w:tc>
      </w:tr>
      <w:tr w:rsidR="00E66B43" w:rsidRPr="00F562D5" w14:paraId="67DE4CBC" w14:textId="77777777" w:rsidTr="008F3B73">
        <w:trPr>
          <w:jc w:val="center"/>
          <w:trPrChange w:id="59" w:author="Arroyo, Jorge CIV" w:date="2018-08-27T12:24:00Z">
            <w:trPr>
              <w:jc w:val="center"/>
            </w:trPr>
          </w:trPrChange>
        </w:trPr>
        <w:tc>
          <w:tcPr>
            <w:tcW w:w="2003" w:type="dxa"/>
            <w:tcPrChange w:id="60" w:author="Arroyo, Jorge CIV" w:date="2018-08-27T12:24:00Z">
              <w:tcPr>
                <w:tcW w:w="2003" w:type="dxa"/>
              </w:tcPr>
            </w:tcPrChange>
          </w:tcPr>
          <w:p w14:paraId="187BD1AA" w14:textId="77777777" w:rsidR="00E66B43" w:rsidRPr="00F562D5" w:rsidRDefault="00E66B43" w:rsidP="00F562D5">
            <w:pPr>
              <w:pStyle w:val="Tabletext"/>
              <w:rPr>
                <w:sz w:val="20"/>
              </w:rPr>
            </w:pPr>
          </w:p>
        </w:tc>
        <w:tc>
          <w:tcPr>
            <w:tcW w:w="1323" w:type="dxa"/>
            <w:tcPrChange w:id="61" w:author="Arroyo, Jorge CIV" w:date="2018-08-27T12:24:00Z">
              <w:tcPr>
                <w:tcW w:w="1323" w:type="dxa"/>
              </w:tcPr>
            </w:tcPrChange>
          </w:tcPr>
          <w:p w14:paraId="61271DD4" w14:textId="77777777" w:rsidR="00E66B43" w:rsidRPr="00F562D5" w:rsidRDefault="00E66B43" w:rsidP="00F562D5">
            <w:pPr>
              <w:pStyle w:val="Tabletext"/>
              <w:keepLines/>
              <w:tabs>
                <w:tab w:val="left" w:leader="dot" w:pos="7938"/>
                <w:tab w:val="center" w:pos="9526"/>
              </w:tabs>
              <w:ind w:left="567" w:hanging="567"/>
              <w:jc w:val="center"/>
              <w:rPr>
                <w:sz w:val="20"/>
              </w:rPr>
            </w:pPr>
            <w:r w:rsidRPr="00F562D5">
              <w:rPr>
                <w:sz w:val="20"/>
              </w:rPr>
              <w:t>9</w:t>
            </w:r>
          </w:p>
        </w:tc>
        <w:tc>
          <w:tcPr>
            <w:tcW w:w="6313" w:type="dxa"/>
            <w:tcPrChange w:id="62" w:author="Arroyo, Jorge CIV" w:date="2018-08-27T12:24:00Z">
              <w:tcPr>
                <w:tcW w:w="6313" w:type="dxa"/>
              </w:tcPr>
            </w:tcPrChange>
          </w:tcPr>
          <w:p w14:paraId="34B03B43" w14:textId="77777777" w:rsidR="00E66B43" w:rsidRPr="00F562D5" w:rsidRDefault="00E66B43" w:rsidP="00F562D5">
            <w:pPr>
              <w:pStyle w:val="Tabletext"/>
              <w:keepLines/>
              <w:tabs>
                <w:tab w:val="left" w:leader="dot" w:pos="7938"/>
                <w:tab w:val="center" w:pos="9526"/>
              </w:tabs>
              <w:ind w:left="567" w:hanging="567"/>
              <w:rPr>
                <w:sz w:val="20"/>
              </w:rPr>
            </w:pPr>
            <w:proofErr w:type="spellStart"/>
            <w:r w:rsidRPr="00F562D5">
              <w:rPr>
                <w:sz w:val="20"/>
              </w:rPr>
              <w:t>Beacon</w:t>
            </w:r>
            <w:proofErr w:type="spellEnd"/>
            <w:r w:rsidRPr="00F562D5">
              <w:rPr>
                <w:sz w:val="20"/>
              </w:rPr>
              <w:t>, Cardinal N</w:t>
            </w:r>
          </w:p>
        </w:tc>
      </w:tr>
      <w:tr w:rsidR="00E66B43" w:rsidRPr="00F562D5" w14:paraId="73055FAA" w14:textId="77777777" w:rsidTr="008F3B73">
        <w:trPr>
          <w:jc w:val="center"/>
          <w:trPrChange w:id="63" w:author="Arroyo, Jorge CIV" w:date="2018-08-27T12:24:00Z">
            <w:trPr>
              <w:jc w:val="center"/>
            </w:trPr>
          </w:trPrChange>
        </w:trPr>
        <w:tc>
          <w:tcPr>
            <w:tcW w:w="2003" w:type="dxa"/>
            <w:tcPrChange w:id="64" w:author="Arroyo, Jorge CIV" w:date="2018-08-27T12:24:00Z">
              <w:tcPr>
                <w:tcW w:w="2003" w:type="dxa"/>
              </w:tcPr>
            </w:tcPrChange>
          </w:tcPr>
          <w:p w14:paraId="5632A881" w14:textId="77777777" w:rsidR="00E66B43" w:rsidRPr="00F562D5" w:rsidRDefault="00E66B43" w:rsidP="00F562D5">
            <w:pPr>
              <w:pStyle w:val="Tabletext"/>
              <w:rPr>
                <w:sz w:val="20"/>
              </w:rPr>
            </w:pPr>
          </w:p>
        </w:tc>
        <w:tc>
          <w:tcPr>
            <w:tcW w:w="1323" w:type="dxa"/>
            <w:tcPrChange w:id="65" w:author="Arroyo, Jorge CIV" w:date="2018-08-27T12:24:00Z">
              <w:tcPr>
                <w:tcW w:w="1323" w:type="dxa"/>
              </w:tcPr>
            </w:tcPrChange>
          </w:tcPr>
          <w:p w14:paraId="70773F64" w14:textId="77777777" w:rsidR="00E66B43" w:rsidRPr="00F562D5" w:rsidRDefault="00E66B43" w:rsidP="00F562D5">
            <w:pPr>
              <w:pStyle w:val="Tabletext"/>
              <w:keepLines/>
              <w:tabs>
                <w:tab w:val="left" w:leader="dot" w:pos="7938"/>
                <w:tab w:val="center" w:pos="9526"/>
              </w:tabs>
              <w:ind w:left="567" w:hanging="567"/>
              <w:jc w:val="center"/>
              <w:rPr>
                <w:sz w:val="20"/>
              </w:rPr>
            </w:pPr>
            <w:r w:rsidRPr="00F562D5">
              <w:rPr>
                <w:sz w:val="20"/>
              </w:rPr>
              <w:t>10</w:t>
            </w:r>
          </w:p>
        </w:tc>
        <w:tc>
          <w:tcPr>
            <w:tcW w:w="6313" w:type="dxa"/>
            <w:tcPrChange w:id="66" w:author="Arroyo, Jorge CIV" w:date="2018-08-27T12:24:00Z">
              <w:tcPr>
                <w:tcW w:w="6313" w:type="dxa"/>
              </w:tcPr>
            </w:tcPrChange>
          </w:tcPr>
          <w:p w14:paraId="29C7DA10" w14:textId="77777777" w:rsidR="00E66B43" w:rsidRPr="00F562D5" w:rsidRDefault="00E66B43" w:rsidP="00F562D5">
            <w:pPr>
              <w:pStyle w:val="Tabletext"/>
              <w:keepLines/>
              <w:tabs>
                <w:tab w:val="left" w:leader="dot" w:pos="7938"/>
                <w:tab w:val="center" w:pos="9526"/>
              </w:tabs>
              <w:ind w:left="567" w:hanging="567"/>
              <w:rPr>
                <w:sz w:val="20"/>
              </w:rPr>
            </w:pPr>
            <w:proofErr w:type="spellStart"/>
            <w:r w:rsidRPr="00F562D5">
              <w:rPr>
                <w:sz w:val="20"/>
              </w:rPr>
              <w:t>Beacon</w:t>
            </w:r>
            <w:proofErr w:type="spellEnd"/>
            <w:r w:rsidRPr="00F562D5">
              <w:rPr>
                <w:sz w:val="20"/>
              </w:rPr>
              <w:t>, Cardinal E</w:t>
            </w:r>
          </w:p>
        </w:tc>
      </w:tr>
      <w:tr w:rsidR="00E66B43" w:rsidRPr="00F562D5" w14:paraId="0EA33443" w14:textId="77777777" w:rsidTr="008F3B73">
        <w:trPr>
          <w:jc w:val="center"/>
          <w:trPrChange w:id="67" w:author="Arroyo, Jorge CIV" w:date="2018-08-27T12:24:00Z">
            <w:trPr>
              <w:jc w:val="center"/>
            </w:trPr>
          </w:trPrChange>
        </w:trPr>
        <w:tc>
          <w:tcPr>
            <w:tcW w:w="2003" w:type="dxa"/>
            <w:tcPrChange w:id="68" w:author="Arroyo, Jorge CIV" w:date="2018-08-27T12:24:00Z">
              <w:tcPr>
                <w:tcW w:w="2003" w:type="dxa"/>
              </w:tcPr>
            </w:tcPrChange>
          </w:tcPr>
          <w:p w14:paraId="30340461" w14:textId="77777777" w:rsidR="00E66B43" w:rsidRPr="00F562D5" w:rsidRDefault="00E66B43" w:rsidP="00F562D5">
            <w:pPr>
              <w:pStyle w:val="Tabletext"/>
              <w:rPr>
                <w:sz w:val="20"/>
              </w:rPr>
            </w:pPr>
          </w:p>
        </w:tc>
        <w:tc>
          <w:tcPr>
            <w:tcW w:w="1323" w:type="dxa"/>
            <w:tcPrChange w:id="69" w:author="Arroyo, Jorge CIV" w:date="2018-08-27T12:24:00Z">
              <w:tcPr>
                <w:tcW w:w="1323" w:type="dxa"/>
              </w:tcPr>
            </w:tcPrChange>
          </w:tcPr>
          <w:p w14:paraId="5698CE62" w14:textId="77777777" w:rsidR="00E66B43" w:rsidRPr="00F562D5" w:rsidRDefault="00E66B43" w:rsidP="00F562D5">
            <w:pPr>
              <w:pStyle w:val="Tabletext"/>
              <w:keepLines/>
              <w:tabs>
                <w:tab w:val="left" w:leader="dot" w:pos="7938"/>
                <w:tab w:val="center" w:pos="9526"/>
              </w:tabs>
              <w:ind w:left="567" w:hanging="567"/>
              <w:jc w:val="center"/>
              <w:rPr>
                <w:sz w:val="20"/>
              </w:rPr>
            </w:pPr>
            <w:r w:rsidRPr="00F562D5">
              <w:rPr>
                <w:sz w:val="20"/>
              </w:rPr>
              <w:t>11</w:t>
            </w:r>
          </w:p>
        </w:tc>
        <w:tc>
          <w:tcPr>
            <w:tcW w:w="6313" w:type="dxa"/>
            <w:tcPrChange w:id="70" w:author="Arroyo, Jorge CIV" w:date="2018-08-27T12:24:00Z">
              <w:tcPr>
                <w:tcW w:w="6313" w:type="dxa"/>
              </w:tcPr>
            </w:tcPrChange>
          </w:tcPr>
          <w:p w14:paraId="3F327AF1" w14:textId="77777777" w:rsidR="00E66B43" w:rsidRPr="00F562D5" w:rsidRDefault="00E66B43" w:rsidP="00F562D5">
            <w:pPr>
              <w:pStyle w:val="Tabletext"/>
              <w:keepLines/>
              <w:tabs>
                <w:tab w:val="left" w:leader="dot" w:pos="7938"/>
                <w:tab w:val="center" w:pos="9526"/>
              </w:tabs>
              <w:ind w:left="567" w:hanging="567"/>
              <w:rPr>
                <w:sz w:val="20"/>
              </w:rPr>
            </w:pPr>
            <w:proofErr w:type="spellStart"/>
            <w:r w:rsidRPr="00F562D5">
              <w:rPr>
                <w:sz w:val="20"/>
              </w:rPr>
              <w:t>Beacon</w:t>
            </w:r>
            <w:proofErr w:type="spellEnd"/>
            <w:r w:rsidRPr="00F562D5">
              <w:rPr>
                <w:sz w:val="20"/>
              </w:rPr>
              <w:t>, Cardinal S</w:t>
            </w:r>
          </w:p>
        </w:tc>
      </w:tr>
      <w:tr w:rsidR="00E66B43" w:rsidRPr="00F562D5" w14:paraId="377D3748" w14:textId="77777777" w:rsidTr="008F3B73">
        <w:trPr>
          <w:jc w:val="center"/>
          <w:trPrChange w:id="71" w:author="Arroyo, Jorge CIV" w:date="2018-08-27T12:24:00Z">
            <w:trPr>
              <w:jc w:val="center"/>
            </w:trPr>
          </w:trPrChange>
        </w:trPr>
        <w:tc>
          <w:tcPr>
            <w:tcW w:w="2003" w:type="dxa"/>
            <w:tcPrChange w:id="72" w:author="Arroyo, Jorge CIV" w:date="2018-08-27T12:24:00Z">
              <w:tcPr>
                <w:tcW w:w="2003" w:type="dxa"/>
              </w:tcPr>
            </w:tcPrChange>
          </w:tcPr>
          <w:p w14:paraId="2618B779" w14:textId="77777777" w:rsidR="00E66B43" w:rsidRPr="00F562D5" w:rsidRDefault="00E66B43" w:rsidP="00F562D5">
            <w:pPr>
              <w:pStyle w:val="Tabletext"/>
              <w:rPr>
                <w:sz w:val="20"/>
              </w:rPr>
            </w:pPr>
          </w:p>
        </w:tc>
        <w:tc>
          <w:tcPr>
            <w:tcW w:w="1323" w:type="dxa"/>
            <w:tcPrChange w:id="73" w:author="Arroyo, Jorge CIV" w:date="2018-08-27T12:24:00Z">
              <w:tcPr>
                <w:tcW w:w="1323" w:type="dxa"/>
              </w:tcPr>
            </w:tcPrChange>
          </w:tcPr>
          <w:p w14:paraId="1D435B3A" w14:textId="77777777" w:rsidR="00E66B43" w:rsidRPr="00F562D5" w:rsidRDefault="00E66B43" w:rsidP="00F562D5">
            <w:pPr>
              <w:pStyle w:val="Tabletext"/>
              <w:keepLines/>
              <w:tabs>
                <w:tab w:val="left" w:leader="dot" w:pos="7938"/>
                <w:tab w:val="center" w:pos="9526"/>
              </w:tabs>
              <w:ind w:left="567" w:hanging="567"/>
              <w:jc w:val="center"/>
              <w:rPr>
                <w:sz w:val="20"/>
              </w:rPr>
            </w:pPr>
            <w:r w:rsidRPr="00F562D5">
              <w:rPr>
                <w:sz w:val="20"/>
              </w:rPr>
              <w:t>12</w:t>
            </w:r>
          </w:p>
        </w:tc>
        <w:tc>
          <w:tcPr>
            <w:tcW w:w="6313" w:type="dxa"/>
            <w:tcPrChange w:id="74" w:author="Arroyo, Jorge CIV" w:date="2018-08-27T12:24:00Z">
              <w:tcPr>
                <w:tcW w:w="6313" w:type="dxa"/>
              </w:tcPr>
            </w:tcPrChange>
          </w:tcPr>
          <w:p w14:paraId="3C0F7160" w14:textId="77777777" w:rsidR="00E66B43" w:rsidRPr="00F562D5" w:rsidRDefault="00E66B43" w:rsidP="00F562D5">
            <w:pPr>
              <w:pStyle w:val="Tabletext"/>
              <w:keepLines/>
              <w:tabs>
                <w:tab w:val="left" w:leader="dot" w:pos="7938"/>
                <w:tab w:val="center" w:pos="9526"/>
              </w:tabs>
              <w:ind w:left="567" w:hanging="567"/>
              <w:rPr>
                <w:sz w:val="20"/>
              </w:rPr>
            </w:pPr>
            <w:proofErr w:type="spellStart"/>
            <w:r w:rsidRPr="00F562D5">
              <w:rPr>
                <w:sz w:val="20"/>
              </w:rPr>
              <w:t>Beacon</w:t>
            </w:r>
            <w:proofErr w:type="spellEnd"/>
            <w:r w:rsidRPr="00F562D5">
              <w:rPr>
                <w:sz w:val="20"/>
              </w:rPr>
              <w:t>, Cardinal W</w:t>
            </w:r>
          </w:p>
        </w:tc>
      </w:tr>
      <w:tr w:rsidR="00E66B43" w:rsidRPr="00F562D5" w14:paraId="32172954" w14:textId="77777777" w:rsidTr="008F3B73">
        <w:trPr>
          <w:jc w:val="center"/>
          <w:trPrChange w:id="75" w:author="Arroyo, Jorge CIV" w:date="2018-08-27T12:24:00Z">
            <w:trPr>
              <w:jc w:val="center"/>
            </w:trPr>
          </w:trPrChange>
        </w:trPr>
        <w:tc>
          <w:tcPr>
            <w:tcW w:w="2003" w:type="dxa"/>
            <w:tcPrChange w:id="76" w:author="Arroyo, Jorge CIV" w:date="2018-08-27T12:24:00Z">
              <w:tcPr>
                <w:tcW w:w="2003" w:type="dxa"/>
              </w:tcPr>
            </w:tcPrChange>
          </w:tcPr>
          <w:p w14:paraId="59BEA2F7" w14:textId="77777777" w:rsidR="00E66B43" w:rsidRPr="00F562D5" w:rsidRDefault="00E66B43" w:rsidP="00F562D5">
            <w:pPr>
              <w:pStyle w:val="Tabletext"/>
              <w:rPr>
                <w:sz w:val="20"/>
              </w:rPr>
            </w:pPr>
          </w:p>
        </w:tc>
        <w:tc>
          <w:tcPr>
            <w:tcW w:w="1323" w:type="dxa"/>
            <w:tcPrChange w:id="77" w:author="Arroyo, Jorge CIV" w:date="2018-08-27T12:24:00Z">
              <w:tcPr>
                <w:tcW w:w="1323" w:type="dxa"/>
              </w:tcPr>
            </w:tcPrChange>
          </w:tcPr>
          <w:p w14:paraId="017EC775" w14:textId="77777777" w:rsidR="00E66B43" w:rsidRPr="00F562D5" w:rsidRDefault="00E66B43" w:rsidP="00F562D5">
            <w:pPr>
              <w:pStyle w:val="Tabletext"/>
              <w:keepLines/>
              <w:tabs>
                <w:tab w:val="left" w:leader="dot" w:pos="7938"/>
                <w:tab w:val="center" w:pos="9526"/>
              </w:tabs>
              <w:ind w:left="567" w:hanging="567"/>
              <w:jc w:val="center"/>
              <w:rPr>
                <w:sz w:val="20"/>
              </w:rPr>
            </w:pPr>
            <w:r w:rsidRPr="00F562D5">
              <w:rPr>
                <w:sz w:val="20"/>
              </w:rPr>
              <w:t>13</w:t>
            </w:r>
          </w:p>
        </w:tc>
        <w:tc>
          <w:tcPr>
            <w:tcW w:w="6313" w:type="dxa"/>
            <w:tcPrChange w:id="78" w:author="Arroyo, Jorge CIV" w:date="2018-08-27T12:24:00Z">
              <w:tcPr>
                <w:tcW w:w="6313" w:type="dxa"/>
              </w:tcPr>
            </w:tcPrChange>
          </w:tcPr>
          <w:p w14:paraId="77B6924A" w14:textId="77777777" w:rsidR="00E66B43" w:rsidRPr="00F562D5" w:rsidRDefault="00E66B43" w:rsidP="00F562D5">
            <w:pPr>
              <w:pStyle w:val="Tabletext"/>
              <w:keepLines/>
              <w:tabs>
                <w:tab w:val="left" w:leader="dot" w:pos="7938"/>
                <w:tab w:val="center" w:pos="9526"/>
              </w:tabs>
              <w:ind w:left="567" w:hanging="567"/>
              <w:rPr>
                <w:sz w:val="20"/>
              </w:rPr>
            </w:pPr>
            <w:proofErr w:type="spellStart"/>
            <w:r w:rsidRPr="00F562D5">
              <w:rPr>
                <w:sz w:val="20"/>
              </w:rPr>
              <w:t>Beacon</w:t>
            </w:r>
            <w:proofErr w:type="spellEnd"/>
            <w:r w:rsidRPr="00F562D5">
              <w:rPr>
                <w:sz w:val="20"/>
              </w:rPr>
              <w:t>, Port hand</w:t>
            </w:r>
          </w:p>
        </w:tc>
      </w:tr>
      <w:tr w:rsidR="00E66B43" w:rsidRPr="00F562D5" w14:paraId="699745AD" w14:textId="77777777" w:rsidTr="008F3B73">
        <w:trPr>
          <w:jc w:val="center"/>
          <w:trPrChange w:id="79" w:author="Arroyo, Jorge CIV" w:date="2018-08-27T12:24:00Z">
            <w:trPr>
              <w:jc w:val="center"/>
            </w:trPr>
          </w:trPrChange>
        </w:trPr>
        <w:tc>
          <w:tcPr>
            <w:tcW w:w="2003" w:type="dxa"/>
            <w:tcPrChange w:id="80" w:author="Arroyo, Jorge CIV" w:date="2018-08-27T12:24:00Z">
              <w:tcPr>
                <w:tcW w:w="2003" w:type="dxa"/>
              </w:tcPr>
            </w:tcPrChange>
          </w:tcPr>
          <w:p w14:paraId="3D99580D" w14:textId="77777777" w:rsidR="00E66B43" w:rsidRPr="00F562D5" w:rsidRDefault="00E66B43" w:rsidP="00F562D5">
            <w:pPr>
              <w:pStyle w:val="Tabletext"/>
              <w:rPr>
                <w:sz w:val="20"/>
              </w:rPr>
            </w:pPr>
          </w:p>
        </w:tc>
        <w:tc>
          <w:tcPr>
            <w:tcW w:w="1323" w:type="dxa"/>
            <w:tcPrChange w:id="81" w:author="Arroyo, Jorge CIV" w:date="2018-08-27T12:24:00Z">
              <w:tcPr>
                <w:tcW w:w="1323" w:type="dxa"/>
              </w:tcPr>
            </w:tcPrChange>
          </w:tcPr>
          <w:p w14:paraId="3ED3D113" w14:textId="77777777" w:rsidR="00E66B43" w:rsidRPr="00F562D5" w:rsidRDefault="00E66B43" w:rsidP="00F562D5">
            <w:pPr>
              <w:pStyle w:val="Tabletext"/>
              <w:keepLines/>
              <w:tabs>
                <w:tab w:val="left" w:leader="dot" w:pos="7938"/>
                <w:tab w:val="center" w:pos="9526"/>
              </w:tabs>
              <w:ind w:left="567" w:hanging="567"/>
              <w:jc w:val="center"/>
              <w:rPr>
                <w:sz w:val="20"/>
              </w:rPr>
            </w:pPr>
            <w:r w:rsidRPr="00F562D5">
              <w:rPr>
                <w:sz w:val="20"/>
              </w:rPr>
              <w:t>14</w:t>
            </w:r>
          </w:p>
        </w:tc>
        <w:tc>
          <w:tcPr>
            <w:tcW w:w="6313" w:type="dxa"/>
            <w:tcPrChange w:id="82" w:author="Arroyo, Jorge CIV" w:date="2018-08-27T12:24:00Z">
              <w:tcPr>
                <w:tcW w:w="6313" w:type="dxa"/>
              </w:tcPr>
            </w:tcPrChange>
          </w:tcPr>
          <w:p w14:paraId="5F08A463" w14:textId="77777777" w:rsidR="00E66B43" w:rsidRPr="00F562D5" w:rsidRDefault="00E66B43" w:rsidP="00F562D5">
            <w:pPr>
              <w:pStyle w:val="Tabletext"/>
              <w:keepLines/>
              <w:tabs>
                <w:tab w:val="left" w:leader="dot" w:pos="7938"/>
                <w:tab w:val="center" w:pos="9526"/>
              </w:tabs>
              <w:ind w:left="567" w:hanging="567"/>
              <w:rPr>
                <w:sz w:val="20"/>
              </w:rPr>
            </w:pPr>
            <w:proofErr w:type="spellStart"/>
            <w:r w:rsidRPr="00F562D5">
              <w:rPr>
                <w:sz w:val="20"/>
              </w:rPr>
              <w:t>Beacon</w:t>
            </w:r>
            <w:proofErr w:type="spellEnd"/>
            <w:r w:rsidRPr="00F562D5">
              <w:rPr>
                <w:sz w:val="20"/>
              </w:rPr>
              <w:t xml:space="preserve">, </w:t>
            </w:r>
            <w:proofErr w:type="spellStart"/>
            <w:r w:rsidRPr="00F562D5">
              <w:rPr>
                <w:sz w:val="20"/>
              </w:rPr>
              <w:t>Starboard</w:t>
            </w:r>
            <w:proofErr w:type="spellEnd"/>
            <w:r w:rsidRPr="00F562D5">
              <w:rPr>
                <w:sz w:val="20"/>
              </w:rPr>
              <w:t xml:space="preserve"> hand</w:t>
            </w:r>
          </w:p>
        </w:tc>
      </w:tr>
      <w:tr w:rsidR="00E66B43" w:rsidRPr="002F0CE0" w14:paraId="079553D9" w14:textId="77777777" w:rsidTr="008F3B73">
        <w:trPr>
          <w:jc w:val="center"/>
          <w:trPrChange w:id="83" w:author="Arroyo, Jorge CIV" w:date="2018-08-27T12:24:00Z">
            <w:trPr>
              <w:jc w:val="center"/>
            </w:trPr>
          </w:trPrChange>
        </w:trPr>
        <w:tc>
          <w:tcPr>
            <w:tcW w:w="2003" w:type="dxa"/>
            <w:tcPrChange w:id="84" w:author="Arroyo, Jorge CIV" w:date="2018-08-27T12:24:00Z">
              <w:tcPr>
                <w:tcW w:w="2003" w:type="dxa"/>
              </w:tcPr>
            </w:tcPrChange>
          </w:tcPr>
          <w:p w14:paraId="6B58E446" w14:textId="77777777" w:rsidR="00E66B43" w:rsidRPr="00F562D5" w:rsidRDefault="00E66B43" w:rsidP="00F562D5">
            <w:pPr>
              <w:pStyle w:val="Tabletext"/>
              <w:rPr>
                <w:sz w:val="20"/>
              </w:rPr>
            </w:pPr>
          </w:p>
        </w:tc>
        <w:tc>
          <w:tcPr>
            <w:tcW w:w="1323" w:type="dxa"/>
            <w:tcPrChange w:id="85" w:author="Arroyo, Jorge CIV" w:date="2018-08-27T12:24:00Z">
              <w:tcPr>
                <w:tcW w:w="1323" w:type="dxa"/>
              </w:tcPr>
            </w:tcPrChange>
          </w:tcPr>
          <w:p w14:paraId="4C3A36E2" w14:textId="77777777" w:rsidR="00E66B43" w:rsidRPr="00F562D5" w:rsidRDefault="00E66B43" w:rsidP="00F562D5">
            <w:pPr>
              <w:pStyle w:val="Tabletext"/>
              <w:keepLines/>
              <w:tabs>
                <w:tab w:val="left" w:leader="dot" w:pos="7938"/>
                <w:tab w:val="center" w:pos="9526"/>
              </w:tabs>
              <w:ind w:left="567" w:hanging="567"/>
              <w:jc w:val="center"/>
              <w:rPr>
                <w:sz w:val="20"/>
              </w:rPr>
            </w:pPr>
            <w:r w:rsidRPr="00F562D5">
              <w:rPr>
                <w:sz w:val="20"/>
              </w:rPr>
              <w:t>15</w:t>
            </w:r>
          </w:p>
        </w:tc>
        <w:tc>
          <w:tcPr>
            <w:tcW w:w="6313" w:type="dxa"/>
            <w:tcPrChange w:id="86" w:author="Arroyo, Jorge CIV" w:date="2018-08-27T12:24:00Z">
              <w:tcPr>
                <w:tcW w:w="6313" w:type="dxa"/>
              </w:tcPr>
            </w:tcPrChange>
          </w:tcPr>
          <w:p w14:paraId="705853D7" w14:textId="77777777" w:rsidR="00E66B43" w:rsidRPr="00F562D5" w:rsidRDefault="00E66B43" w:rsidP="00F562D5">
            <w:pPr>
              <w:pStyle w:val="Tabletext"/>
              <w:keepLines/>
              <w:tabs>
                <w:tab w:val="left" w:leader="dot" w:pos="7938"/>
                <w:tab w:val="center" w:pos="9526"/>
              </w:tabs>
              <w:ind w:left="567" w:hanging="567"/>
              <w:rPr>
                <w:sz w:val="20"/>
                <w:lang w:val="en-US"/>
              </w:rPr>
            </w:pPr>
            <w:r w:rsidRPr="00F562D5">
              <w:rPr>
                <w:sz w:val="20"/>
                <w:lang w:val="en-US"/>
              </w:rPr>
              <w:t>Beacon, Preferred Channel port hand</w:t>
            </w:r>
          </w:p>
        </w:tc>
      </w:tr>
      <w:tr w:rsidR="00E66B43" w:rsidRPr="002F0CE0" w14:paraId="7477D024" w14:textId="77777777" w:rsidTr="008F3B73">
        <w:trPr>
          <w:jc w:val="center"/>
          <w:trPrChange w:id="87" w:author="Arroyo, Jorge CIV" w:date="2018-08-27T12:24:00Z">
            <w:trPr>
              <w:jc w:val="center"/>
            </w:trPr>
          </w:trPrChange>
        </w:trPr>
        <w:tc>
          <w:tcPr>
            <w:tcW w:w="2003" w:type="dxa"/>
            <w:tcPrChange w:id="88" w:author="Arroyo, Jorge CIV" w:date="2018-08-27T12:24:00Z">
              <w:tcPr>
                <w:tcW w:w="2003" w:type="dxa"/>
              </w:tcPr>
            </w:tcPrChange>
          </w:tcPr>
          <w:p w14:paraId="06BE5F50" w14:textId="77777777" w:rsidR="00E66B43" w:rsidRPr="00F562D5" w:rsidRDefault="00E66B43" w:rsidP="00F562D5">
            <w:pPr>
              <w:pStyle w:val="Tabletext"/>
              <w:rPr>
                <w:sz w:val="20"/>
                <w:lang w:val="en-US"/>
              </w:rPr>
            </w:pPr>
          </w:p>
        </w:tc>
        <w:tc>
          <w:tcPr>
            <w:tcW w:w="1323" w:type="dxa"/>
            <w:tcPrChange w:id="89" w:author="Arroyo, Jorge CIV" w:date="2018-08-27T12:24:00Z">
              <w:tcPr>
                <w:tcW w:w="1323" w:type="dxa"/>
              </w:tcPr>
            </w:tcPrChange>
          </w:tcPr>
          <w:p w14:paraId="505B2B5F" w14:textId="77777777" w:rsidR="00E66B43" w:rsidRPr="00F562D5" w:rsidRDefault="00E66B43" w:rsidP="00F562D5">
            <w:pPr>
              <w:pStyle w:val="Tabletext"/>
              <w:keepLines/>
              <w:tabs>
                <w:tab w:val="left" w:leader="dot" w:pos="7938"/>
                <w:tab w:val="center" w:pos="9526"/>
              </w:tabs>
              <w:ind w:left="567" w:hanging="567"/>
              <w:jc w:val="center"/>
              <w:rPr>
                <w:sz w:val="20"/>
              </w:rPr>
            </w:pPr>
            <w:r w:rsidRPr="00F562D5">
              <w:rPr>
                <w:sz w:val="20"/>
              </w:rPr>
              <w:t>16</w:t>
            </w:r>
          </w:p>
        </w:tc>
        <w:tc>
          <w:tcPr>
            <w:tcW w:w="6313" w:type="dxa"/>
            <w:tcPrChange w:id="90" w:author="Arroyo, Jorge CIV" w:date="2018-08-27T12:24:00Z">
              <w:tcPr>
                <w:tcW w:w="6313" w:type="dxa"/>
              </w:tcPr>
            </w:tcPrChange>
          </w:tcPr>
          <w:p w14:paraId="549BB4E6" w14:textId="77777777" w:rsidR="00E66B43" w:rsidRPr="00F562D5" w:rsidRDefault="00E66B43" w:rsidP="00F562D5">
            <w:pPr>
              <w:pStyle w:val="Tabletext"/>
              <w:keepLines/>
              <w:tabs>
                <w:tab w:val="left" w:leader="dot" w:pos="7938"/>
                <w:tab w:val="center" w:pos="9526"/>
              </w:tabs>
              <w:ind w:left="567" w:hanging="567"/>
              <w:rPr>
                <w:sz w:val="20"/>
                <w:lang w:val="en-US"/>
              </w:rPr>
            </w:pPr>
            <w:r w:rsidRPr="00F562D5">
              <w:rPr>
                <w:sz w:val="20"/>
                <w:lang w:val="en-US"/>
              </w:rPr>
              <w:t>Beacon, Preferred Channel starboard hand</w:t>
            </w:r>
          </w:p>
        </w:tc>
      </w:tr>
      <w:tr w:rsidR="00E66B43" w:rsidRPr="00F562D5" w14:paraId="63BDC9C6" w14:textId="77777777" w:rsidTr="008F3B73">
        <w:trPr>
          <w:jc w:val="center"/>
          <w:trPrChange w:id="91" w:author="Arroyo, Jorge CIV" w:date="2018-08-27T12:24:00Z">
            <w:trPr>
              <w:jc w:val="center"/>
            </w:trPr>
          </w:trPrChange>
        </w:trPr>
        <w:tc>
          <w:tcPr>
            <w:tcW w:w="2003" w:type="dxa"/>
            <w:tcPrChange w:id="92" w:author="Arroyo, Jorge CIV" w:date="2018-08-27T12:24:00Z">
              <w:tcPr>
                <w:tcW w:w="2003" w:type="dxa"/>
              </w:tcPr>
            </w:tcPrChange>
          </w:tcPr>
          <w:p w14:paraId="3378E732" w14:textId="77777777" w:rsidR="00E66B43" w:rsidRPr="00F562D5" w:rsidRDefault="00E66B43" w:rsidP="00F562D5">
            <w:pPr>
              <w:pStyle w:val="Tabletext"/>
              <w:rPr>
                <w:sz w:val="20"/>
                <w:lang w:val="en-US"/>
              </w:rPr>
            </w:pPr>
          </w:p>
        </w:tc>
        <w:tc>
          <w:tcPr>
            <w:tcW w:w="1323" w:type="dxa"/>
            <w:tcPrChange w:id="93" w:author="Arroyo, Jorge CIV" w:date="2018-08-27T12:24:00Z">
              <w:tcPr>
                <w:tcW w:w="1323" w:type="dxa"/>
              </w:tcPr>
            </w:tcPrChange>
          </w:tcPr>
          <w:p w14:paraId="404A3537" w14:textId="77777777" w:rsidR="00E66B43" w:rsidRPr="00F562D5" w:rsidRDefault="00E66B43" w:rsidP="00F562D5">
            <w:pPr>
              <w:pStyle w:val="Tabletext"/>
              <w:keepLines/>
              <w:tabs>
                <w:tab w:val="left" w:leader="dot" w:pos="7938"/>
                <w:tab w:val="center" w:pos="9526"/>
              </w:tabs>
              <w:ind w:left="567" w:hanging="567"/>
              <w:jc w:val="center"/>
              <w:rPr>
                <w:sz w:val="20"/>
              </w:rPr>
            </w:pPr>
            <w:r w:rsidRPr="00F562D5">
              <w:rPr>
                <w:sz w:val="20"/>
              </w:rPr>
              <w:t>17</w:t>
            </w:r>
          </w:p>
        </w:tc>
        <w:tc>
          <w:tcPr>
            <w:tcW w:w="6313" w:type="dxa"/>
            <w:tcPrChange w:id="94" w:author="Arroyo, Jorge CIV" w:date="2018-08-27T12:24:00Z">
              <w:tcPr>
                <w:tcW w:w="6313" w:type="dxa"/>
              </w:tcPr>
            </w:tcPrChange>
          </w:tcPr>
          <w:p w14:paraId="79E866D4" w14:textId="77777777" w:rsidR="00E66B43" w:rsidRPr="00F562D5" w:rsidRDefault="00E66B43" w:rsidP="00F562D5">
            <w:pPr>
              <w:pStyle w:val="Tabletext"/>
              <w:keepLines/>
              <w:tabs>
                <w:tab w:val="left" w:leader="dot" w:pos="7938"/>
                <w:tab w:val="center" w:pos="9526"/>
              </w:tabs>
              <w:ind w:left="567" w:hanging="567"/>
              <w:rPr>
                <w:sz w:val="20"/>
              </w:rPr>
            </w:pPr>
            <w:proofErr w:type="spellStart"/>
            <w:r w:rsidRPr="00F562D5">
              <w:rPr>
                <w:sz w:val="20"/>
              </w:rPr>
              <w:t>Beacon</w:t>
            </w:r>
            <w:proofErr w:type="spellEnd"/>
            <w:r w:rsidRPr="00F562D5">
              <w:rPr>
                <w:sz w:val="20"/>
              </w:rPr>
              <w:t xml:space="preserve">, </w:t>
            </w:r>
            <w:proofErr w:type="spellStart"/>
            <w:r w:rsidRPr="00F562D5">
              <w:rPr>
                <w:sz w:val="20"/>
              </w:rPr>
              <w:t>Isolated</w:t>
            </w:r>
            <w:proofErr w:type="spellEnd"/>
            <w:r w:rsidRPr="00F562D5">
              <w:rPr>
                <w:sz w:val="20"/>
              </w:rPr>
              <w:t xml:space="preserve"> danger</w:t>
            </w:r>
          </w:p>
        </w:tc>
      </w:tr>
      <w:tr w:rsidR="00E66B43" w:rsidRPr="00F562D5" w14:paraId="716BAE20" w14:textId="77777777" w:rsidTr="008F3B73">
        <w:trPr>
          <w:jc w:val="center"/>
          <w:trPrChange w:id="95" w:author="Arroyo, Jorge CIV" w:date="2018-08-27T12:24:00Z">
            <w:trPr>
              <w:jc w:val="center"/>
            </w:trPr>
          </w:trPrChange>
        </w:trPr>
        <w:tc>
          <w:tcPr>
            <w:tcW w:w="2003" w:type="dxa"/>
            <w:tcPrChange w:id="96" w:author="Arroyo, Jorge CIV" w:date="2018-08-27T12:24:00Z">
              <w:tcPr>
                <w:tcW w:w="2003" w:type="dxa"/>
              </w:tcPr>
            </w:tcPrChange>
          </w:tcPr>
          <w:p w14:paraId="02F2AD64" w14:textId="77777777" w:rsidR="00E66B43" w:rsidRPr="00F562D5" w:rsidRDefault="00E66B43" w:rsidP="00F562D5">
            <w:pPr>
              <w:pStyle w:val="Tabletext"/>
              <w:rPr>
                <w:sz w:val="20"/>
              </w:rPr>
            </w:pPr>
          </w:p>
        </w:tc>
        <w:tc>
          <w:tcPr>
            <w:tcW w:w="1323" w:type="dxa"/>
            <w:tcPrChange w:id="97" w:author="Arroyo, Jorge CIV" w:date="2018-08-27T12:24:00Z">
              <w:tcPr>
                <w:tcW w:w="1323" w:type="dxa"/>
              </w:tcPr>
            </w:tcPrChange>
          </w:tcPr>
          <w:p w14:paraId="32F27D7E" w14:textId="77777777" w:rsidR="00E66B43" w:rsidRPr="00F562D5" w:rsidRDefault="00E66B43" w:rsidP="00F562D5">
            <w:pPr>
              <w:pStyle w:val="Tabletext"/>
              <w:keepLines/>
              <w:tabs>
                <w:tab w:val="left" w:leader="dot" w:pos="7938"/>
                <w:tab w:val="center" w:pos="9526"/>
              </w:tabs>
              <w:ind w:left="567" w:hanging="567"/>
              <w:jc w:val="center"/>
              <w:rPr>
                <w:sz w:val="20"/>
              </w:rPr>
            </w:pPr>
            <w:r w:rsidRPr="00F562D5">
              <w:rPr>
                <w:sz w:val="20"/>
              </w:rPr>
              <w:t>18</w:t>
            </w:r>
          </w:p>
        </w:tc>
        <w:tc>
          <w:tcPr>
            <w:tcW w:w="6313" w:type="dxa"/>
            <w:tcPrChange w:id="98" w:author="Arroyo, Jorge CIV" w:date="2018-08-27T12:24:00Z">
              <w:tcPr>
                <w:tcW w:w="6313" w:type="dxa"/>
              </w:tcPr>
            </w:tcPrChange>
          </w:tcPr>
          <w:p w14:paraId="1BC50C0A" w14:textId="77777777" w:rsidR="00E66B43" w:rsidRPr="00F562D5" w:rsidRDefault="00E66B43" w:rsidP="00F562D5">
            <w:pPr>
              <w:pStyle w:val="Tabletext"/>
              <w:keepLines/>
              <w:tabs>
                <w:tab w:val="left" w:leader="dot" w:pos="7938"/>
                <w:tab w:val="center" w:pos="9526"/>
              </w:tabs>
              <w:ind w:left="567" w:hanging="567"/>
              <w:rPr>
                <w:sz w:val="20"/>
              </w:rPr>
            </w:pPr>
            <w:proofErr w:type="spellStart"/>
            <w:r w:rsidRPr="00F562D5">
              <w:rPr>
                <w:sz w:val="20"/>
              </w:rPr>
              <w:t>Beacon</w:t>
            </w:r>
            <w:proofErr w:type="spellEnd"/>
            <w:r w:rsidRPr="00F562D5">
              <w:rPr>
                <w:sz w:val="20"/>
              </w:rPr>
              <w:t xml:space="preserve">, </w:t>
            </w:r>
            <w:proofErr w:type="spellStart"/>
            <w:r w:rsidRPr="00F562D5">
              <w:rPr>
                <w:sz w:val="20"/>
              </w:rPr>
              <w:t>Safe</w:t>
            </w:r>
            <w:proofErr w:type="spellEnd"/>
            <w:r w:rsidRPr="00F562D5">
              <w:rPr>
                <w:sz w:val="20"/>
              </w:rPr>
              <w:t xml:space="preserve"> water</w:t>
            </w:r>
          </w:p>
        </w:tc>
      </w:tr>
      <w:tr w:rsidR="00E66B43" w:rsidRPr="00F562D5" w14:paraId="4954B379" w14:textId="77777777" w:rsidTr="008F3B73">
        <w:trPr>
          <w:jc w:val="center"/>
          <w:trPrChange w:id="99" w:author="Arroyo, Jorge CIV" w:date="2018-08-27T12:24:00Z">
            <w:trPr>
              <w:jc w:val="center"/>
            </w:trPr>
          </w:trPrChange>
        </w:trPr>
        <w:tc>
          <w:tcPr>
            <w:tcW w:w="2003" w:type="dxa"/>
            <w:tcPrChange w:id="100" w:author="Arroyo, Jorge CIV" w:date="2018-08-27T12:24:00Z">
              <w:tcPr>
                <w:tcW w:w="2003" w:type="dxa"/>
              </w:tcPr>
            </w:tcPrChange>
          </w:tcPr>
          <w:p w14:paraId="4B04014D" w14:textId="77777777" w:rsidR="00E66B43" w:rsidRPr="00F562D5" w:rsidRDefault="00E66B43" w:rsidP="00F562D5">
            <w:pPr>
              <w:pStyle w:val="Tabletext"/>
              <w:rPr>
                <w:sz w:val="20"/>
              </w:rPr>
            </w:pPr>
          </w:p>
        </w:tc>
        <w:tc>
          <w:tcPr>
            <w:tcW w:w="1323" w:type="dxa"/>
            <w:tcPrChange w:id="101" w:author="Arroyo, Jorge CIV" w:date="2018-08-27T12:24:00Z">
              <w:tcPr>
                <w:tcW w:w="1323" w:type="dxa"/>
              </w:tcPr>
            </w:tcPrChange>
          </w:tcPr>
          <w:p w14:paraId="73B2D497" w14:textId="77777777" w:rsidR="00E66B43" w:rsidRPr="00F562D5" w:rsidRDefault="00E66B43" w:rsidP="00F562D5">
            <w:pPr>
              <w:pStyle w:val="Tabletext"/>
              <w:keepLines/>
              <w:tabs>
                <w:tab w:val="left" w:leader="dot" w:pos="7938"/>
                <w:tab w:val="center" w:pos="9526"/>
              </w:tabs>
              <w:ind w:left="567" w:hanging="567"/>
              <w:jc w:val="center"/>
              <w:rPr>
                <w:sz w:val="20"/>
              </w:rPr>
            </w:pPr>
            <w:r w:rsidRPr="00F562D5">
              <w:rPr>
                <w:sz w:val="20"/>
              </w:rPr>
              <w:t>19</w:t>
            </w:r>
          </w:p>
        </w:tc>
        <w:tc>
          <w:tcPr>
            <w:tcW w:w="6313" w:type="dxa"/>
            <w:tcPrChange w:id="102" w:author="Arroyo, Jorge CIV" w:date="2018-08-27T12:24:00Z">
              <w:tcPr>
                <w:tcW w:w="6313" w:type="dxa"/>
              </w:tcPr>
            </w:tcPrChange>
          </w:tcPr>
          <w:p w14:paraId="2E929B18" w14:textId="77777777" w:rsidR="00E66B43" w:rsidRPr="00F562D5" w:rsidRDefault="00E66B43" w:rsidP="00F562D5">
            <w:pPr>
              <w:pStyle w:val="Tabletext"/>
              <w:keepLines/>
              <w:tabs>
                <w:tab w:val="left" w:leader="dot" w:pos="7938"/>
                <w:tab w:val="center" w:pos="9526"/>
              </w:tabs>
              <w:ind w:left="567" w:hanging="567"/>
              <w:rPr>
                <w:sz w:val="20"/>
              </w:rPr>
            </w:pPr>
            <w:proofErr w:type="spellStart"/>
            <w:r w:rsidRPr="00F562D5">
              <w:rPr>
                <w:sz w:val="20"/>
              </w:rPr>
              <w:t>Beacon</w:t>
            </w:r>
            <w:proofErr w:type="spellEnd"/>
            <w:r w:rsidRPr="00F562D5">
              <w:rPr>
                <w:sz w:val="20"/>
              </w:rPr>
              <w:t xml:space="preserve">, </w:t>
            </w:r>
            <w:proofErr w:type="spellStart"/>
            <w:r w:rsidRPr="00F562D5">
              <w:rPr>
                <w:sz w:val="20"/>
              </w:rPr>
              <w:t>Special</w:t>
            </w:r>
            <w:proofErr w:type="spellEnd"/>
            <w:r w:rsidRPr="00F562D5">
              <w:rPr>
                <w:sz w:val="20"/>
              </w:rPr>
              <w:t xml:space="preserve"> mark</w:t>
            </w:r>
          </w:p>
        </w:tc>
      </w:tr>
      <w:tr w:rsidR="00E66B43" w:rsidRPr="00F562D5" w14:paraId="1BA8B413" w14:textId="77777777" w:rsidTr="008F3B73">
        <w:trPr>
          <w:jc w:val="center"/>
          <w:trPrChange w:id="103" w:author="Arroyo, Jorge CIV" w:date="2018-08-27T12:24:00Z">
            <w:trPr>
              <w:jc w:val="center"/>
            </w:trPr>
          </w:trPrChange>
        </w:trPr>
        <w:tc>
          <w:tcPr>
            <w:tcW w:w="2003" w:type="dxa"/>
            <w:tcPrChange w:id="104" w:author="Arroyo, Jorge CIV" w:date="2018-08-27T12:24:00Z">
              <w:tcPr>
                <w:tcW w:w="2003" w:type="dxa"/>
              </w:tcPr>
            </w:tcPrChange>
          </w:tcPr>
          <w:p w14:paraId="5175F4EF" w14:textId="77777777" w:rsidR="00E66B43" w:rsidRPr="00F562D5" w:rsidRDefault="00E66B43" w:rsidP="00F562D5">
            <w:pPr>
              <w:pStyle w:val="Tabletext"/>
              <w:keepLines/>
              <w:tabs>
                <w:tab w:val="left" w:leader="dot" w:pos="7938"/>
                <w:tab w:val="center" w:pos="9526"/>
              </w:tabs>
              <w:ind w:left="567" w:hanging="567"/>
              <w:rPr>
                <w:sz w:val="20"/>
              </w:rPr>
            </w:pPr>
            <w:proofErr w:type="spellStart"/>
            <w:r w:rsidRPr="00F562D5">
              <w:rPr>
                <w:sz w:val="20"/>
              </w:rPr>
              <w:t>Floating</w:t>
            </w:r>
            <w:proofErr w:type="spellEnd"/>
            <w:r w:rsidRPr="00F562D5">
              <w:rPr>
                <w:sz w:val="20"/>
              </w:rPr>
              <w:t xml:space="preserve"> AtoN</w:t>
            </w:r>
          </w:p>
        </w:tc>
        <w:tc>
          <w:tcPr>
            <w:tcW w:w="1323" w:type="dxa"/>
            <w:tcPrChange w:id="105" w:author="Arroyo, Jorge CIV" w:date="2018-08-27T12:24:00Z">
              <w:tcPr>
                <w:tcW w:w="1323" w:type="dxa"/>
              </w:tcPr>
            </w:tcPrChange>
          </w:tcPr>
          <w:p w14:paraId="354255B5" w14:textId="77777777" w:rsidR="00E66B43" w:rsidRPr="00F562D5" w:rsidRDefault="00E66B43" w:rsidP="00F562D5">
            <w:pPr>
              <w:pStyle w:val="Tabletext"/>
              <w:keepLines/>
              <w:tabs>
                <w:tab w:val="left" w:leader="dot" w:pos="7938"/>
                <w:tab w:val="center" w:pos="9526"/>
              </w:tabs>
              <w:ind w:left="567" w:hanging="567"/>
              <w:jc w:val="center"/>
              <w:rPr>
                <w:sz w:val="20"/>
              </w:rPr>
            </w:pPr>
            <w:r w:rsidRPr="00F562D5">
              <w:rPr>
                <w:sz w:val="20"/>
              </w:rPr>
              <w:t>20</w:t>
            </w:r>
          </w:p>
        </w:tc>
        <w:tc>
          <w:tcPr>
            <w:tcW w:w="6313" w:type="dxa"/>
            <w:tcPrChange w:id="106" w:author="Arroyo, Jorge CIV" w:date="2018-08-27T12:24:00Z">
              <w:tcPr>
                <w:tcW w:w="6313" w:type="dxa"/>
              </w:tcPr>
            </w:tcPrChange>
          </w:tcPr>
          <w:p w14:paraId="4CDED546" w14:textId="77777777" w:rsidR="00E66B43" w:rsidRPr="00F562D5" w:rsidRDefault="00E66B43" w:rsidP="00F562D5">
            <w:pPr>
              <w:pStyle w:val="Tabletext"/>
              <w:keepLines/>
              <w:tabs>
                <w:tab w:val="left" w:leader="dot" w:pos="7938"/>
                <w:tab w:val="center" w:pos="9526"/>
              </w:tabs>
              <w:ind w:left="567" w:hanging="567"/>
              <w:rPr>
                <w:sz w:val="20"/>
              </w:rPr>
            </w:pPr>
            <w:r w:rsidRPr="00F562D5">
              <w:rPr>
                <w:sz w:val="20"/>
              </w:rPr>
              <w:t>Cardinal Mark N</w:t>
            </w:r>
          </w:p>
        </w:tc>
      </w:tr>
      <w:tr w:rsidR="00E66B43" w:rsidRPr="00F562D5" w14:paraId="4727655E" w14:textId="77777777" w:rsidTr="008F3B73">
        <w:trPr>
          <w:jc w:val="center"/>
          <w:trPrChange w:id="107" w:author="Arroyo, Jorge CIV" w:date="2018-08-27T12:24:00Z">
            <w:trPr>
              <w:jc w:val="center"/>
            </w:trPr>
          </w:trPrChange>
        </w:trPr>
        <w:tc>
          <w:tcPr>
            <w:tcW w:w="2003" w:type="dxa"/>
            <w:tcPrChange w:id="108" w:author="Arroyo, Jorge CIV" w:date="2018-08-27T12:24:00Z">
              <w:tcPr>
                <w:tcW w:w="2003" w:type="dxa"/>
              </w:tcPr>
            </w:tcPrChange>
          </w:tcPr>
          <w:p w14:paraId="321107FB" w14:textId="77777777" w:rsidR="00E66B43" w:rsidRPr="00F562D5" w:rsidRDefault="00E66B43" w:rsidP="00F562D5">
            <w:pPr>
              <w:pStyle w:val="Tabletext"/>
              <w:rPr>
                <w:sz w:val="20"/>
              </w:rPr>
            </w:pPr>
          </w:p>
        </w:tc>
        <w:tc>
          <w:tcPr>
            <w:tcW w:w="1323" w:type="dxa"/>
            <w:tcPrChange w:id="109" w:author="Arroyo, Jorge CIV" w:date="2018-08-27T12:24:00Z">
              <w:tcPr>
                <w:tcW w:w="1323" w:type="dxa"/>
              </w:tcPr>
            </w:tcPrChange>
          </w:tcPr>
          <w:p w14:paraId="526C022C" w14:textId="77777777" w:rsidR="00E66B43" w:rsidRPr="00F562D5" w:rsidRDefault="00E66B43" w:rsidP="00F562D5">
            <w:pPr>
              <w:pStyle w:val="Tabletext"/>
              <w:keepLines/>
              <w:tabs>
                <w:tab w:val="left" w:leader="dot" w:pos="7938"/>
                <w:tab w:val="center" w:pos="9526"/>
              </w:tabs>
              <w:ind w:left="567" w:hanging="567"/>
              <w:jc w:val="center"/>
              <w:rPr>
                <w:sz w:val="20"/>
              </w:rPr>
            </w:pPr>
            <w:r w:rsidRPr="00F562D5">
              <w:rPr>
                <w:sz w:val="20"/>
              </w:rPr>
              <w:t>21</w:t>
            </w:r>
          </w:p>
        </w:tc>
        <w:tc>
          <w:tcPr>
            <w:tcW w:w="6313" w:type="dxa"/>
            <w:tcPrChange w:id="110" w:author="Arroyo, Jorge CIV" w:date="2018-08-27T12:24:00Z">
              <w:tcPr>
                <w:tcW w:w="6313" w:type="dxa"/>
              </w:tcPr>
            </w:tcPrChange>
          </w:tcPr>
          <w:p w14:paraId="149C3199" w14:textId="77777777" w:rsidR="00E66B43" w:rsidRPr="00F562D5" w:rsidRDefault="00E66B43" w:rsidP="00F562D5">
            <w:pPr>
              <w:pStyle w:val="Tabletext"/>
              <w:keepLines/>
              <w:tabs>
                <w:tab w:val="left" w:leader="dot" w:pos="7938"/>
                <w:tab w:val="center" w:pos="9526"/>
              </w:tabs>
              <w:ind w:left="567" w:hanging="567"/>
              <w:rPr>
                <w:sz w:val="20"/>
              </w:rPr>
            </w:pPr>
            <w:r w:rsidRPr="00F562D5">
              <w:rPr>
                <w:sz w:val="20"/>
              </w:rPr>
              <w:t>Cardinal Mark E</w:t>
            </w:r>
          </w:p>
        </w:tc>
      </w:tr>
      <w:tr w:rsidR="00E66B43" w:rsidRPr="00F562D5" w14:paraId="454B9B24" w14:textId="77777777" w:rsidTr="008F3B73">
        <w:trPr>
          <w:jc w:val="center"/>
          <w:trPrChange w:id="111" w:author="Arroyo, Jorge CIV" w:date="2018-08-27T12:24:00Z">
            <w:trPr>
              <w:jc w:val="center"/>
            </w:trPr>
          </w:trPrChange>
        </w:trPr>
        <w:tc>
          <w:tcPr>
            <w:tcW w:w="2003" w:type="dxa"/>
            <w:tcPrChange w:id="112" w:author="Arroyo, Jorge CIV" w:date="2018-08-27T12:24:00Z">
              <w:tcPr>
                <w:tcW w:w="2003" w:type="dxa"/>
              </w:tcPr>
            </w:tcPrChange>
          </w:tcPr>
          <w:p w14:paraId="4D68961F" w14:textId="77777777" w:rsidR="00E66B43" w:rsidRPr="00F562D5" w:rsidRDefault="00E66B43" w:rsidP="00F562D5">
            <w:pPr>
              <w:pStyle w:val="Tabletext"/>
              <w:rPr>
                <w:sz w:val="20"/>
              </w:rPr>
            </w:pPr>
          </w:p>
        </w:tc>
        <w:tc>
          <w:tcPr>
            <w:tcW w:w="1323" w:type="dxa"/>
            <w:tcPrChange w:id="113" w:author="Arroyo, Jorge CIV" w:date="2018-08-27T12:24:00Z">
              <w:tcPr>
                <w:tcW w:w="1323" w:type="dxa"/>
              </w:tcPr>
            </w:tcPrChange>
          </w:tcPr>
          <w:p w14:paraId="40540E56" w14:textId="77777777" w:rsidR="00E66B43" w:rsidRPr="00F562D5" w:rsidRDefault="00E66B43" w:rsidP="00F562D5">
            <w:pPr>
              <w:pStyle w:val="Tabletext"/>
              <w:keepLines/>
              <w:tabs>
                <w:tab w:val="left" w:leader="dot" w:pos="7938"/>
                <w:tab w:val="center" w:pos="9526"/>
              </w:tabs>
              <w:ind w:left="567" w:hanging="567"/>
              <w:jc w:val="center"/>
              <w:rPr>
                <w:sz w:val="20"/>
              </w:rPr>
            </w:pPr>
            <w:r w:rsidRPr="00F562D5">
              <w:rPr>
                <w:sz w:val="20"/>
              </w:rPr>
              <w:t>22</w:t>
            </w:r>
          </w:p>
        </w:tc>
        <w:tc>
          <w:tcPr>
            <w:tcW w:w="6313" w:type="dxa"/>
            <w:tcPrChange w:id="114" w:author="Arroyo, Jorge CIV" w:date="2018-08-27T12:24:00Z">
              <w:tcPr>
                <w:tcW w:w="6313" w:type="dxa"/>
              </w:tcPr>
            </w:tcPrChange>
          </w:tcPr>
          <w:p w14:paraId="73B6C25F" w14:textId="77777777" w:rsidR="00E66B43" w:rsidRPr="00F562D5" w:rsidRDefault="00E66B43" w:rsidP="00F562D5">
            <w:pPr>
              <w:pStyle w:val="Tabletext"/>
              <w:keepLines/>
              <w:tabs>
                <w:tab w:val="left" w:leader="dot" w:pos="7938"/>
                <w:tab w:val="center" w:pos="9526"/>
              </w:tabs>
              <w:ind w:left="567" w:hanging="567"/>
              <w:rPr>
                <w:sz w:val="20"/>
              </w:rPr>
            </w:pPr>
            <w:r w:rsidRPr="00F562D5">
              <w:rPr>
                <w:sz w:val="20"/>
              </w:rPr>
              <w:t>Cardinal Mark S</w:t>
            </w:r>
          </w:p>
        </w:tc>
      </w:tr>
      <w:tr w:rsidR="00E66B43" w:rsidRPr="00F562D5" w14:paraId="001EDF03" w14:textId="77777777" w:rsidTr="008F3B73">
        <w:trPr>
          <w:jc w:val="center"/>
          <w:trPrChange w:id="115" w:author="Arroyo, Jorge CIV" w:date="2018-08-27T12:24:00Z">
            <w:trPr>
              <w:jc w:val="center"/>
            </w:trPr>
          </w:trPrChange>
        </w:trPr>
        <w:tc>
          <w:tcPr>
            <w:tcW w:w="2003" w:type="dxa"/>
            <w:tcPrChange w:id="116" w:author="Arroyo, Jorge CIV" w:date="2018-08-27T12:24:00Z">
              <w:tcPr>
                <w:tcW w:w="2003" w:type="dxa"/>
              </w:tcPr>
            </w:tcPrChange>
          </w:tcPr>
          <w:p w14:paraId="008B8BD3" w14:textId="77777777" w:rsidR="00E66B43" w:rsidRPr="00F562D5" w:rsidRDefault="00E66B43" w:rsidP="00F562D5">
            <w:pPr>
              <w:pStyle w:val="Tabletext"/>
              <w:rPr>
                <w:sz w:val="20"/>
              </w:rPr>
            </w:pPr>
          </w:p>
        </w:tc>
        <w:tc>
          <w:tcPr>
            <w:tcW w:w="1323" w:type="dxa"/>
            <w:tcPrChange w:id="117" w:author="Arroyo, Jorge CIV" w:date="2018-08-27T12:24:00Z">
              <w:tcPr>
                <w:tcW w:w="1323" w:type="dxa"/>
              </w:tcPr>
            </w:tcPrChange>
          </w:tcPr>
          <w:p w14:paraId="047FC5AB" w14:textId="77777777" w:rsidR="00E66B43" w:rsidRPr="00F562D5" w:rsidRDefault="00E66B43" w:rsidP="00F562D5">
            <w:pPr>
              <w:pStyle w:val="Tabletext"/>
              <w:keepLines/>
              <w:tabs>
                <w:tab w:val="left" w:leader="dot" w:pos="7938"/>
                <w:tab w:val="center" w:pos="9526"/>
              </w:tabs>
              <w:ind w:left="567" w:hanging="567"/>
              <w:jc w:val="center"/>
              <w:rPr>
                <w:sz w:val="20"/>
              </w:rPr>
            </w:pPr>
            <w:r w:rsidRPr="00F562D5">
              <w:rPr>
                <w:sz w:val="20"/>
              </w:rPr>
              <w:t>23</w:t>
            </w:r>
          </w:p>
        </w:tc>
        <w:tc>
          <w:tcPr>
            <w:tcW w:w="6313" w:type="dxa"/>
            <w:tcPrChange w:id="118" w:author="Arroyo, Jorge CIV" w:date="2018-08-27T12:24:00Z">
              <w:tcPr>
                <w:tcW w:w="6313" w:type="dxa"/>
              </w:tcPr>
            </w:tcPrChange>
          </w:tcPr>
          <w:p w14:paraId="34CEE473" w14:textId="77777777" w:rsidR="00E66B43" w:rsidRPr="00F562D5" w:rsidRDefault="00E66B43" w:rsidP="00F562D5">
            <w:pPr>
              <w:pStyle w:val="Tabletext"/>
              <w:keepLines/>
              <w:tabs>
                <w:tab w:val="left" w:leader="dot" w:pos="7938"/>
                <w:tab w:val="center" w:pos="9526"/>
              </w:tabs>
              <w:ind w:left="567" w:hanging="567"/>
              <w:rPr>
                <w:sz w:val="20"/>
              </w:rPr>
            </w:pPr>
            <w:r w:rsidRPr="00F562D5">
              <w:rPr>
                <w:sz w:val="20"/>
              </w:rPr>
              <w:t>Cardinal Mark W</w:t>
            </w:r>
          </w:p>
        </w:tc>
      </w:tr>
      <w:tr w:rsidR="00E66B43" w:rsidRPr="00F562D5" w14:paraId="6B86AAB6" w14:textId="77777777" w:rsidTr="008F3B73">
        <w:trPr>
          <w:jc w:val="center"/>
          <w:trPrChange w:id="119" w:author="Arroyo, Jorge CIV" w:date="2018-08-27T12:24:00Z">
            <w:trPr>
              <w:jc w:val="center"/>
            </w:trPr>
          </w:trPrChange>
        </w:trPr>
        <w:tc>
          <w:tcPr>
            <w:tcW w:w="2003" w:type="dxa"/>
            <w:tcPrChange w:id="120" w:author="Arroyo, Jorge CIV" w:date="2018-08-27T12:24:00Z">
              <w:tcPr>
                <w:tcW w:w="2003" w:type="dxa"/>
              </w:tcPr>
            </w:tcPrChange>
          </w:tcPr>
          <w:p w14:paraId="3B5E385D" w14:textId="77777777" w:rsidR="00E66B43" w:rsidRPr="00F562D5" w:rsidRDefault="00E66B43" w:rsidP="00F562D5">
            <w:pPr>
              <w:pStyle w:val="Tabletext"/>
              <w:rPr>
                <w:sz w:val="20"/>
              </w:rPr>
            </w:pPr>
          </w:p>
        </w:tc>
        <w:tc>
          <w:tcPr>
            <w:tcW w:w="1323" w:type="dxa"/>
            <w:tcPrChange w:id="121" w:author="Arroyo, Jorge CIV" w:date="2018-08-27T12:24:00Z">
              <w:tcPr>
                <w:tcW w:w="1323" w:type="dxa"/>
              </w:tcPr>
            </w:tcPrChange>
          </w:tcPr>
          <w:p w14:paraId="28A527CF" w14:textId="77777777" w:rsidR="00E66B43" w:rsidRPr="00F562D5" w:rsidRDefault="00E66B43" w:rsidP="00F562D5">
            <w:pPr>
              <w:pStyle w:val="Tabletext"/>
              <w:keepLines/>
              <w:tabs>
                <w:tab w:val="left" w:leader="dot" w:pos="7938"/>
                <w:tab w:val="center" w:pos="9526"/>
              </w:tabs>
              <w:ind w:left="567" w:hanging="567"/>
              <w:jc w:val="center"/>
              <w:rPr>
                <w:sz w:val="20"/>
              </w:rPr>
            </w:pPr>
            <w:r w:rsidRPr="00F562D5">
              <w:rPr>
                <w:sz w:val="20"/>
              </w:rPr>
              <w:t>24</w:t>
            </w:r>
          </w:p>
        </w:tc>
        <w:tc>
          <w:tcPr>
            <w:tcW w:w="6313" w:type="dxa"/>
            <w:tcPrChange w:id="122" w:author="Arroyo, Jorge CIV" w:date="2018-08-27T12:24:00Z">
              <w:tcPr>
                <w:tcW w:w="6313" w:type="dxa"/>
              </w:tcPr>
            </w:tcPrChange>
          </w:tcPr>
          <w:p w14:paraId="62F4FC79" w14:textId="77777777" w:rsidR="00E66B43" w:rsidRPr="00F562D5" w:rsidRDefault="00E66B43" w:rsidP="00F562D5">
            <w:pPr>
              <w:pStyle w:val="Tabletext"/>
              <w:keepLines/>
              <w:tabs>
                <w:tab w:val="left" w:leader="dot" w:pos="7938"/>
                <w:tab w:val="center" w:pos="9526"/>
              </w:tabs>
              <w:ind w:left="567" w:hanging="567"/>
              <w:rPr>
                <w:sz w:val="20"/>
              </w:rPr>
            </w:pPr>
            <w:r w:rsidRPr="00F562D5">
              <w:rPr>
                <w:sz w:val="20"/>
              </w:rPr>
              <w:t>Port hand Mark</w:t>
            </w:r>
          </w:p>
        </w:tc>
      </w:tr>
      <w:tr w:rsidR="00E66B43" w:rsidRPr="00F562D5" w14:paraId="1A144A33" w14:textId="77777777" w:rsidTr="008F3B73">
        <w:trPr>
          <w:jc w:val="center"/>
          <w:trPrChange w:id="123" w:author="Arroyo, Jorge CIV" w:date="2018-08-27T12:24:00Z">
            <w:trPr>
              <w:jc w:val="center"/>
            </w:trPr>
          </w:trPrChange>
        </w:trPr>
        <w:tc>
          <w:tcPr>
            <w:tcW w:w="2003" w:type="dxa"/>
            <w:tcPrChange w:id="124" w:author="Arroyo, Jorge CIV" w:date="2018-08-27T12:24:00Z">
              <w:tcPr>
                <w:tcW w:w="2003" w:type="dxa"/>
              </w:tcPr>
            </w:tcPrChange>
          </w:tcPr>
          <w:p w14:paraId="284FF284" w14:textId="77777777" w:rsidR="00E66B43" w:rsidRPr="00F562D5" w:rsidRDefault="00E66B43" w:rsidP="00F562D5">
            <w:pPr>
              <w:pStyle w:val="Tabletext"/>
              <w:rPr>
                <w:sz w:val="20"/>
              </w:rPr>
            </w:pPr>
          </w:p>
        </w:tc>
        <w:tc>
          <w:tcPr>
            <w:tcW w:w="1323" w:type="dxa"/>
            <w:tcPrChange w:id="125" w:author="Arroyo, Jorge CIV" w:date="2018-08-27T12:24:00Z">
              <w:tcPr>
                <w:tcW w:w="1323" w:type="dxa"/>
              </w:tcPr>
            </w:tcPrChange>
          </w:tcPr>
          <w:p w14:paraId="1E178919" w14:textId="77777777" w:rsidR="00E66B43" w:rsidRPr="00F562D5" w:rsidRDefault="00E66B43" w:rsidP="00F562D5">
            <w:pPr>
              <w:pStyle w:val="Tabletext"/>
              <w:keepLines/>
              <w:tabs>
                <w:tab w:val="left" w:leader="dot" w:pos="7938"/>
                <w:tab w:val="center" w:pos="9526"/>
              </w:tabs>
              <w:ind w:left="567" w:hanging="567"/>
              <w:jc w:val="center"/>
              <w:rPr>
                <w:sz w:val="20"/>
              </w:rPr>
            </w:pPr>
            <w:r w:rsidRPr="00F562D5">
              <w:rPr>
                <w:sz w:val="20"/>
              </w:rPr>
              <w:t>25</w:t>
            </w:r>
          </w:p>
        </w:tc>
        <w:tc>
          <w:tcPr>
            <w:tcW w:w="6313" w:type="dxa"/>
            <w:tcPrChange w:id="126" w:author="Arroyo, Jorge CIV" w:date="2018-08-27T12:24:00Z">
              <w:tcPr>
                <w:tcW w:w="6313" w:type="dxa"/>
              </w:tcPr>
            </w:tcPrChange>
          </w:tcPr>
          <w:p w14:paraId="07F34114" w14:textId="77777777" w:rsidR="00E66B43" w:rsidRPr="00F562D5" w:rsidRDefault="00E66B43" w:rsidP="00F562D5">
            <w:pPr>
              <w:pStyle w:val="Tabletext"/>
              <w:keepLines/>
              <w:tabs>
                <w:tab w:val="left" w:leader="dot" w:pos="7938"/>
                <w:tab w:val="center" w:pos="9526"/>
              </w:tabs>
              <w:ind w:left="567" w:hanging="567"/>
              <w:rPr>
                <w:sz w:val="20"/>
              </w:rPr>
            </w:pPr>
            <w:proofErr w:type="spellStart"/>
            <w:r w:rsidRPr="00F562D5">
              <w:rPr>
                <w:sz w:val="20"/>
              </w:rPr>
              <w:t>Starboard</w:t>
            </w:r>
            <w:proofErr w:type="spellEnd"/>
            <w:r w:rsidRPr="00F562D5">
              <w:rPr>
                <w:sz w:val="20"/>
              </w:rPr>
              <w:t xml:space="preserve"> hand Mark</w:t>
            </w:r>
          </w:p>
        </w:tc>
      </w:tr>
      <w:tr w:rsidR="00E66B43" w:rsidRPr="00F562D5" w14:paraId="53409982" w14:textId="77777777" w:rsidTr="008F3B73">
        <w:trPr>
          <w:jc w:val="center"/>
          <w:trPrChange w:id="127" w:author="Arroyo, Jorge CIV" w:date="2018-08-27T12:24:00Z">
            <w:trPr>
              <w:jc w:val="center"/>
            </w:trPr>
          </w:trPrChange>
        </w:trPr>
        <w:tc>
          <w:tcPr>
            <w:tcW w:w="2003" w:type="dxa"/>
            <w:tcPrChange w:id="128" w:author="Arroyo, Jorge CIV" w:date="2018-08-27T12:24:00Z">
              <w:tcPr>
                <w:tcW w:w="2003" w:type="dxa"/>
              </w:tcPr>
            </w:tcPrChange>
          </w:tcPr>
          <w:p w14:paraId="176F4745" w14:textId="77777777" w:rsidR="00E66B43" w:rsidRPr="00F562D5" w:rsidRDefault="00E66B43" w:rsidP="00F562D5">
            <w:pPr>
              <w:pStyle w:val="Tabletext"/>
              <w:rPr>
                <w:sz w:val="20"/>
              </w:rPr>
            </w:pPr>
          </w:p>
        </w:tc>
        <w:tc>
          <w:tcPr>
            <w:tcW w:w="1323" w:type="dxa"/>
            <w:tcPrChange w:id="129" w:author="Arroyo, Jorge CIV" w:date="2018-08-27T12:24:00Z">
              <w:tcPr>
                <w:tcW w:w="1323" w:type="dxa"/>
              </w:tcPr>
            </w:tcPrChange>
          </w:tcPr>
          <w:p w14:paraId="230DD326" w14:textId="77777777" w:rsidR="00E66B43" w:rsidRPr="00F562D5" w:rsidRDefault="00E66B43" w:rsidP="00F562D5">
            <w:pPr>
              <w:pStyle w:val="Tabletext"/>
              <w:keepLines/>
              <w:tabs>
                <w:tab w:val="left" w:leader="dot" w:pos="7938"/>
                <w:tab w:val="center" w:pos="9526"/>
              </w:tabs>
              <w:ind w:left="567" w:hanging="567"/>
              <w:jc w:val="center"/>
              <w:rPr>
                <w:sz w:val="20"/>
              </w:rPr>
            </w:pPr>
            <w:r w:rsidRPr="00F562D5">
              <w:rPr>
                <w:sz w:val="20"/>
              </w:rPr>
              <w:t>26</w:t>
            </w:r>
          </w:p>
        </w:tc>
        <w:tc>
          <w:tcPr>
            <w:tcW w:w="6313" w:type="dxa"/>
            <w:tcPrChange w:id="130" w:author="Arroyo, Jorge CIV" w:date="2018-08-27T12:24:00Z">
              <w:tcPr>
                <w:tcW w:w="6313" w:type="dxa"/>
              </w:tcPr>
            </w:tcPrChange>
          </w:tcPr>
          <w:p w14:paraId="646A0B4E" w14:textId="77777777" w:rsidR="00E66B43" w:rsidRPr="00F562D5" w:rsidRDefault="00E66B43" w:rsidP="00F562D5">
            <w:pPr>
              <w:pStyle w:val="Tabletext"/>
              <w:keepLines/>
              <w:tabs>
                <w:tab w:val="left" w:leader="dot" w:pos="7938"/>
                <w:tab w:val="center" w:pos="9526"/>
              </w:tabs>
              <w:ind w:left="567" w:hanging="567"/>
              <w:rPr>
                <w:sz w:val="20"/>
              </w:rPr>
            </w:pPr>
            <w:proofErr w:type="spellStart"/>
            <w:r w:rsidRPr="00F562D5">
              <w:rPr>
                <w:sz w:val="20"/>
              </w:rPr>
              <w:t>Preferred</w:t>
            </w:r>
            <w:proofErr w:type="spellEnd"/>
            <w:r w:rsidRPr="00F562D5">
              <w:rPr>
                <w:sz w:val="20"/>
              </w:rPr>
              <w:t xml:space="preserve"> Channel Port hand</w:t>
            </w:r>
          </w:p>
        </w:tc>
      </w:tr>
      <w:tr w:rsidR="00E66B43" w:rsidRPr="00F562D5" w14:paraId="284FADD3" w14:textId="77777777" w:rsidTr="008F3B73">
        <w:trPr>
          <w:jc w:val="center"/>
          <w:trPrChange w:id="131" w:author="Arroyo, Jorge CIV" w:date="2018-08-27T12:24:00Z">
            <w:trPr>
              <w:jc w:val="center"/>
            </w:trPr>
          </w:trPrChange>
        </w:trPr>
        <w:tc>
          <w:tcPr>
            <w:tcW w:w="2003" w:type="dxa"/>
            <w:tcPrChange w:id="132" w:author="Arroyo, Jorge CIV" w:date="2018-08-27T12:24:00Z">
              <w:tcPr>
                <w:tcW w:w="2003" w:type="dxa"/>
              </w:tcPr>
            </w:tcPrChange>
          </w:tcPr>
          <w:p w14:paraId="704DF8D3" w14:textId="77777777" w:rsidR="00E66B43" w:rsidRPr="00F562D5" w:rsidRDefault="00E66B43" w:rsidP="00F562D5">
            <w:pPr>
              <w:pStyle w:val="Tabletext"/>
              <w:rPr>
                <w:sz w:val="20"/>
              </w:rPr>
            </w:pPr>
          </w:p>
        </w:tc>
        <w:tc>
          <w:tcPr>
            <w:tcW w:w="1323" w:type="dxa"/>
            <w:tcPrChange w:id="133" w:author="Arroyo, Jorge CIV" w:date="2018-08-27T12:24:00Z">
              <w:tcPr>
                <w:tcW w:w="1323" w:type="dxa"/>
              </w:tcPr>
            </w:tcPrChange>
          </w:tcPr>
          <w:p w14:paraId="7A4FA65E" w14:textId="77777777" w:rsidR="00E66B43" w:rsidRPr="00F562D5" w:rsidRDefault="00E66B43" w:rsidP="00F562D5">
            <w:pPr>
              <w:pStyle w:val="Tabletext"/>
              <w:keepLines/>
              <w:tabs>
                <w:tab w:val="left" w:leader="dot" w:pos="7938"/>
                <w:tab w:val="center" w:pos="9526"/>
              </w:tabs>
              <w:ind w:left="567" w:hanging="567"/>
              <w:jc w:val="center"/>
              <w:rPr>
                <w:sz w:val="20"/>
              </w:rPr>
            </w:pPr>
            <w:r w:rsidRPr="00F562D5">
              <w:rPr>
                <w:sz w:val="20"/>
              </w:rPr>
              <w:t>27</w:t>
            </w:r>
          </w:p>
        </w:tc>
        <w:tc>
          <w:tcPr>
            <w:tcW w:w="6313" w:type="dxa"/>
            <w:tcPrChange w:id="134" w:author="Arroyo, Jorge CIV" w:date="2018-08-27T12:24:00Z">
              <w:tcPr>
                <w:tcW w:w="6313" w:type="dxa"/>
              </w:tcPr>
            </w:tcPrChange>
          </w:tcPr>
          <w:p w14:paraId="5CAE5DC1" w14:textId="77777777" w:rsidR="00E66B43" w:rsidRPr="00F562D5" w:rsidRDefault="00E66B43" w:rsidP="00F562D5">
            <w:pPr>
              <w:pStyle w:val="Tabletext"/>
              <w:keepLines/>
              <w:tabs>
                <w:tab w:val="left" w:leader="dot" w:pos="7938"/>
                <w:tab w:val="center" w:pos="9526"/>
              </w:tabs>
              <w:ind w:left="567" w:hanging="567"/>
              <w:rPr>
                <w:sz w:val="20"/>
              </w:rPr>
            </w:pPr>
            <w:proofErr w:type="spellStart"/>
            <w:r w:rsidRPr="00F562D5">
              <w:rPr>
                <w:sz w:val="20"/>
              </w:rPr>
              <w:t>Preferred</w:t>
            </w:r>
            <w:proofErr w:type="spellEnd"/>
            <w:r w:rsidRPr="00F562D5">
              <w:rPr>
                <w:sz w:val="20"/>
              </w:rPr>
              <w:t xml:space="preserve"> Channel </w:t>
            </w:r>
            <w:proofErr w:type="spellStart"/>
            <w:r w:rsidRPr="00F562D5">
              <w:rPr>
                <w:sz w:val="20"/>
              </w:rPr>
              <w:t>Starboard</w:t>
            </w:r>
            <w:proofErr w:type="spellEnd"/>
            <w:r w:rsidRPr="00F562D5">
              <w:rPr>
                <w:sz w:val="20"/>
              </w:rPr>
              <w:t xml:space="preserve"> hand</w:t>
            </w:r>
          </w:p>
        </w:tc>
      </w:tr>
      <w:tr w:rsidR="00E66B43" w:rsidRPr="00F562D5" w14:paraId="6F26CBED" w14:textId="77777777" w:rsidTr="008F3B73">
        <w:trPr>
          <w:jc w:val="center"/>
          <w:trPrChange w:id="135" w:author="Arroyo, Jorge CIV" w:date="2018-08-27T12:24:00Z">
            <w:trPr>
              <w:jc w:val="center"/>
            </w:trPr>
          </w:trPrChange>
        </w:trPr>
        <w:tc>
          <w:tcPr>
            <w:tcW w:w="2003" w:type="dxa"/>
            <w:tcPrChange w:id="136" w:author="Arroyo, Jorge CIV" w:date="2018-08-27T12:24:00Z">
              <w:tcPr>
                <w:tcW w:w="2003" w:type="dxa"/>
              </w:tcPr>
            </w:tcPrChange>
          </w:tcPr>
          <w:p w14:paraId="13CC4309" w14:textId="77777777" w:rsidR="00E66B43" w:rsidRPr="00F562D5" w:rsidRDefault="00E66B43" w:rsidP="00F562D5">
            <w:pPr>
              <w:pStyle w:val="Tabletext"/>
              <w:rPr>
                <w:sz w:val="20"/>
              </w:rPr>
            </w:pPr>
          </w:p>
        </w:tc>
        <w:tc>
          <w:tcPr>
            <w:tcW w:w="1323" w:type="dxa"/>
            <w:tcPrChange w:id="137" w:author="Arroyo, Jorge CIV" w:date="2018-08-27T12:24:00Z">
              <w:tcPr>
                <w:tcW w:w="1323" w:type="dxa"/>
              </w:tcPr>
            </w:tcPrChange>
          </w:tcPr>
          <w:p w14:paraId="1E345968" w14:textId="77777777" w:rsidR="00E66B43" w:rsidRPr="00F562D5" w:rsidRDefault="00E66B43" w:rsidP="00F562D5">
            <w:pPr>
              <w:pStyle w:val="Tabletext"/>
              <w:keepLines/>
              <w:tabs>
                <w:tab w:val="left" w:leader="dot" w:pos="7938"/>
                <w:tab w:val="center" w:pos="9526"/>
              </w:tabs>
              <w:ind w:left="567" w:hanging="567"/>
              <w:jc w:val="center"/>
              <w:rPr>
                <w:sz w:val="20"/>
              </w:rPr>
            </w:pPr>
            <w:r w:rsidRPr="00F562D5">
              <w:rPr>
                <w:sz w:val="20"/>
              </w:rPr>
              <w:t>28</w:t>
            </w:r>
          </w:p>
        </w:tc>
        <w:tc>
          <w:tcPr>
            <w:tcW w:w="6313" w:type="dxa"/>
            <w:tcPrChange w:id="138" w:author="Arroyo, Jorge CIV" w:date="2018-08-27T12:24:00Z">
              <w:tcPr>
                <w:tcW w:w="6313" w:type="dxa"/>
              </w:tcPr>
            </w:tcPrChange>
          </w:tcPr>
          <w:p w14:paraId="5956B9E8" w14:textId="77777777" w:rsidR="00E66B43" w:rsidRPr="00F562D5" w:rsidRDefault="00E66B43" w:rsidP="00F562D5">
            <w:pPr>
              <w:pStyle w:val="Tabletext"/>
              <w:keepLines/>
              <w:tabs>
                <w:tab w:val="left" w:leader="dot" w:pos="7938"/>
                <w:tab w:val="center" w:pos="9526"/>
              </w:tabs>
              <w:ind w:left="567" w:hanging="567"/>
              <w:rPr>
                <w:sz w:val="20"/>
              </w:rPr>
            </w:pPr>
            <w:proofErr w:type="spellStart"/>
            <w:r w:rsidRPr="00F562D5">
              <w:rPr>
                <w:sz w:val="20"/>
              </w:rPr>
              <w:t>Isolated</w:t>
            </w:r>
            <w:proofErr w:type="spellEnd"/>
            <w:r w:rsidRPr="00F562D5">
              <w:rPr>
                <w:sz w:val="20"/>
              </w:rPr>
              <w:t xml:space="preserve"> danger</w:t>
            </w:r>
          </w:p>
        </w:tc>
      </w:tr>
      <w:tr w:rsidR="00E66B43" w:rsidRPr="00F562D5" w14:paraId="3994345D" w14:textId="77777777" w:rsidTr="008F3B73">
        <w:trPr>
          <w:jc w:val="center"/>
          <w:trPrChange w:id="139" w:author="Arroyo, Jorge CIV" w:date="2018-08-27T12:24:00Z">
            <w:trPr>
              <w:jc w:val="center"/>
            </w:trPr>
          </w:trPrChange>
        </w:trPr>
        <w:tc>
          <w:tcPr>
            <w:tcW w:w="2003" w:type="dxa"/>
            <w:tcPrChange w:id="140" w:author="Arroyo, Jorge CIV" w:date="2018-08-27T12:24:00Z">
              <w:tcPr>
                <w:tcW w:w="2003" w:type="dxa"/>
              </w:tcPr>
            </w:tcPrChange>
          </w:tcPr>
          <w:p w14:paraId="3E6A2A59" w14:textId="77777777" w:rsidR="00E66B43" w:rsidRPr="00F562D5" w:rsidRDefault="00E66B43" w:rsidP="00F562D5">
            <w:pPr>
              <w:pStyle w:val="Tabletext"/>
              <w:rPr>
                <w:sz w:val="20"/>
              </w:rPr>
            </w:pPr>
          </w:p>
        </w:tc>
        <w:tc>
          <w:tcPr>
            <w:tcW w:w="1323" w:type="dxa"/>
            <w:tcPrChange w:id="141" w:author="Arroyo, Jorge CIV" w:date="2018-08-27T12:24:00Z">
              <w:tcPr>
                <w:tcW w:w="1323" w:type="dxa"/>
              </w:tcPr>
            </w:tcPrChange>
          </w:tcPr>
          <w:p w14:paraId="09E77DDD" w14:textId="77777777" w:rsidR="00E66B43" w:rsidRPr="00F562D5" w:rsidRDefault="00E66B43" w:rsidP="00F562D5">
            <w:pPr>
              <w:pStyle w:val="Tabletext"/>
              <w:keepLines/>
              <w:tabs>
                <w:tab w:val="left" w:leader="dot" w:pos="7938"/>
                <w:tab w:val="center" w:pos="9526"/>
              </w:tabs>
              <w:ind w:left="567" w:hanging="567"/>
              <w:jc w:val="center"/>
              <w:rPr>
                <w:sz w:val="20"/>
              </w:rPr>
            </w:pPr>
            <w:r w:rsidRPr="00F562D5">
              <w:rPr>
                <w:sz w:val="20"/>
              </w:rPr>
              <w:t>29</w:t>
            </w:r>
          </w:p>
        </w:tc>
        <w:tc>
          <w:tcPr>
            <w:tcW w:w="6313" w:type="dxa"/>
            <w:tcPrChange w:id="142" w:author="Arroyo, Jorge CIV" w:date="2018-08-27T12:24:00Z">
              <w:tcPr>
                <w:tcW w:w="6313" w:type="dxa"/>
              </w:tcPr>
            </w:tcPrChange>
          </w:tcPr>
          <w:p w14:paraId="10D43F7C" w14:textId="77777777" w:rsidR="00E66B43" w:rsidRPr="00F562D5" w:rsidRDefault="00E66B43" w:rsidP="00F562D5">
            <w:pPr>
              <w:pStyle w:val="Tabletext"/>
              <w:keepLines/>
              <w:tabs>
                <w:tab w:val="left" w:leader="dot" w:pos="7938"/>
                <w:tab w:val="center" w:pos="9526"/>
              </w:tabs>
              <w:ind w:left="567" w:hanging="567"/>
              <w:rPr>
                <w:sz w:val="20"/>
              </w:rPr>
            </w:pPr>
            <w:proofErr w:type="spellStart"/>
            <w:r w:rsidRPr="00F562D5">
              <w:rPr>
                <w:sz w:val="20"/>
              </w:rPr>
              <w:t>Safe</w:t>
            </w:r>
            <w:proofErr w:type="spellEnd"/>
            <w:r w:rsidRPr="00F562D5">
              <w:rPr>
                <w:sz w:val="20"/>
              </w:rPr>
              <w:t xml:space="preserve"> Water</w:t>
            </w:r>
          </w:p>
        </w:tc>
      </w:tr>
      <w:tr w:rsidR="00E66B43" w:rsidRPr="00F562D5" w14:paraId="11B206A4" w14:textId="77777777" w:rsidTr="008F3B73">
        <w:trPr>
          <w:jc w:val="center"/>
          <w:trPrChange w:id="143" w:author="Arroyo, Jorge CIV" w:date="2018-08-27T12:24:00Z">
            <w:trPr>
              <w:jc w:val="center"/>
            </w:trPr>
          </w:trPrChange>
        </w:trPr>
        <w:tc>
          <w:tcPr>
            <w:tcW w:w="2003" w:type="dxa"/>
            <w:tcBorders>
              <w:bottom w:val="single" w:sz="4" w:space="0" w:color="auto"/>
            </w:tcBorders>
            <w:tcPrChange w:id="144" w:author="Arroyo, Jorge CIV" w:date="2018-08-27T12:24:00Z">
              <w:tcPr>
                <w:tcW w:w="2003" w:type="dxa"/>
                <w:tcBorders>
                  <w:bottom w:val="single" w:sz="4" w:space="0" w:color="auto"/>
                </w:tcBorders>
              </w:tcPr>
            </w:tcPrChange>
          </w:tcPr>
          <w:p w14:paraId="05A9B618" w14:textId="77777777" w:rsidR="00E66B43" w:rsidRPr="00F562D5" w:rsidRDefault="00E66B43" w:rsidP="00F562D5">
            <w:pPr>
              <w:pStyle w:val="Tabletext"/>
              <w:rPr>
                <w:sz w:val="20"/>
              </w:rPr>
            </w:pPr>
          </w:p>
        </w:tc>
        <w:tc>
          <w:tcPr>
            <w:tcW w:w="1323" w:type="dxa"/>
            <w:tcBorders>
              <w:bottom w:val="single" w:sz="4" w:space="0" w:color="auto"/>
            </w:tcBorders>
            <w:tcPrChange w:id="145" w:author="Arroyo, Jorge CIV" w:date="2018-08-27T12:24:00Z">
              <w:tcPr>
                <w:tcW w:w="1323" w:type="dxa"/>
                <w:tcBorders>
                  <w:bottom w:val="single" w:sz="4" w:space="0" w:color="auto"/>
                </w:tcBorders>
              </w:tcPr>
            </w:tcPrChange>
          </w:tcPr>
          <w:p w14:paraId="5ABB762F" w14:textId="77777777" w:rsidR="00E66B43" w:rsidRPr="00F562D5" w:rsidRDefault="00E66B43" w:rsidP="00F562D5">
            <w:pPr>
              <w:pStyle w:val="Tabletext"/>
              <w:keepLines/>
              <w:tabs>
                <w:tab w:val="left" w:leader="dot" w:pos="7938"/>
                <w:tab w:val="center" w:pos="9526"/>
              </w:tabs>
              <w:ind w:left="567" w:hanging="567"/>
              <w:jc w:val="center"/>
              <w:rPr>
                <w:sz w:val="20"/>
              </w:rPr>
            </w:pPr>
            <w:r w:rsidRPr="00F562D5">
              <w:rPr>
                <w:sz w:val="20"/>
              </w:rPr>
              <w:t>30</w:t>
            </w:r>
          </w:p>
        </w:tc>
        <w:tc>
          <w:tcPr>
            <w:tcW w:w="6313" w:type="dxa"/>
            <w:tcBorders>
              <w:bottom w:val="single" w:sz="4" w:space="0" w:color="auto"/>
            </w:tcBorders>
            <w:tcPrChange w:id="146" w:author="Arroyo, Jorge CIV" w:date="2018-08-27T12:24:00Z">
              <w:tcPr>
                <w:tcW w:w="6313" w:type="dxa"/>
                <w:tcBorders>
                  <w:bottom w:val="single" w:sz="4" w:space="0" w:color="auto"/>
                </w:tcBorders>
              </w:tcPr>
            </w:tcPrChange>
          </w:tcPr>
          <w:p w14:paraId="64B1BD24" w14:textId="77777777" w:rsidR="00E66B43" w:rsidRPr="00F562D5" w:rsidRDefault="00E66B43" w:rsidP="00F562D5">
            <w:pPr>
              <w:pStyle w:val="Tabletext"/>
              <w:keepLines/>
              <w:tabs>
                <w:tab w:val="left" w:leader="dot" w:pos="7938"/>
                <w:tab w:val="center" w:pos="9526"/>
              </w:tabs>
              <w:ind w:left="567" w:hanging="567"/>
              <w:rPr>
                <w:sz w:val="20"/>
              </w:rPr>
            </w:pPr>
            <w:proofErr w:type="spellStart"/>
            <w:r w:rsidRPr="00F562D5">
              <w:rPr>
                <w:sz w:val="20"/>
              </w:rPr>
              <w:t>Special</w:t>
            </w:r>
            <w:proofErr w:type="spellEnd"/>
            <w:r w:rsidRPr="00F562D5">
              <w:rPr>
                <w:sz w:val="20"/>
              </w:rPr>
              <w:t xml:space="preserve"> Mark</w:t>
            </w:r>
          </w:p>
        </w:tc>
      </w:tr>
      <w:tr w:rsidR="00E66B43" w:rsidRPr="00F562D5" w14:paraId="3F5DFFB6" w14:textId="77777777" w:rsidTr="008F3B73">
        <w:trPr>
          <w:jc w:val="center"/>
          <w:trPrChange w:id="147" w:author="Arroyo, Jorge CIV" w:date="2018-08-27T12:24:00Z">
            <w:trPr>
              <w:jc w:val="center"/>
            </w:trPr>
          </w:trPrChange>
        </w:trPr>
        <w:tc>
          <w:tcPr>
            <w:tcW w:w="2003" w:type="dxa"/>
            <w:tcBorders>
              <w:bottom w:val="single" w:sz="4" w:space="0" w:color="auto"/>
            </w:tcBorders>
            <w:tcPrChange w:id="148" w:author="Arroyo, Jorge CIV" w:date="2018-08-27T12:24:00Z">
              <w:tcPr>
                <w:tcW w:w="2003" w:type="dxa"/>
                <w:tcBorders>
                  <w:bottom w:val="single" w:sz="4" w:space="0" w:color="auto"/>
                </w:tcBorders>
              </w:tcPr>
            </w:tcPrChange>
          </w:tcPr>
          <w:p w14:paraId="75B57F04" w14:textId="77777777" w:rsidR="00E66B43" w:rsidRPr="00F562D5" w:rsidRDefault="00E66B43" w:rsidP="00F562D5">
            <w:pPr>
              <w:pStyle w:val="Tabletext"/>
              <w:rPr>
                <w:sz w:val="20"/>
              </w:rPr>
            </w:pPr>
          </w:p>
        </w:tc>
        <w:tc>
          <w:tcPr>
            <w:tcW w:w="1323" w:type="dxa"/>
            <w:tcBorders>
              <w:bottom w:val="single" w:sz="4" w:space="0" w:color="auto"/>
            </w:tcBorders>
            <w:tcPrChange w:id="149" w:author="Arroyo, Jorge CIV" w:date="2018-08-27T12:24:00Z">
              <w:tcPr>
                <w:tcW w:w="1323" w:type="dxa"/>
                <w:tcBorders>
                  <w:bottom w:val="single" w:sz="4" w:space="0" w:color="auto"/>
                </w:tcBorders>
              </w:tcPr>
            </w:tcPrChange>
          </w:tcPr>
          <w:p w14:paraId="4ED6BA8F" w14:textId="77777777" w:rsidR="00E66B43" w:rsidRPr="00F562D5" w:rsidRDefault="00E66B43" w:rsidP="00F562D5">
            <w:pPr>
              <w:pStyle w:val="Tabletext"/>
              <w:keepLines/>
              <w:tabs>
                <w:tab w:val="left" w:leader="dot" w:pos="7938"/>
                <w:tab w:val="center" w:pos="9526"/>
              </w:tabs>
              <w:ind w:left="567" w:hanging="567"/>
              <w:jc w:val="center"/>
              <w:rPr>
                <w:sz w:val="20"/>
              </w:rPr>
            </w:pPr>
            <w:r w:rsidRPr="00F562D5">
              <w:rPr>
                <w:sz w:val="20"/>
              </w:rPr>
              <w:t>31</w:t>
            </w:r>
          </w:p>
        </w:tc>
        <w:tc>
          <w:tcPr>
            <w:tcW w:w="6313" w:type="dxa"/>
            <w:tcBorders>
              <w:bottom w:val="single" w:sz="4" w:space="0" w:color="auto"/>
            </w:tcBorders>
            <w:tcPrChange w:id="150" w:author="Arroyo, Jorge CIV" w:date="2018-08-27T12:24:00Z">
              <w:tcPr>
                <w:tcW w:w="6313" w:type="dxa"/>
                <w:tcBorders>
                  <w:bottom w:val="single" w:sz="4" w:space="0" w:color="auto"/>
                </w:tcBorders>
              </w:tcPr>
            </w:tcPrChange>
          </w:tcPr>
          <w:p w14:paraId="1EBFCE67" w14:textId="08FB57CF" w:rsidR="00E66B43" w:rsidRPr="00F562D5" w:rsidRDefault="00AA6BE2">
            <w:pPr>
              <w:pStyle w:val="Tabletext"/>
              <w:keepLines/>
              <w:tabs>
                <w:tab w:val="clear" w:pos="567"/>
                <w:tab w:val="left" w:leader="dot" w:pos="7938"/>
                <w:tab w:val="center" w:pos="9526"/>
              </w:tabs>
              <w:rPr>
                <w:sz w:val="20"/>
              </w:rPr>
            </w:pPr>
            <w:r>
              <w:rPr>
                <w:sz w:val="20"/>
              </w:rPr>
              <w:t xml:space="preserve">Mobile AtoN or AIS </w:t>
            </w:r>
            <w:r w:rsidR="00462767">
              <w:rPr>
                <w:sz w:val="20"/>
              </w:rPr>
              <w:t xml:space="preserve">Mobile </w:t>
            </w:r>
            <w:r>
              <w:rPr>
                <w:sz w:val="20"/>
              </w:rPr>
              <w:t xml:space="preserve">Marker </w:t>
            </w:r>
            <w:proofErr w:type="spellStart"/>
            <w:r>
              <w:rPr>
                <w:sz w:val="20"/>
              </w:rPr>
              <w:t>used</w:t>
            </w:r>
            <w:proofErr w:type="spellEnd"/>
            <w:r>
              <w:rPr>
                <w:sz w:val="20"/>
              </w:rPr>
              <w:t xml:space="preserve"> to mark</w:t>
            </w:r>
            <w:r w:rsidR="00A70D6D">
              <w:rPr>
                <w:sz w:val="20"/>
              </w:rPr>
              <w:t xml:space="preserve"> </w:t>
            </w:r>
            <w:proofErr w:type="spellStart"/>
            <w:r w:rsidR="00A70D6D">
              <w:rPr>
                <w:sz w:val="20"/>
              </w:rPr>
              <w:t>vehicles</w:t>
            </w:r>
            <w:proofErr w:type="spellEnd"/>
            <w:r w:rsidR="00A70D6D">
              <w:rPr>
                <w:sz w:val="20"/>
              </w:rPr>
              <w:t xml:space="preserve">, </w:t>
            </w:r>
            <w:proofErr w:type="spellStart"/>
            <w:r w:rsidR="00A70D6D">
              <w:rPr>
                <w:sz w:val="20"/>
              </w:rPr>
              <w:t>platforms</w:t>
            </w:r>
            <w:proofErr w:type="spellEnd"/>
            <w:r w:rsidR="00A70D6D">
              <w:rPr>
                <w:sz w:val="20"/>
              </w:rPr>
              <w:t xml:space="preserve">, </w:t>
            </w:r>
            <w:proofErr w:type="spellStart"/>
            <w:r w:rsidR="00A70D6D">
              <w:rPr>
                <w:sz w:val="20"/>
              </w:rPr>
              <w:t>objects</w:t>
            </w:r>
            <w:proofErr w:type="spellEnd"/>
            <w:r w:rsidR="00A70D6D">
              <w:rPr>
                <w:sz w:val="20"/>
              </w:rPr>
              <w:t xml:space="preserve">, </w:t>
            </w:r>
            <w:proofErr w:type="spellStart"/>
            <w:r w:rsidR="00A70D6D">
              <w:rPr>
                <w:sz w:val="20"/>
              </w:rPr>
              <w:t>suc</w:t>
            </w:r>
            <w:r w:rsidR="00191D43">
              <w:rPr>
                <w:sz w:val="20"/>
              </w:rPr>
              <w:t>h</w:t>
            </w:r>
            <w:proofErr w:type="spellEnd"/>
            <w:r w:rsidR="00191D43">
              <w:rPr>
                <w:sz w:val="20"/>
              </w:rPr>
              <w:t xml:space="preserve"> as </w:t>
            </w:r>
            <w:r w:rsidR="00E66B43" w:rsidRPr="00F562D5">
              <w:rPr>
                <w:sz w:val="20"/>
              </w:rPr>
              <w:t xml:space="preserve">Light </w:t>
            </w:r>
            <w:proofErr w:type="spellStart"/>
            <w:r w:rsidR="00660F02">
              <w:rPr>
                <w:sz w:val="20"/>
              </w:rPr>
              <w:t>v</w:t>
            </w:r>
            <w:r w:rsidR="00E66B43" w:rsidRPr="00F562D5">
              <w:rPr>
                <w:sz w:val="20"/>
              </w:rPr>
              <w:t>essel</w:t>
            </w:r>
            <w:proofErr w:type="spellEnd"/>
            <w:r w:rsidR="00E66B43" w:rsidRPr="00F562D5">
              <w:rPr>
                <w:sz w:val="20"/>
              </w:rPr>
              <w:t>/LANBY/</w:t>
            </w:r>
            <w:r w:rsidR="00660F02">
              <w:rPr>
                <w:sz w:val="20"/>
              </w:rPr>
              <w:t>m</w:t>
            </w:r>
            <w:r w:rsidR="00851F93">
              <w:rPr>
                <w:sz w:val="20"/>
              </w:rPr>
              <w:t xml:space="preserve">obile </w:t>
            </w:r>
            <w:r w:rsidR="00660F02">
              <w:rPr>
                <w:sz w:val="20"/>
              </w:rPr>
              <w:t>o</w:t>
            </w:r>
            <w:r w:rsidR="00851F93">
              <w:rPr>
                <w:sz w:val="20"/>
              </w:rPr>
              <w:t xml:space="preserve">ffshore </w:t>
            </w:r>
            <w:proofErr w:type="spellStart"/>
            <w:r w:rsidR="00660F02">
              <w:rPr>
                <w:sz w:val="20"/>
              </w:rPr>
              <w:t>d</w:t>
            </w:r>
            <w:r w:rsidR="00851F93">
              <w:rPr>
                <w:sz w:val="20"/>
              </w:rPr>
              <w:t>rilling</w:t>
            </w:r>
            <w:proofErr w:type="spellEnd"/>
            <w:r w:rsidR="00851F93">
              <w:rPr>
                <w:sz w:val="20"/>
              </w:rPr>
              <w:t xml:space="preserve"> </w:t>
            </w:r>
            <w:proofErr w:type="spellStart"/>
            <w:r w:rsidR="00660F02">
              <w:rPr>
                <w:sz w:val="20"/>
              </w:rPr>
              <w:t>u</w:t>
            </w:r>
            <w:r w:rsidR="00851F93">
              <w:rPr>
                <w:sz w:val="20"/>
              </w:rPr>
              <w:t>nits</w:t>
            </w:r>
            <w:proofErr w:type="spellEnd"/>
            <w:r w:rsidR="00191D43">
              <w:rPr>
                <w:sz w:val="20"/>
              </w:rPr>
              <w:t xml:space="preserve">, </w:t>
            </w:r>
            <w:proofErr w:type="spellStart"/>
            <w:r w:rsidR="00660F02">
              <w:rPr>
                <w:sz w:val="20"/>
              </w:rPr>
              <w:t>u</w:t>
            </w:r>
            <w:r w:rsidR="00191D43">
              <w:rPr>
                <w:sz w:val="20"/>
              </w:rPr>
              <w:t>nmammed</w:t>
            </w:r>
            <w:proofErr w:type="spellEnd"/>
            <w:r w:rsidR="00191D43">
              <w:rPr>
                <w:sz w:val="20"/>
              </w:rPr>
              <w:t xml:space="preserve"> </w:t>
            </w:r>
            <w:proofErr w:type="spellStart"/>
            <w:r w:rsidR="00660F02">
              <w:rPr>
                <w:sz w:val="20"/>
              </w:rPr>
              <w:t>a</w:t>
            </w:r>
            <w:r w:rsidR="00191D43">
              <w:rPr>
                <w:sz w:val="20"/>
              </w:rPr>
              <w:t>utonomous</w:t>
            </w:r>
            <w:proofErr w:type="spellEnd"/>
            <w:r w:rsidR="00191D43">
              <w:rPr>
                <w:sz w:val="20"/>
              </w:rPr>
              <w:t xml:space="preserve"> </w:t>
            </w:r>
            <w:proofErr w:type="spellStart"/>
            <w:r w:rsidR="00660F02">
              <w:rPr>
                <w:sz w:val="20"/>
              </w:rPr>
              <w:t>v</w:t>
            </w:r>
            <w:r w:rsidR="00191D43">
              <w:rPr>
                <w:sz w:val="20"/>
              </w:rPr>
              <w:t>ehicles</w:t>
            </w:r>
            <w:proofErr w:type="spellEnd"/>
            <w:r w:rsidR="00191D43">
              <w:rPr>
                <w:sz w:val="20"/>
              </w:rPr>
              <w:t xml:space="preserve">, </w:t>
            </w:r>
            <w:proofErr w:type="spellStart"/>
            <w:r w:rsidR="00191D43">
              <w:rPr>
                <w:sz w:val="20"/>
              </w:rPr>
              <w:t>debri</w:t>
            </w:r>
            <w:r w:rsidR="00660F02">
              <w:rPr>
                <w:sz w:val="20"/>
              </w:rPr>
              <w:t>s</w:t>
            </w:r>
            <w:proofErr w:type="spellEnd"/>
            <w:r w:rsidR="00660F02">
              <w:rPr>
                <w:sz w:val="20"/>
              </w:rPr>
              <w:t>, etc</w:t>
            </w:r>
            <w:r w:rsidR="005233A7">
              <w:rPr>
                <w:sz w:val="20"/>
              </w:rPr>
              <w:t>.</w:t>
            </w:r>
          </w:p>
        </w:tc>
      </w:tr>
      <w:tr w:rsidR="00E66B43" w:rsidRPr="002F0CE0" w14:paraId="0A558287" w14:textId="77777777" w:rsidTr="008F3B73">
        <w:trPr>
          <w:jc w:val="center"/>
          <w:trPrChange w:id="151" w:author="Arroyo, Jorge CIV" w:date="2018-08-27T12:24:00Z">
            <w:trPr>
              <w:jc w:val="center"/>
            </w:trPr>
          </w:trPrChange>
        </w:trPr>
        <w:tc>
          <w:tcPr>
            <w:tcW w:w="9639" w:type="dxa"/>
            <w:gridSpan w:val="3"/>
            <w:tcBorders>
              <w:top w:val="single" w:sz="4" w:space="0" w:color="auto"/>
              <w:left w:val="nil"/>
              <w:bottom w:val="nil"/>
              <w:right w:val="nil"/>
            </w:tcBorders>
            <w:tcPrChange w:id="152" w:author="Arroyo, Jorge CIV" w:date="2018-08-27T12:24:00Z">
              <w:tcPr>
                <w:tcW w:w="9639" w:type="dxa"/>
                <w:gridSpan w:val="3"/>
                <w:tcBorders>
                  <w:top w:val="single" w:sz="4" w:space="0" w:color="auto"/>
                  <w:left w:val="nil"/>
                  <w:bottom w:val="nil"/>
                  <w:right w:val="nil"/>
                </w:tcBorders>
              </w:tcPr>
            </w:tcPrChange>
          </w:tcPr>
          <w:p w14:paraId="1427CF19" w14:textId="77777777" w:rsidR="00E66B43" w:rsidRPr="00F562D5" w:rsidRDefault="00E66B43" w:rsidP="00F562D5">
            <w:pPr>
              <w:pStyle w:val="TableLegendNote"/>
              <w:spacing w:before="40" w:after="40"/>
              <w:rPr>
                <w:b/>
                <w:sz w:val="20"/>
              </w:rPr>
            </w:pPr>
            <w:r w:rsidRPr="00F562D5">
              <w:rPr>
                <w:sz w:val="20"/>
              </w:rPr>
              <w:t>NOTE 1 – The types of aids to navigation listed above are based on the IALA Maritime Buoyage System, where applicable.</w:t>
            </w:r>
          </w:p>
          <w:p w14:paraId="5F1FB32A" w14:textId="77777777" w:rsidR="00E66B43" w:rsidRDefault="00E66B43" w:rsidP="00F562D5">
            <w:pPr>
              <w:pStyle w:val="TableLegendNote"/>
              <w:spacing w:before="40" w:after="40"/>
              <w:rPr>
                <w:sz w:val="20"/>
              </w:rPr>
            </w:pPr>
            <w:r w:rsidRPr="00F562D5">
              <w:rPr>
                <w:sz w:val="20"/>
              </w:rPr>
              <w:lastRenderedPageBreak/>
              <w:t>NOTE 2 – There is potential for confusion when deciding whether an aid is lighted or unlighted. Competent authorities may wish to use the regional/local section of the message to indicate this.</w:t>
            </w:r>
          </w:p>
          <w:p w14:paraId="77EF4DCE" w14:textId="77777777" w:rsidR="00AA6BE2" w:rsidRDefault="00AA6BE2">
            <w:pPr>
              <w:pStyle w:val="Tablelegend"/>
              <w:pPrChange w:id="153" w:author="Arroyo, Jorge CIV" w:date="2018-07-31T10:26:00Z">
                <w:pPr>
                  <w:pStyle w:val="TableLegendNote"/>
                  <w:spacing w:before="40" w:after="40"/>
                </w:pPr>
              </w:pPrChange>
            </w:pPr>
          </w:p>
          <w:p w14:paraId="4C667335" w14:textId="20359382" w:rsidR="00AA6BE2" w:rsidRDefault="00307CA5">
            <w:pPr>
              <w:pStyle w:val="Tablelegend"/>
              <w:jc w:val="center"/>
              <w:pPrChange w:id="154" w:author="Arroyo, Jorge CIV" w:date="2018-07-31T10:46:00Z">
                <w:pPr>
                  <w:pStyle w:val="TableLegendNote"/>
                  <w:spacing w:before="40" w:after="40"/>
                </w:pPr>
              </w:pPrChange>
            </w:pPr>
            <w:r>
              <w:rPr>
                <w:lang w:val="en-US"/>
              </w:rPr>
              <w:t>TABLE</w:t>
            </w:r>
            <w:r w:rsidR="00AA6BE2">
              <w:rPr>
                <w:lang w:val="en-US"/>
              </w:rPr>
              <w:t xml:space="preserve"> [</w:t>
            </w:r>
            <w:proofErr w:type="spellStart"/>
            <w:r w:rsidR="00AA6BE2">
              <w:rPr>
                <w:lang w:val="en-US"/>
              </w:rPr>
              <w:t>bis</w:t>
            </w:r>
            <w:proofErr w:type="spellEnd"/>
            <w:r w:rsidR="00AA6BE2">
              <w:rPr>
                <w:lang w:val="en-US"/>
              </w:rPr>
              <w:t>]</w:t>
            </w:r>
          </w:p>
          <w:tbl>
            <w:tblPr>
              <w:tblW w:w="0" w:type="auto"/>
              <w:tblLayout w:type="fixed"/>
              <w:tblLook w:val="04A0" w:firstRow="1" w:lastRow="0" w:firstColumn="1" w:lastColumn="0" w:noHBand="0" w:noVBand="1"/>
              <w:tblPrChange w:id="155" w:author="Arroyo, Jorge CIV" w:date="2018-08-27T12:27:00Z">
                <w:tblPr>
                  <w:tblW w:w="22360" w:type="dxa"/>
                  <w:tblLayout w:type="fixed"/>
                  <w:tblLook w:val="04A0" w:firstRow="1" w:lastRow="0" w:firstColumn="1" w:lastColumn="0" w:noHBand="0" w:noVBand="1"/>
                </w:tblPr>
              </w:tblPrChange>
            </w:tblPr>
            <w:tblGrid>
              <w:gridCol w:w="690"/>
              <w:gridCol w:w="658"/>
              <w:gridCol w:w="1490"/>
              <w:gridCol w:w="2017"/>
              <w:gridCol w:w="2120"/>
              <w:gridCol w:w="1909"/>
              <w:gridCol w:w="539"/>
              <w:tblGridChange w:id="156">
                <w:tblGrid>
                  <w:gridCol w:w="809"/>
                  <w:gridCol w:w="539"/>
                  <w:gridCol w:w="1490"/>
                  <w:gridCol w:w="2017"/>
                  <w:gridCol w:w="2120"/>
                  <w:gridCol w:w="1909"/>
                  <w:gridCol w:w="539"/>
                  <w:gridCol w:w="2137"/>
                  <w:gridCol w:w="640"/>
                  <w:gridCol w:w="2380"/>
                  <w:gridCol w:w="2380"/>
                  <w:gridCol w:w="2380"/>
                  <w:gridCol w:w="2380"/>
                  <w:gridCol w:w="640"/>
                </w:tblGrid>
              </w:tblGridChange>
            </w:tblGrid>
            <w:tr w:rsidR="008F3B73" w:rsidRPr="00D6076C" w14:paraId="1B6B0782" w14:textId="77777777" w:rsidTr="008F3B73">
              <w:trPr>
                <w:trHeight w:val="625"/>
                <w:trPrChange w:id="157" w:author="Arroyo, Jorge CIV" w:date="2018-08-27T12:27:00Z">
                  <w:trPr>
                    <w:trHeight w:val="1665"/>
                  </w:trPr>
                </w:trPrChange>
              </w:trPr>
              <w:tc>
                <w:tcPr>
                  <w:tcW w:w="9423" w:type="dxa"/>
                  <w:gridSpan w:val="7"/>
                  <w:tcBorders>
                    <w:top w:val="nil"/>
                    <w:left w:val="nil"/>
                    <w:bottom w:val="single" w:sz="4" w:space="0" w:color="auto"/>
                    <w:right w:val="nil"/>
                  </w:tcBorders>
                  <w:shd w:val="clear" w:color="auto" w:fill="auto"/>
                  <w:vAlign w:val="center"/>
                  <w:hideMark/>
                  <w:tcPrChange w:id="158" w:author="Arroyo, Jorge CIV" w:date="2018-08-27T12:27:00Z">
                    <w:tcPr>
                      <w:tcW w:w="22360" w:type="dxa"/>
                      <w:gridSpan w:val="14"/>
                      <w:tcBorders>
                        <w:top w:val="nil"/>
                        <w:left w:val="nil"/>
                        <w:bottom w:val="single" w:sz="4" w:space="0" w:color="auto"/>
                        <w:right w:val="nil"/>
                      </w:tcBorders>
                      <w:shd w:val="clear" w:color="auto" w:fill="auto"/>
                      <w:vAlign w:val="center"/>
                      <w:hideMark/>
                    </w:tcPr>
                  </w:tcPrChange>
                </w:tcPr>
                <w:p w14:paraId="5824EB7D" w14:textId="1C790204" w:rsidR="008F3B73" w:rsidRPr="00D6076C" w:rsidRDefault="008F3B73">
                  <w:pPr>
                    <w:tabs>
                      <w:tab w:val="clear" w:pos="794"/>
                      <w:tab w:val="clear" w:pos="1191"/>
                      <w:tab w:val="clear" w:pos="1588"/>
                      <w:tab w:val="clear" w:pos="1985"/>
                    </w:tabs>
                    <w:overflowPunct/>
                    <w:autoSpaceDE/>
                    <w:autoSpaceDN/>
                    <w:adjustRightInd/>
                    <w:spacing w:before="0"/>
                    <w:jc w:val="center"/>
                    <w:textAlignment w:val="auto"/>
                    <w:rPr>
                      <w:color w:val="000000"/>
                      <w:sz w:val="20"/>
                      <w:lang w:val="en-GB" w:eastAsia="en-GB"/>
                      <w:rPrChange w:id="159" w:author="Arroyo, Jorge CIV" w:date="2018-08-28T15:04:00Z">
                        <w:rPr>
                          <w:color w:val="000000"/>
                          <w:sz w:val="22"/>
                          <w:szCs w:val="22"/>
                          <w:lang w:val="en-GB" w:eastAsia="en-GB"/>
                        </w:rPr>
                      </w:rPrChange>
                    </w:rPr>
                  </w:pPr>
                  <w:r w:rsidRPr="00D6076C">
                    <w:rPr>
                      <w:b/>
                      <w:bCs/>
                      <w:color w:val="000000"/>
                      <w:sz w:val="20"/>
                      <w:lang w:val="en-GB" w:eastAsia="en-GB"/>
                      <w:rPrChange w:id="160" w:author="Arroyo, Jorge CIV" w:date="2018-08-28T15:04:00Z">
                        <w:rPr>
                          <w:b/>
                          <w:bCs/>
                          <w:color w:val="000000"/>
                          <w:sz w:val="28"/>
                          <w:szCs w:val="28"/>
                          <w:lang w:val="en-GB" w:eastAsia="en-GB"/>
                        </w:rPr>
                      </w:rPrChange>
                    </w:rPr>
                    <w:t>AtoN Status Page(s) and Descriptions</w:t>
                  </w:r>
                </w:p>
              </w:tc>
            </w:tr>
            <w:tr w:rsidR="008F3B73" w:rsidRPr="00D6076C" w14:paraId="1AB39888" w14:textId="77777777" w:rsidTr="00640835">
              <w:trPr>
                <w:trHeight w:val="600"/>
                <w:trPrChange w:id="161" w:author="Arroyo, Jorge CIV" w:date="2018-08-28T15:17:00Z">
                  <w:trPr>
                    <w:trHeight w:val="600"/>
                  </w:trPr>
                </w:trPrChange>
              </w:trPr>
              <w:tc>
                <w:tcPr>
                  <w:tcW w:w="690"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Change w:id="162" w:author="Arroyo, Jorge CIV" w:date="2018-08-28T15:17:00Z">
                    <w:tcPr>
                      <w:tcW w:w="11560" w:type="dxa"/>
                      <w:gridSpan w:val="8"/>
                      <w:tcBorders>
                        <w:top w:val="nil"/>
                        <w:left w:val="single" w:sz="4" w:space="0" w:color="auto"/>
                        <w:bottom w:val="single" w:sz="4" w:space="0" w:color="auto"/>
                        <w:right w:val="single" w:sz="4" w:space="0" w:color="auto"/>
                      </w:tcBorders>
                      <w:shd w:val="clear" w:color="auto" w:fill="auto"/>
                      <w:vAlign w:val="center"/>
                      <w:hideMark/>
                    </w:tcPr>
                  </w:tcPrChange>
                </w:tcPr>
                <w:p w14:paraId="740BCBAF" w14:textId="77777777" w:rsidR="008F3B73" w:rsidRPr="00D6076C" w:rsidRDefault="008F3B73" w:rsidP="008F3B73">
                  <w:pPr>
                    <w:tabs>
                      <w:tab w:val="clear" w:pos="794"/>
                      <w:tab w:val="clear" w:pos="1191"/>
                      <w:tab w:val="clear" w:pos="1588"/>
                      <w:tab w:val="clear" w:pos="1985"/>
                    </w:tabs>
                    <w:overflowPunct/>
                    <w:autoSpaceDE/>
                    <w:autoSpaceDN/>
                    <w:adjustRightInd/>
                    <w:spacing w:before="0"/>
                    <w:jc w:val="center"/>
                    <w:textAlignment w:val="auto"/>
                    <w:rPr>
                      <w:color w:val="000000"/>
                      <w:sz w:val="20"/>
                      <w:lang w:val="en-GB" w:eastAsia="en-GB"/>
                    </w:rPr>
                  </w:pPr>
                  <w:r w:rsidRPr="00D6076C">
                    <w:rPr>
                      <w:color w:val="000000"/>
                      <w:sz w:val="20"/>
                      <w:lang w:val="en-GB" w:eastAsia="en-GB"/>
                    </w:rPr>
                    <w:t>Bit Order</w:t>
                  </w:r>
                </w:p>
              </w:tc>
              <w:tc>
                <w:tcPr>
                  <w:tcW w:w="658" w:type="dxa"/>
                  <w:vMerge w:val="restart"/>
                  <w:tcBorders>
                    <w:top w:val="nil"/>
                    <w:left w:val="single" w:sz="4" w:space="0" w:color="auto"/>
                    <w:bottom w:val="single" w:sz="4" w:space="0" w:color="auto"/>
                    <w:right w:val="single" w:sz="4" w:space="0" w:color="auto"/>
                  </w:tcBorders>
                  <w:shd w:val="clear" w:color="auto" w:fill="D9D9D9" w:themeFill="background1" w:themeFillShade="D9"/>
                  <w:vAlign w:val="center"/>
                  <w:hideMark/>
                  <w:tcPrChange w:id="163" w:author="Arroyo, Jorge CIV" w:date="2018-08-28T15:17:00Z">
                    <w:tcPr>
                      <w:tcW w:w="640"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0391E107" w14:textId="77777777" w:rsidR="008F3B73" w:rsidRPr="00D6076C" w:rsidRDefault="008F3B73" w:rsidP="008F3B73">
                  <w:pPr>
                    <w:tabs>
                      <w:tab w:val="clear" w:pos="794"/>
                      <w:tab w:val="clear" w:pos="1191"/>
                      <w:tab w:val="clear" w:pos="1588"/>
                      <w:tab w:val="clear" w:pos="1985"/>
                    </w:tabs>
                    <w:overflowPunct/>
                    <w:autoSpaceDE/>
                    <w:autoSpaceDN/>
                    <w:adjustRightInd/>
                    <w:spacing w:before="0"/>
                    <w:jc w:val="center"/>
                    <w:textAlignment w:val="auto"/>
                    <w:rPr>
                      <w:color w:val="000000"/>
                      <w:sz w:val="20"/>
                      <w:lang w:val="en-GB" w:eastAsia="en-GB"/>
                    </w:rPr>
                  </w:pPr>
                  <w:r w:rsidRPr="00D6076C">
                    <w:rPr>
                      <w:color w:val="000000"/>
                      <w:sz w:val="20"/>
                      <w:lang w:val="en-GB" w:eastAsia="en-GB"/>
                    </w:rPr>
                    <w:t>Bits</w:t>
                  </w:r>
                </w:p>
              </w:tc>
              <w:tc>
                <w:tcPr>
                  <w:tcW w:w="1490" w:type="dxa"/>
                  <w:tcBorders>
                    <w:top w:val="nil"/>
                    <w:left w:val="nil"/>
                    <w:bottom w:val="single" w:sz="4" w:space="0" w:color="auto"/>
                    <w:right w:val="single" w:sz="4" w:space="0" w:color="auto"/>
                  </w:tcBorders>
                  <w:shd w:val="clear" w:color="auto" w:fill="D9D9D9" w:themeFill="background1" w:themeFillShade="D9"/>
                  <w:vAlign w:val="center"/>
                  <w:hideMark/>
                  <w:tcPrChange w:id="164" w:author="Arroyo, Jorge CIV" w:date="2018-08-28T15:17:00Z">
                    <w:tcPr>
                      <w:tcW w:w="2380" w:type="dxa"/>
                      <w:tcBorders>
                        <w:top w:val="nil"/>
                        <w:left w:val="nil"/>
                        <w:bottom w:val="single" w:sz="4" w:space="0" w:color="auto"/>
                        <w:right w:val="single" w:sz="4" w:space="0" w:color="auto"/>
                      </w:tcBorders>
                      <w:shd w:val="clear" w:color="auto" w:fill="auto"/>
                      <w:vAlign w:val="center"/>
                      <w:hideMark/>
                    </w:tcPr>
                  </w:tcPrChange>
                </w:tcPr>
                <w:p w14:paraId="0E72851D" w14:textId="77777777" w:rsidR="008F3B73" w:rsidRPr="00D6076C" w:rsidRDefault="008F3B73" w:rsidP="008F3B73">
                  <w:pPr>
                    <w:tabs>
                      <w:tab w:val="clear" w:pos="794"/>
                      <w:tab w:val="clear" w:pos="1191"/>
                      <w:tab w:val="clear" w:pos="1588"/>
                      <w:tab w:val="clear" w:pos="1985"/>
                    </w:tabs>
                    <w:overflowPunct/>
                    <w:autoSpaceDE/>
                    <w:autoSpaceDN/>
                    <w:adjustRightInd/>
                    <w:spacing w:before="0"/>
                    <w:jc w:val="center"/>
                    <w:textAlignment w:val="auto"/>
                    <w:rPr>
                      <w:b/>
                      <w:bCs/>
                      <w:i/>
                      <w:iCs/>
                      <w:color w:val="000000"/>
                      <w:sz w:val="20"/>
                      <w:lang w:val="en-GB" w:eastAsia="en-GB"/>
                      <w:rPrChange w:id="165" w:author="Arroyo, Jorge CIV" w:date="2018-08-28T15:04:00Z">
                        <w:rPr>
                          <w:b/>
                          <w:bCs/>
                          <w:i/>
                          <w:iCs/>
                          <w:color w:val="000000"/>
                          <w:szCs w:val="24"/>
                          <w:lang w:val="en-GB" w:eastAsia="en-GB"/>
                        </w:rPr>
                      </w:rPrChange>
                    </w:rPr>
                  </w:pPr>
                  <w:r w:rsidRPr="00D6076C">
                    <w:rPr>
                      <w:b/>
                      <w:bCs/>
                      <w:i/>
                      <w:iCs/>
                      <w:color w:val="000000"/>
                      <w:sz w:val="20"/>
                      <w:lang w:val="en-GB" w:eastAsia="en-GB"/>
                      <w:rPrChange w:id="166" w:author="Arroyo, Jorge CIV" w:date="2018-08-28T15:04:00Z">
                        <w:rPr>
                          <w:b/>
                          <w:bCs/>
                          <w:i/>
                          <w:iCs/>
                          <w:color w:val="000000"/>
                          <w:szCs w:val="24"/>
                          <w:lang w:val="en-GB" w:eastAsia="en-GB"/>
                        </w:rPr>
                      </w:rPrChange>
                    </w:rPr>
                    <w:t xml:space="preserve">RACON / Light </w:t>
                  </w:r>
                </w:p>
              </w:tc>
              <w:tc>
                <w:tcPr>
                  <w:tcW w:w="2017" w:type="dxa"/>
                  <w:tcBorders>
                    <w:top w:val="nil"/>
                    <w:left w:val="nil"/>
                    <w:bottom w:val="single" w:sz="4" w:space="0" w:color="auto"/>
                    <w:right w:val="single" w:sz="4" w:space="0" w:color="auto"/>
                  </w:tcBorders>
                  <w:shd w:val="clear" w:color="auto" w:fill="D9D9D9" w:themeFill="background1" w:themeFillShade="D9"/>
                  <w:vAlign w:val="center"/>
                  <w:hideMark/>
                  <w:tcPrChange w:id="167" w:author="Arroyo, Jorge CIV" w:date="2018-08-28T15:17:00Z">
                    <w:tcPr>
                      <w:tcW w:w="2380" w:type="dxa"/>
                      <w:tcBorders>
                        <w:top w:val="nil"/>
                        <w:left w:val="nil"/>
                        <w:bottom w:val="single" w:sz="4" w:space="0" w:color="auto"/>
                        <w:right w:val="single" w:sz="4" w:space="0" w:color="auto"/>
                      </w:tcBorders>
                      <w:shd w:val="clear" w:color="auto" w:fill="auto"/>
                      <w:vAlign w:val="center"/>
                      <w:hideMark/>
                    </w:tcPr>
                  </w:tcPrChange>
                </w:tcPr>
                <w:p w14:paraId="5A696C85" w14:textId="77777777" w:rsidR="008F3B73" w:rsidRPr="00D6076C" w:rsidRDefault="008F3B73" w:rsidP="008F3B73">
                  <w:pPr>
                    <w:tabs>
                      <w:tab w:val="clear" w:pos="794"/>
                      <w:tab w:val="clear" w:pos="1191"/>
                      <w:tab w:val="clear" w:pos="1588"/>
                      <w:tab w:val="clear" w:pos="1985"/>
                    </w:tabs>
                    <w:overflowPunct/>
                    <w:autoSpaceDE/>
                    <w:autoSpaceDN/>
                    <w:adjustRightInd/>
                    <w:spacing w:before="0"/>
                    <w:jc w:val="center"/>
                    <w:textAlignment w:val="auto"/>
                    <w:rPr>
                      <w:b/>
                      <w:bCs/>
                      <w:i/>
                      <w:iCs/>
                      <w:color w:val="000000"/>
                      <w:sz w:val="20"/>
                      <w:lang w:val="en-GB" w:eastAsia="en-GB"/>
                      <w:rPrChange w:id="168" w:author="Arroyo, Jorge CIV" w:date="2018-08-28T15:04:00Z">
                        <w:rPr>
                          <w:b/>
                          <w:bCs/>
                          <w:i/>
                          <w:iCs/>
                          <w:color w:val="000000"/>
                          <w:szCs w:val="24"/>
                          <w:lang w:val="en-GB" w:eastAsia="en-GB"/>
                        </w:rPr>
                      </w:rPrChange>
                    </w:rPr>
                  </w:pPr>
                  <w:r w:rsidRPr="00D6076C">
                    <w:rPr>
                      <w:b/>
                      <w:bCs/>
                      <w:i/>
                      <w:iCs/>
                      <w:color w:val="000000"/>
                      <w:sz w:val="20"/>
                      <w:lang w:val="en-GB" w:eastAsia="en-GB"/>
                      <w:rPrChange w:id="169" w:author="Arroyo, Jorge CIV" w:date="2018-08-28T15:04:00Z">
                        <w:rPr>
                          <w:b/>
                          <w:bCs/>
                          <w:i/>
                          <w:iCs/>
                          <w:color w:val="000000"/>
                          <w:szCs w:val="24"/>
                          <w:lang w:val="en-GB" w:eastAsia="en-GB"/>
                        </w:rPr>
                      </w:rPrChange>
                    </w:rPr>
                    <w:t xml:space="preserve">MATON </w:t>
                  </w:r>
                </w:p>
              </w:tc>
              <w:tc>
                <w:tcPr>
                  <w:tcW w:w="2120" w:type="dxa"/>
                  <w:tcBorders>
                    <w:top w:val="nil"/>
                    <w:left w:val="nil"/>
                    <w:bottom w:val="single" w:sz="4" w:space="0" w:color="auto"/>
                    <w:right w:val="single" w:sz="4" w:space="0" w:color="auto"/>
                  </w:tcBorders>
                  <w:shd w:val="clear" w:color="auto" w:fill="D9D9D9" w:themeFill="background1" w:themeFillShade="D9"/>
                  <w:vAlign w:val="center"/>
                  <w:hideMark/>
                  <w:tcPrChange w:id="170" w:author="Arroyo, Jorge CIV" w:date="2018-08-28T15:17:00Z">
                    <w:tcPr>
                      <w:tcW w:w="2380" w:type="dxa"/>
                      <w:tcBorders>
                        <w:top w:val="nil"/>
                        <w:left w:val="nil"/>
                        <w:bottom w:val="single" w:sz="4" w:space="0" w:color="auto"/>
                        <w:right w:val="single" w:sz="4" w:space="0" w:color="auto"/>
                      </w:tcBorders>
                      <w:shd w:val="clear" w:color="auto" w:fill="auto"/>
                      <w:vAlign w:val="center"/>
                      <w:hideMark/>
                    </w:tcPr>
                  </w:tcPrChange>
                </w:tcPr>
                <w:p w14:paraId="197512FE" w14:textId="77777777" w:rsidR="008F3B73" w:rsidRPr="00D6076C" w:rsidRDefault="008F3B73" w:rsidP="008F3B73">
                  <w:pPr>
                    <w:tabs>
                      <w:tab w:val="clear" w:pos="794"/>
                      <w:tab w:val="clear" w:pos="1191"/>
                      <w:tab w:val="clear" w:pos="1588"/>
                      <w:tab w:val="clear" w:pos="1985"/>
                    </w:tabs>
                    <w:overflowPunct/>
                    <w:autoSpaceDE/>
                    <w:autoSpaceDN/>
                    <w:adjustRightInd/>
                    <w:spacing w:before="0"/>
                    <w:jc w:val="center"/>
                    <w:textAlignment w:val="auto"/>
                    <w:rPr>
                      <w:b/>
                      <w:bCs/>
                      <w:i/>
                      <w:iCs/>
                      <w:color w:val="000000"/>
                      <w:sz w:val="20"/>
                      <w:lang w:val="en-GB" w:eastAsia="en-GB"/>
                      <w:rPrChange w:id="171" w:author="Arroyo, Jorge CIV" w:date="2018-08-28T15:04:00Z">
                        <w:rPr>
                          <w:b/>
                          <w:bCs/>
                          <w:i/>
                          <w:iCs/>
                          <w:color w:val="000000"/>
                          <w:szCs w:val="24"/>
                          <w:lang w:val="en-GB" w:eastAsia="en-GB"/>
                        </w:rPr>
                      </w:rPrChange>
                    </w:rPr>
                  </w:pPr>
                  <w:r w:rsidRPr="00D6076C">
                    <w:rPr>
                      <w:b/>
                      <w:bCs/>
                      <w:i/>
                      <w:iCs/>
                      <w:color w:val="000000"/>
                      <w:sz w:val="20"/>
                      <w:lang w:val="en-GB" w:eastAsia="en-GB"/>
                      <w:rPrChange w:id="172" w:author="Arroyo, Jorge CIV" w:date="2018-08-28T15:04:00Z">
                        <w:rPr>
                          <w:b/>
                          <w:bCs/>
                          <w:i/>
                          <w:iCs/>
                          <w:color w:val="000000"/>
                          <w:szCs w:val="24"/>
                          <w:lang w:val="en-GB" w:eastAsia="en-GB"/>
                        </w:rPr>
                      </w:rPrChange>
                    </w:rPr>
                    <w:t>Position Indicating Device</w:t>
                  </w:r>
                </w:p>
              </w:tc>
              <w:tc>
                <w:tcPr>
                  <w:tcW w:w="1909" w:type="dxa"/>
                  <w:tcBorders>
                    <w:top w:val="nil"/>
                    <w:left w:val="nil"/>
                    <w:bottom w:val="single" w:sz="4" w:space="0" w:color="auto"/>
                    <w:right w:val="single" w:sz="4" w:space="0" w:color="auto"/>
                  </w:tcBorders>
                  <w:shd w:val="clear" w:color="auto" w:fill="D9D9D9" w:themeFill="background1" w:themeFillShade="D9"/>
                  <w:vAlign w:val="center"/>
                  <w:hideMark/>
                  <w:tcPrChange w:id="173" w:author="Arroyo, Jorge CIV" w:date="2018-08-28T15:17:00Z">
                    <w:tcPr>
                      <w:tcW w:w="2380" w:type="dxa"/>
                      <w:tcBorders>
                        <w:top w:val="nil"/>
                        <w:left w:val="nil"/>
                        <w:bottom w:val="single" w:sz="4" w:space="0" w:color="auto"/>
                        <w:right w:val="single" w:sz="4" w:space="0" w:color="auto"/>
                      </w:tcBorders>
                      <w:shd w:val="clear" w:color="auto" w:fill="auto"/>
                      <w:vAlign w:val="center"/>
                      <w:hideMark/>
                    </w:tcPr>
                  </w:tcPrChange>
                </w:tcPr>
                <w:p w14:paraId="3B666A99" w14:textId="77777777" w:rsidR="008F3B73" w:rsidRPr="00D6076C" w:rsidRDefault="008F3B73" w:rsidP="008F3B73">
                  <w:pPr>
                    <w:tabs>
                      <w:tab w:val="clear" w:pos="794"/>
                      <w:tab w:val="clear" w:pos="1191"/>
                      <w:tab w:val="clear" w:pos="1588"/>
                      <w:tab w:val="clear" w:pos="1985"/>
                    </w:tabs>
                    <w:overflowPunct/>
                    <w:autoSpaceDE/>
                    <w:autoSpaceDN/>
                    <w:adjustRightInd/>
                    <w:spacing w:before="0"/>
                    <w:jc w:val="center"/>
                    <w:textAlignment w:val="auto"/>
                    <w:rPr>
                      <w:b/>
                      <w:bCs/>
                      <w:i/>
                      <w:iCs/>
                      <w:color w:val="000000"/>
                      <w:sz w:val="20"/>
                      <w:lang w:val="en-GB" w:eastAsia="en-GB"/>
                      <w:rPrChange w:id="174" w:author="Arroyo, Jorge CIV" w:date="2018-08-28T15:04:00Z">
                        <w:rPr>
                          <w:b/>
                          <w:bCs/>
                          <w:i/>
                          <w:iCs/>
                          <w:color w:val="000000"/>
                          <w:szCs w:val="24"/>
                          <w:lang w:val="en-GB" w:eastAsia="en-GB"/>
                        </w:rPr>
                      </w:rPrChange>
                    </w:rPr>
                  </w:pPr>
                  <w:r w:rsidRPr="00D6076C">
                    <w:rPr>
                      <w:b/>
                      <w:bCs/>
                      <w:i/>
                      <w:iCs/>
                      <w:color w:val="000000"/>
                      <w:sz w:val="20"/>
                      <w:lang w:val="en-GB" w:eastAsia="en-GB"/>
                      <w:rPrChange w:id="175" w:author="Arroyo, Jorge CIV" w:date="2018-08-28T15:04:00Z">
                        <w:rPr>
                          <w:b/>
                          <w:bCs/>
                          <w:i/>
                          <w:iCs/>
                          <w:color w:val="000000"/>
                          <w:szCs w:val="24"/>
                          <w:lang w:val="en-GB" w:eastAsia="en-GB"/>
                        </w:rPr>
                      </w:rPrChange>
                    </w:rPr>
                    <w:t>Bridge</w:t>
                  </w:r>
                </w:p>
              </w:tc>
              <w:tc>
                <w:tcPr>
                  <w:tcW w:w="539" w:type="dxa"/>
                  <w:vMerge w:val="restart"/>
                  <w:tcBorders>
                    <w:top w:val="nil"/>
                    <w:left w:val="single" w:sz="4" w:space="0" w:color="auto"/>
                    <w:bottom w:val="single" w:sz="4" w:space="0" w:color="auto"/>
                    <w:right w:val="single" w:sz="4" w:space="0" w:color="auto"/>
                  </w:tcBorders>
                  <w:shd w:val="clear" w:color="auto" w:fill="D9D9D9" w:themeFill="background1" w:themeFillShade="D9"/>
                  <w:vAlign w:val="center"/>
                  <w:hideMark/>
                  <w:tcPrChange w:id="176" w:author="Arroyo, Jorge CIV" w:date="2018-08-28T15:17:00Z">
                    <w:tcPr>
                      <w:tcW w:w="640"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63143EA1" w14:textId="77777777" w:rsidR="008F3B73" w:rsidRPr="00D6076C" w:rsidRDefault="008F3B73" w:rsidP="008F3B73">
                  <w:pPr>
                    <w:tabs>
                      <w:tab w:val="clear" w:pos="794"/>
                      <w:tab w:val="clear" w:pos="1191"/>
                      <w:tab w:val="clear" w:pos="1588"/>
                      <w:tab w:val="clear" w:pos="1985"/>
                    </w:tabs>
                    <w:overflowPunct/>
                    <w:autoSpaceDE/>
                    <w:autoSpaceDN/>
                    <w:adjustRightInd/>
                    <w:spacing w:before="0"/>
                    <w:jc w:val="center"/>
                    <w:textAlignment w:val="auto"/>
                    <w:rPr>
                      <w:color w:val="000000"/>
                      <w:sz w:val="20"/>
                      <w:lang w:val="en-GB" w:eastAsia="en-GB"/>
                    </w:rPr>
                  </w:pPr>
                  <w:r w:rsidRPr="00D6076C">
                    <w:rPr>
                      <w:color w:val="000000"/>
                      <w:sz w:val="20"/>
                      <w:lang w:val="en-GB" w:eastAsia="en-GB"/>
                    </w:rPr>
                    <w:t>Bits</w:t>
                  </w:r>
                </w:p>
              </w:tc>
            </w:tr>
            <w:tr w:rsidR="008F3B73" w:rsidRPr="00D6076C" w14:paraId="3A37EA5B" w14:textId="77777777" w:rsidTr="00640835">
              <w:trPr>
                <w:trHeight w:val="230"/>
                <w:trPrChange w:id="177" w:author="Arroyo, Jorge CIV" w:date="2018-08-28T15:17:00Z">
                  <w:trPr>
                    <w:trHeight w:val="230"/>
                  </w:trPr>
                </w:trPrChange>
              </w:trPr>
              <w:tc>
                <w:tcPr>
                  <w:tcW w:w="690" w:type="dxa"/>
                  <w:vMerge w:val="restart"/>
                  <w:tcBorders>
                    <w:top w:val="nil"/>
                    <w:left w:val="single" w:sz="4" w:space="0" w:color="auto"/>
                    <w:bottom w:val="single" w:sz="4" w:space="0" w:color="auto"/>
                    <w:right w:val="single" w:sz="4" w:space="0" w:color="auto"/>
                  </w:tcBorders>
                  <w:shd w:val="clear" w:color="auto" w:fill="D9D9D9" w:themeFill="background1" w:themeFillShade="D9"/>
                  <w:vAlign w:val="center"/>
                  <w:hideMark/>
                  <w:tcPrChange w:id="178" w:author="Arroyo, Jorge CIV" w:date="2018-08-28T15:17:00Z">
                    <w:tcPr>
                      <w:tcW w:w="11560" w:type="dxa"/>
                      <w:gridSpan w:val="8"/>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76EF5E6A" w14:textId="77777777" w:rsidR="008F3B73" w:rsidRPr="00D6076C" w:rsidRDefault="008F3B73" w:rsidP="008F3B73">
                  <w:pPr>
                    <w:tabs>
                      <w:tab w:val="clear" w:pos="794"/>
                      <w:tab w:val="clear" w:pos="1191"/>
                      <w:tab w:val="clear" w:pos="1588"/>
                      <w:tab w:val="clear" w:pos="1985"/>
                    </w:tabs>
                    <w:overflowPunct/>
                    <w:autoSpaceDE/>
                    <w:autoSpaceDN/>
                    <w:adjustRightInd/>
                    <w:spacing w:before="0"/>
                    <w:jc w:val="left"/>
                    <w:textAlignment w:val="auto"/>
                    <w:rPr>
                      <w:color w:val="000000"/>
                      <w:sz w:val="20"/>
                      <w:lang w:val="en-GB" w:eastAsia="en-GB"/>
                    </w:rPr>
                  </w:pPr>
                  <w:r w:rsidRPr="00D6076C">
                    <w:rPr>
                      <w:color w:val="000000"/>
                      <w:sz w:val="20"/>
                      <w:lang w:val="en-GB" w:eastAsia="en-GB"/>
                    </w:rPr>
                    <w:t xml:space="preserve">1st, 2nd, &amp; 3rd </w:t>
                  </w:r>
                </w:p>
              </w:tc>
              <w:tc>
                <w:tcPr>
                  <w:tcW w:w="658"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Change w:id="179" w:author="Arroyo, Jorge CIV" w:date="2018-08-28T15:17:00Z">
                    <w:tcPr>
                      <w:tcW w:w="640" w:type="dxa"/>
                      <w:vMerge/>
                      <w:tcBorders>
                        <w:top w:val="nil"/>
                        <w:left w:val="single" w:sz="4" w:space="0" w:color="auto"/>
                        <w:bottom w:val="single" w:sz="4" w:space="0" w:color="auto"/>
                        <w:right w:val="single" w:sz="4" w:space="0" w:color="auto"/>
                      </w:tcBorders>
                      <w:vAlign w:val="center"/>
                      <w:hideMark/>
                    </w:tcPr>
                  </w:tcPrChange>
                </w:tcPr>
                <w:p w14:paraId="5805ED83" w14:textId="77777777" w:rsidR="008F3B73" w:rsidRPr="00D6076C" w:rsidRDefault="008F3B73" w:rsidP="008F3B73">
                  <w:pPr>
                    <w:tabs>
                      <w:tab w:val="clear" w:pos="794"/>
                      <w:tab w:val="clear" w:pos="1191"/>
                      <w:tab w:val="clear" w:pos="1588"/>
                      <w:tab w:val="clear" w:pos="1985"/>
                    </w:tabs>
                    <w:overflowPunct/>
                    <w:autoSpaceDE/>
                    <w:autoSpaceDN/>
                    <w:adjustRightInd/>
                    <w:spacing w:before="0"/>
                    <w:jc w:val="left"/>
                    <w:textAlignment w:val="auto"/>
                    <w:rPr>
                      <w:color w:val="000000"/>
                      <w:sz w:val="20"/>
                      <w:lang w:val="en-GB" w:eastAsia="en-GB"/>
                    </w:rPr>
                  </w:pPr>
                </w:p>
              </w:tc>
              <w:tc>
                <w:tcPr>
                  <w:tcW w:w="1490" w:type="dxa"/>
                  <w:vMerge w:val="restart"/>
                  <w:tcBorders>
                    <w:top w:val="nil"/>
                    <w:left w:val="single" w:sz="4" w:space="0" w:color="auto"/>
                    <w:bottom w:val="single" w:sz="4" w:space="0" w:color="auto"/>
                    <w:right w:val="single" w:sz="4" w:space="0" w:color="auto"/>
                  </w:tcBorders>
                  <w:shd w:val="clear" w:color="auto" w:fill="D9D9D9" w:themeFill="background1" w:themeFillShade="D9"/>
                  <w:vAlign w:val="center"/>
                  <w:hideMark/>
                  <w:tcPrChange w:id="180" w:author="Arroyo, Jorge CIV" w:date="2018-08-28T15:17:00Z">
                    <w:tcPr>
                      <w:tcW w:w="2380"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76758EBB" w14:textId="77777777" w:rsidR="008F3B73" w:rsidRPr="00D6076C" w:rsidRDefault="008F3B73">
                  <w:pPr>
                    <w:tabs>
                      <w:tab w:val="clear" w:pos="794"/>
                      <w:tab w:val="clear" w:pos="1191"/>
                      <w:tab w:val="clear" w:pos="1588"/>
                      <w:tab w:val="clear" w:pos="1985"/>
                    </w:tabs>
                    <w:overflowPunct/>
                    <w:autoSpaceDE/>
                    <w:autoSpaceDN/>
                    <w:adjustRightInd/>
                    <w:spacing w:before="0"/>
                    <w:jc w:val="center"/>
                    <w:textAlignment w:val="auto"/>
                    <w:rPr>
                      <w:color w:val="000000"/>
                      <w:sz w:val="20"/>
                      <w:lang w:val="en-GB" w:eastAsia="en-GB"/>
                    </w:rPr>
                  </w:pPr>
                  <w:r w:rsidRPr="00D6076C">
                    <w:rPr>
                      <w:color w:val="000000"/>
                      <w:sz w:val="20"/>
                      <w:lang w:val="en-GB" w:eastAsia="en-GB"/>
                    </w:rPr>
                    <w:t>Page ID = 111</w:t>
                  </w:r>
                </w:p>
              </w:tc>
              <w:tc>
                <w:tcPr>
                  <w:tcW w:w="2017" w:type="dxa"/>
                  <w:vMerge w:val="restart"/>
                  <w:tcBorders>
                    <w:top w:val="nil"/>
                    <w:left w:val="single" w:sz="4" w:space="0" w:color="auto"/>
                    <w:bottom w:val="single" w:sz="4" w:space="0" w:color="auto"/>
                    <w:right w:val="single" w:sz="4" w:space="0" w:color="auto"/>
                  </w:tcBorders>
                  <w:shd w:val="clear" w:color="auto" w:fill="D9D9D9" w:themeFill="background1" w:themeFillShade="D9"/>
                  <w:vAlign w:val="center"/>
                  <w:hideMark/>
                  <w:tcPrChange w:id="181" w:author="Arroyo, Jorge CIV" w:date="2018-08-28T15:17:00Z">
                    <w:tcPr>
                      <w:tcW w:w="2380"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16F19B77" w14:textId="77777777" w:rsidR="008F3B73" w:rsidRPr="00D6076C" w:rsidRDefault="008F3B73">
                  <w:pPr>
                    <w:tabs>
                      <w:tab w:val="clear" w:pos="794"/>
                      <w:tab w:val="clear" w:pos="1191"/>
                      <w:tab w:val="clear" w:pos="1588"/>
                      <w:tab w:val="clear" w:pos="1985"/>
                    </w:tabs>
                    <w:overflowPunct/>
                    <w:autoSpaceDE/>
                    <w:autoSpaceDN/>
                    <w:adjustRightInd/>
                    <w:spacing w:before="0"/>
                    <w:jc w:val="center"/>
                    <w:textAlignment w:val="auto"/>
                    <w:rPr>
                      <w:color w:val="000000"/>
                      <w:sz w:val="20"/>
                      <w:lang w:val="en-GB" w:eastAsia="en-GB"/>
                    </w:rPr>
                  </w:pPr>
                  <w:r w:rsidRPr="00D6076C">
                    <w:rPr>
                      <w:color w:val="000000"/>
                      <w:sz w:val="20"/>
                      <w:lang w:val="en-GB" w:eastAsia="en-GB"/>
                    </w:rPr>
                    <w:t>Page ID = 110</w:t>
                  </w:r>
                </w:p>
              </w:tc>
              <w:tc>
                <w:tcPr>
                  <w:tcW w:w="2120" w:type="dxa"/>
                  <w:vMerge w:val="restart"/>
                  <w:tcBorders>
                    <w:top w:val="nil"/>
                    <w:left w:val="single" w:sz="4" w:space="0" w:color="auto"/>
                    <w:bottom w:val="single" w:sz="4" w:space="0" w:color="auto"/>
                    <w:right w:val="single" w:sz="4" w:space="0" w:color="auto"/>
                  </w:tcBorders>
                  <w:shd w:val="clear" w:color="auto" w:fill="D9D9D9" w:themeFill="background1" w:themeFillShade="D9"/>
                  <w:vAlign w:val="center"/>
                  <w:hideMark/>
                  <w:tcPrChange w:id="182" w:author="Arroyo, Jorge CIV" w:date="2018-08-28T15:17:00Z">
                    <w:tcPr>
                      <w:tcW w:w="2380"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4DE5DDB3" w14:textId="77777777" w:rsidR="008F3B73" w:rsidRPr="00D6076C" w:rsidRDefault="008F3B73">
                  <w:pPr>
                    <w:tabs>
                      <w:tab w:val="clear" w:pos="794"/>
                      <w:tab w:val="clear" w:pos="1191"/>
                      <w:tab w:val="clear" w:pos="1588"/>
                      <w:tab w:val="clear" w:pos="1985"/>
                    </w:tabs>
                    <w:overflowPunct/>
                    <w:autoSpaceDE/>
                    <w:autoSpaceDN/>
                    <w:adjustRightInd/>
                    <w:spacing w:before="0"/>
                    <w:jc w:val="center"/>
                    <w:textAlignment w:val="auto"/>
                    <w:rPr>
                      <w:color w:val="000000"/>
                      <w:sz w:val="20"/>
                      <w:lang w:val="en-GB" w:eastAsia="en-GB"/>
                    </w:rPr>
                  </w:pPr>
                  <w:r w:rsidRPr="00D6076C">
                    <w:rPr>
                      <w:color w:val="000000"/>
                      <w:sz w:val="20"/>
                      <w:lang w:val="en-GB" w:eastAsia="en-GB"/>
                    </w:rPr>
                    <w:t>Page ID = 101</w:t>
                  </w:r>
                </w:p>
              </w:tc>
              <w:tc>
                <w:tcPr>
                  <w:tcW w:w="19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Change w:id="183" w:author="Arroyo, Jorge CIV" w:date="2018-08-28T15:17:00Z">
                    <w:tcPr>
                      <w:tcW w:w="2380" w:type="dxa"/>
                      <w:vMerge w:val="restart"/>
                      <w:tcBorders>
                        <w:top w:val="nil"/>
                        <w:left w:val="single" w:sz="4" w:space="0" w:color="auto"/>
                        <w:bottom w:val="single" w:sz="4" w:space="0" w:color="000000"/>
                        <w:right w:val="single" w:sz="4" w:space="0" w:color="auto"/>
                      </w:tcBorders>
                      <w:shd w:val="clear" w:color="auto" w:fill="auto"/>
                      <w:noWrap/>
                      <w:vAlign w:val="center"/>
                      <w:hideMark/>
                    </w:tcPr>
                  </w:tcPrChange>
                </w:tcPr>
                <w:p w14:paraId="06770215" w14:textId="77777777" w:rsidR="008F3B73" w:rsidRPr="00D6076C" w:rsidRDefault="008F3B73">
                  <w:pPr>
                    <w:tabs>
                      <w:tab w:val="clear" w:pos="794"/>
                      <w:tab w:val="clear" w:pos="1191"/>
                      <w:tab w:val="clear" w:pos="1588"/>
                      <w:tab w:val="clear" w:pos="1985"/>
                    </w:tabs>
                    <w:overflowPunct/>
                    <w:autoSpaceDE/>
                    <w:autoSpaceDN/>
                    <w:adjustRightInd/>
                    <w:spacing w:before="0"/>
                    <w:jc w:val="center"/>
                    <w:textAlignment w:val="auto"/>
                    <w:rPr>
                      <w:color w:val="000000"/>
                      <w:sz w:val="20"/>
                      <w:lang w:val="en-GB" w:eastAsia="en-GB"/>
                      <w:rPrChange w:id="184" w:author="Arroyo, Jorge CIV" w:date="2018-08-28T15:04:00Z">
                        <w:rPr>
                          <w:color w:val="000000"/>
                          <w:sz w:val="22"/>
                          <w:szCs w:val="22"/>
                          <w:lang w:val="en-GB" w:eastAsia="en-GB"/>
                        </w:rPr>
                      </w:rPrChange>
                    </w:rPr>
                  </w:pPr>
                  <w:r w:rsidRPr="00D6076C">
                    <w:rPr>
                      <w:color w:val="000000"/>
                      <w:sz w:val="20"/>
                      <w:lang w:val="en-GB" w:eastAsia="en-GB"/>
                      <w:rPrChange w:id="185" w:author="Arroyo, Jorge CIV" w:date="2018-08-28T15:04:00Z">
                        <w:rPr>
                          <w:color w:val="000000"/>
                          <w:sz w:val="22"/>
                          <w:szCs w:val="22"/>
                          <w:lang w:val="en-GB" w:eastAsia="en-GB"/>
                        </w:rPr>
                      </w:rPrChange>
                    </w:rPr>
                    <w:t>Page ID = 001</w:t>
                  </w:r>
                </w:p>
              </w:tc>
              <w:tc>
                <w:tcPr>
                  <w:tcW w:w="539"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Change w:id="186" w:author="Arroyo, Jorge CIV" w:date="2018-08-28T15:17:00Z">
                    <w:tcPr>
                      <w:tcW w:w="640" w:type="dxa"/>
                      <w:vMerge/>
                      <w:tcBorders>
                        <w:top w:val="nil"/>
                        <w:left w:val="single" w:sz="4" w:space="0" w:color="auto"/>
                        <w:bottom w:val="single" w:sz="4" w:space="0" w:color="auto"/>
                        <w:right w:val="single" w:sz="4" w:space="0" w:color="auto"/>
                      </w:tcBorders>
                      <w:vAlign w:val="center"/>
                      <w:hideMark/>
                    </w:tcPr>
                  </w:tcPrChange>
                </w:tcPr>
                <w:p w14:paraId="1E97A23E" w14:textId="77777777" w:rsidR="008F3B73" w:rsidRPr="00D6076C" w:rsidRDefault="008F3B73" w:rsidP="008F3B73">
                  <w:pPr>
                    <w:tabs>
                      <w:tab w:val="clear" w:pos="794"/>
                      <w:tab w:val="clear" w:pos="1191"/>
                      <w:tab w:val="clear" w:pos="1588"/>
                      <w:tab w:val="clear" w:pos="1985"/>
                    </w:tabs>
                    <w:overflowPunct/>
                    <w:autoSpaceDE/>
                    <w:autoSpaceDN/>
                    <w:adjustRightInd/>
                    <w:spacing w:before="0"/>
                    <w:jc w:val="left"/>
                    <w:textAlignment w:val="auto"/>
                    <w:rPr>
                      <w:color w:val="000000"/>
                      <w:sz w:val="20"/>
                      <w:lang w:val="en-GB" w:eastAsia="en-GB"/>
                    </w:rPr>
                  </w:pPr>
                </w:p>
              </w:tc>
            </w:tr>
            <w:tr w:rsidR="008F3B73" w:rsidRPr="00D6076C" w14:paraId="18F26044" w14:textId="77777777" w:rsidTr="00640835">
              <w:trPr>
                <w:trHeight w:val="276"/>
                <w:trPrChange w:id="187" w:author="Arroyo, Jorge CIV" w:date="2018-08-28T15:17:00Z">
                  <w:trPr>
                    <w:trHeight w:val="230"/>
                  </w:trPr>
                </w:trPrChange>
              </w:trPr>
              <w:tc>
                <w:tcPr>
                  <w:tcW w:w="690"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Change w:id="188" w:author="Arroyo, Jorge CIV" w:date="2018-08-28T15:17:00Z">
                    <w:tcPr>
                      <w:tcW w:w="11560" w:type="dxa"/>
                      <w:gridSpan w:val="8"/>
                      <w:vMerge/>
                      <w:tcBorders>
                        <w:top w:val="nil"/>
                        <w:left w:val="single" w:sz="4" w:space="0" w:color="auto"/>
                        <w:bottom w:val="single" w:sz="4" w:space="0" w:color="auto"/>
                        <w:right w:val="single" w:sz="4" w:space="0" w:color="auto"/>
                      </w:tcBorders>
                      <w:vAlign w:val="center"/>
                      <w:hideMark/>
                    </w:tcPr>
                  </w:tcPrChange>
                </w:tcPr>
                <w:p w14:paraId="0E2689FE" w14:textId="77777777" w:rsidR="008F3B73" w:rsidRPr="00D6076C" w:rsidRDefault="008F3B73" w:rsidP="008F3B73">
                  <w:pPr>
                    <w:tabs>
                      <w:tab w:val="clear" w:pos="794"/>
                      <w:tab w:val="clear" w:pos="1191"/>
                      <w:tab w:val="clear" w:pos="1588"/>
                      <w:tab w:val="clear" w:pos="1985"/>
                    </w:tabs>
                    <w:overflowPunct/>
                    <w:autoSpaceDE/>
                    <w:autoSpaceDN/>
                    <w:adjustRightInd/>
                    <w:spacing w:before="0"/>
                    <w:jc w:val="left"/>
                    <w:textAlignment w:val="auto"/>
                    <w:rPr>
                      <w:color w:val="000000"/>
                      <w:sz w:val="20"/>
                      <w:lang w:val="en-GB" w:eastAsia="en-GB"/>
                    </w:rPr>
                  </w:pPr>
                </w:p>
              </w:tc>
              <w:tc>
                <w:tcPr>
                  <w:tcW w:w="658"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Change w:id="189" w:author="Arroyo, Jorge CIV" w:date="2018-08-28T15:17:00Z">
                    <w:tcPr>
                      <w:tcW w:w="640" w:type="dxa"/>
                      <w:vMerge/>
                      <w:tcBorders>
                        <w:top w:val="nil"/>
                        <w:left w:val="single" w:sz="4" w:space="0" w:color="auto"/>
                        <w:bottom w:val="single" w:sz="4" w:space="0" w:color="auto"/>
                        <w:right w:val="single" w:sz="4" w:space="0" w:color="auto"/>
                      </w:tcBorders>
                      <w:vAlign w:val="center"/>
                      <w:hideMark/>
                    </w:tcPr>
                  </w:tcPrChange>
                </w:tcPr>
                <w:p w14:paraId="77887C15" w14:textId="77777777" w:rsidR="008F3B73" w:rsidRPr="00D6076C" w:rsidRDefault="008F3B73" w:rsidP="008F3B73">
                  <w:pPr>
                    <w:tabs>
                      <w:tab w:val="clear" w:pos="794"/>
                      <w:tab w:val="clear" w:pos="1191"/>
                      <w:tab w:val="clear" w:pos="1588"/>
                      <w:tab w:val="clear" w:pos="1985"/>
                    </w:tabs>
                    <w:overflowPunct/>
                    <w:autoSpaceDE/>
                    <w:autoSpaceDN/>
                    <w:adjustRightInd/>
                    <w:spacing w:before="0"/>
                    <w:jc w:val="left"/>
                    <w:textAlignment w:val="auto"/>
                    <w:rPr>
                      <w:color w:val="000000"/>
                      <w:sz w:val="20"/>
                      <w:lang w:val="en-GB" w:eastAsia="en-GB"/>
                    </w:rPr>
                  </w:pPr>
                </w:p>
              </w:tc>
              <w:tc>
                <w:tcPr>
                  <w:tcW w:w="1490"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Change w:id="190" w:author="Arroyo, Jorge CIV" w:date="2018-08-28T15:17:00Z">
                    <w:tcPr>
                      <w:tcW w:w="2380" w:type="dxa"/>
                      <w:vMerge/>
                      <w:tcBorders>
                        <w:top w:val="nil"/>
                        <w:left w:val="single" w:sz="4" w:space="0" w:color="auto"/>
                        <w:bottom w:val="single" w:sz="4" w:space="0" w:color="auto"/>
                        <w:right w:val="single" w:sz="4" w:space="0" w:color="auto"/>
                      </w:tcBorders>
                      <w:vAlign w:val="center"/>
                      <w:hideMark/>
                    </w:tcPr>
                  </w:tcPrChange>
                </w:tcPr>
                <w:p w14:paraId="4A0D3547" w14:textId="77777777" w:rsidR="008F3B73" w:rsidRPr="00D6076C" w:rsidRDefault="008F3B73">
                  <w:pPr>
                    <w:tabs>
                      <w:tab w:val="clear" w:pos="794"/>
                      <w:tab w:val="clear" w:pos="1191"/>
                      <w:tab w:val="clear" w:pos="1588"/>
                      <w:tab w:val="clear" w:pos="1985"/>
                    </w:tabs>
                    <w:overflowPunct/>
                    <w:autoSpaceDE/>
                    <w:autoSpaceDN/>
                    <w:adjustRightInd/>
                    <w:spacing w:before="0"/>
                    <w:jc w:val="center"/>
                    <w:textAlignment w:val="auto"/>
                    <w:rPr>
                      <w:color w:val="000000"/>
                      <w:sz w:val="20"/>
                      <w:lang w:val="en-GB" w:eastAsia="en-GB"/>
                    </w:rPr>
                    <w:pPrChange w:id="191" w:author="Arroyo, Jorge CIV" w:date="2018-08-27T12:26:00Z">
                      <w:pPr>
                        <w:tabs>
                          <w:tab w:val="clear" w:pos="794"/>
                          <w:tab w:val="clear" w:pos="1191"/>
                          <w:tab w:val="clear" w:pos="1588"/>
                          <w:tab w:val="clear" w:pos="1985"/>
                        </w:tabs>
                        <w:overflowPunct/>
                        <w:autoSpaceDE/>
                        <w:autoSpaceDN/>
                        <w:adjustRightInd/>
                        <w:spacing w:before="0"/>
                        <w:jc w:val="left"/>
                        <w:textAlignment w:val="auto"/>
                      </w:pPr>
                    </w:pPrChange>
                  </w:pPr>
                </w:p>
              </w:tc>
              <w:tc>
                <w:tcPr>
                  <w:tcW w:w="2017"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Change w:id="192" w:author="Arroyo, Jorge CIV" w:date="2018-08-28T15:17:00Z">
                    <w:tcPr>
                      <w:tcW w:w="2380" w:type="dxa"/>
                      <w:vMerge/>
                      <w:tcBorders>
                        <w:top w:val="nil"/>
                        <w:left w:val="single" w:sz="4" w:space="0" w:color="auto"/>
                        <w:bottom w:val="single" w:sz="4" w:space="0" w:color="auto"/>
                        <w:right w:val="single" w:sz="4" w:space="0" w:color="auto"/>
                      </w:tcBorders>
                      <w:vAlign w:val="center"/>
                      <w:hideMark/>
                    </w:tcPr>
                  </w:tcPrChange>
                </w:tcPr>
                <w:p w14:paraId="77C1C42C" w14:textId="77777777" w:rsidR="008F3B73" w:rsidRPr="00D6076C" w:rsidRDefault="008F3B73">
                  <w:pPr>
                    <w:tabs>
                      <w:tab w:val="clear" w:pos="794"/>
                      <w:tab w:val="clear" w:pos="1191"/>
                      <w:tab w:val="clear" w:pos="1588"/>
                      <w:tab w:val="clear" w:pos="1985"/>
                    </w:tabs>
                    <w:overflowPunct/>
                    <w:autoSpaceDE/>
                    <w:autoSpaceDN/>
                    <w:adjustRightInd/>
                    <w:spacing w:before="0"/>
                    <w:jc w:val="center"/>
                    <w:textAlignment w:val="auto"/>
                    <w:rPr>
                      <w:color w:val="000000"/>
                      <w:sz w:val="20"/>
                      <w:lang w:val="en-GB" w:eastAsia="en-GB"/>
                    </w:rPr>
                    <w:pPrChange w:id="193" w:author="Arroyo, Jorge CIV" w:date="2018-08-27T12:26:00Z">
                      <w:pPr>
                        <w:tabs>
                          <w:tab w:val="clear" w:pos="794"/>
                          <w:tab w:val="clear" w:pos="1191"/>
                          <w:tab w:val="clear" w:pos="1588"/>
                          <w:tab w:val="clear" w:pos="1985"/>
                        </w:tabs>
                        <w:overflowPunct/>
                        <w:autoSpaceDE/>
                        <w:autoSpaceDN/>
                        <w:adjustRightInd/>
                        <w:spacing w:before="0"/>
                        <w:jc w:val="left"/>
                        <w:textAlignment w:val="auto"/>
                      </w:pPr>
                    </w:pPrChange>
                  </w:pPr>
                </w:p>
              </w:tc>
              <w:tc>
                <w:tcPr>
                  <w:tcW w:w="2120"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Change w:id="194" w:author="Arroyo, Jorge CIV" w:date="2018-08-28T15:17:00Z">
                    <w:tcPr>
                      <w:tcW w:w="2380" w:type="dxa"/>
                      <w:vMerge/>
                      <w:tcBorders>
                        <w:top w:val="nil"/>
                        <w:left w:val="single" w:sz="4" w:space="0" w:color="auto"/>
                        <w:bottom w:val="single" w:sz="4" w:space="0" w:color="auto"/>
                        <w:right w:val="single" w:sz="4" w:space="0" w:color="auto"/>
                      </w:tcBorders>
                      <w:vAlign w:val="center"/>
                      <w:hideMark/>
                    </w:tcPr>
                  </w:tcPrChange>
                </w:tcPr>
                <w:p w14:paraId="5F8FD4F4" w14:textId="77777777" w:rsidR="008F3B73" w:rsidRPr="00D6076C" w:rsidRDefault="008F3B73">
                  <w:pPr>
                    <w:tabs>
                      <w:tab w:val="clear" w:pos="794"/>
                      <w:tab w:val="clear" w:pos="1191"/>
                      <w:tab w:val="clear" w:pos="1588"/>
                      <w:tab w:val="clear" w:pos="1985"/>
                    </w:tabs>
                    <w:overflowPunct/>
                    <w:autoSpaceDE/>
                    <w:autoSpaceDN/>
                    <w:adjustRightInd/>
                    <w:spacing w:before="0"/>
                    <w:jc w:val="center"/>
                    <w:textAlignment w:val="auto"/>
                    <w:rPr>
                      <w:color w:val="000000"/>
                      <w:sz w:val="20"/>
                      <w:lang w:val="en-GB" w:eastAsia="en-GB"/>
                    </w:rPr>
                    <w:pPrChange w:id="195" w:author="Arroyo, Jorge CIV" w:date="2018-08-27T12:26:00Z">
                      <w:pPr>
                        <w:tabs>
                          <w:tab w:val="clear" w:pos="794"/>
                          <w:tab w:val="clear" w:pos="1191"/>
                          <w:tab w:val="clear" w:pos="1588"/>
                          <w:tab w:val="clear" w:pos="1985"/>
                        </w:tabs>
                        <w:overflowPunct/>
                        <w:autoSpaceDE/>
                        <w:autoSpaceDN/>
                        <w:adjustRightInd/>
                        <w:spacing w:before="0"/>
                        <w:jc w:val="left"/>
                        <w:textAlignment w:val="auto"/>
                      </w:pPr>
                    </w:pPrChange>
                  </w:pPr>
                </w:p>
              </w:tc>
              <w:tc>
                <w:tcPr>
                  <w:tcW w:w="19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Change w:id="196" w:author="Arroyo, Jorge CIV" w:date="2018-08-28T15:17:00Z">
                    <w:tcPr>
                      <w:tcW w:w="2380" w:type="dxa"/>
                      <w:vMerge/>
                      <w:tcBorders>
                        <w:top w:val="nil"/>
                        <w:left w:val="single" w:sz="4" w:space="0" w:color="auto"/>
                        <w:bottom w:val="single" w:sz="4" w:space="0" w:color="000000"/>
                        <w:right w:val="single" w:sz="4" w:space="0" w:color="auto"/>
                      </w:tcBorders>
                      <w:vAlign w:val="center"/>
                      <w:hideMark/>
                    </w:tcPr>
                  </w:tcPrChange>
                </w:tcPr>
                <w:p w14:paraId="2BE96FFB" w14:textId="77777777" w:rsidR="008F3B73" w:rsidRPr="00D6076C" w:rsidRDefault="008F3B73">
                  <w:pPr>
                    <w:tabs>
                      <w:tab w:val="clear" w:pos="794"/>
                      <w:tab w:val="clear" w:pos="1191"/>
                      <w:tab w:val="clear" w:pos="1588"/>
                      <w:tab w:val="clear" w:pos="1985"/>
                    </w:tabs>
                    <w:overflowPunct/>
                    <w:autoSpaceDE/>
                    <w:autoSpaceDN/>
                    <w:adjustRightInd/>
                    <w:spacing w:before="0"/>
                    <w:jc w:val="center"/>
                    <w:textAlignment w:val="auto"/>
                    <w:rPr>
                      <w:color w:val="000000"/>
                      <w:sz w:val="20"/>
                      <w:lang w:val="en-GB" w:eastAsia="en-GB"/>
                      <w:rPrChange w:id="197" w:author="Arroyo, Jorge CIV" w:date="2018-08-28T15:04:00Z">
                        <w:rPr>
                          <w:color w:val="000000"/>
                          <w:sz w:val="22"/>
                          <w:szCs w:val="22"/>
                          <w:lang w:val="en-GB" w:eastAsia="en-GB"/>
                        </w:rPr>
                      </w:rPrChange>
                    </w:rPr>
                    <w:pPrChange w:id="198" w:author="Arroyo, Jorge CIV" w:date="2018-08-27T12:26:00Z">
                      <w:pPr>
                        <w:tabs>
                          <w:tab w:val="clear" w:pos="794"/>
                          <w:tab w:val="clear" w:pos="1191"/>
                          <w:tab w:val="clear" w:pos="1588"/>
                          <w:tab w:val="clear" w:pos="1985"/>
                        </w:tabs>
                        <w:overflowPunct/>
                        <w:autoSpaceDE/>
                        <w:autoSpaceDN/>
                        <w:adjustRightInd/>
                        <w:spacing w:before="0"/>
                        <w:jc w:val="left"/>
                        <w:textAlignment w:val="auto"/>
                      </w:pPr>
                    </w:pPrChange>
                  </w:pPr>
                </w:p>
              </w:tc>
              <w:tc>
                <w:tcPr>
                  <w:tcW w:w="539"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Change w:id="199" w:author="Arroyo, Jorge CIV" w:date="2018-08-28T15:17:00Z">
                    <w:tcPr>
                      <w:tcW w:w="640" w:type="dxa"/>
                      <w:vMerge/>
                      <w:tcBorders>
                        <w:top w:val="nil"/>
                        <w:left w:val="single" w:sz="4" w:space="0" w:color="auto"/>
                        <w:bottom w:val="single" w:sz="4" w:space="0" w:color="auto"/>
                        <w:right w:val="single" w:sz="4" w:space="0" w:color="auto"/>
                      </w:tcBorders>
                      <w:vAlign w:val="center"/>
                      <w:hideMark/>
                    </w:tcPr>
                  </w:tcPrChange>
                </w:tcPr>
                <w:p w14:paraId="3579B3C5" w14:textId="77777777" w:rsidR="008F3B73" w:rsidRPr="00D6076C" w:rsidRDefault="008F3B73" w:rsidP="008F3B73">
                  <w:pPr>
                    <w:tabs>
                      <w:tab w:val="clear" w:pos="794"/>
                      <w:tab w:val="clear" w:pos="1191"/>
                      <w:tab w:val="clear" w:pos="1588"/>
                      <w:tab w:val="clear" w:pos="1985"/>
                    </w:tabs>
                    <w:overflowPunct/>
                    <w:autoSpaceDE/>
                    <w:autoSpaceDN/>
                    <w:adjustRightInd/>
                    <w:spacing w:before="0"/>
                    <w:jc w:val="left"/>
                    <w:textAlignment w:val="auto"/>
                    <w:rPr>
                      <w:color w:val="000000"/>
                      <w:sz w:val="20"/>
                      <w:lang w:val="en-GB" w:eastAsia="en-GB"/>
                    </w:rPr>
                  </w:pPr>
                </w:p>
              </w:tc>
            </w:tr>
            <w:tr w:rsidR="008F3B73" w:rsidRPr="00D6076C" w14:paraId="19D94F5A" w14:textId="77777777" w:rsidTr="00640835">
              <w:trPr>
                <w:trHeight w:val="276"/>
                <w:trPrChange w:id="200" w:author="Arroyo, Jorge CIV" w:date="2018-08-28T15:17:00Z">
                  <w:trPr>
                    <w:trHeight w:val="230"/>
                  </w:trPr>
                </w:trPrChange>
              </w:trPr>
              <w:tc>
                <w:tcPr>
                  <w:tcW w:w="690"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Change w:id="201" w:author="Arroyo, Jorge CIV" w:date="2018-08-28T15:17:00Z">
                    <w:tcPr>
                      <w:tcW w:w="11560" w:type="dxa"/>
                      <w:gridSpan w:val="8"/>
                      <w:vMerge/>
                      <w:tcBorders>
                        <w:top w:val="nil"/>
                        <w:left w:val="single" w:sz="4" w:space="0" w:color="auto"/>
                        <w:bottom w:val="single" w:sz="4" w:space="0" w:color="auto"/>
                        <w:right w:val="single" w:sz="4" w:space="0" w:color="auto"/>
                      </w:tcBorders>
                      <w:vAlign w:val="center"/>
                      <w:hideMark/>
                    </w:tcPr>
                  </w:tcPrChange>
                </w:tcPr>
                <w:p w14:paraId="2563C00F" w14:textId="77777777" w:rsidR="008F3B73" w:rsidRPr="00D6076C" w:rsidRDefault="008F3B73" w:rsidP="008F3B73">
                  <w:pPr>
                    <w:tabs>
                      <w:tab w:val="clear" w:pos="794"/>
                      <w:tab w:val="clear" w:pos="1191"/>
                      <w:tab w:val="clear" w:pos="1588"/>
                      <w:tab w:val="clear" w:pos="1985"/>
                    </w:tabs>
                    <w:overflowPunct/>
                    <w:autoSpaceDE/>
                    <w:autoSpaceDN/>
                    <w:adjustRightInd/>
                    <w:spacing w:before="0"/>
                    <w:jc w:val="left"/>
                    <w:textAlignment w:val="auto"/>
                    <w:rPr>
                      <w:color w:val="000000"/>
                      <w:sz w:val="20"/>
                      <w:lang w:val="en-GB" w:eastAsia="en-GB"/>
                    </w:rPr>
                  </w:pPr>
                </w:p>
              </w:tc>
              <w:tc>
                <w:tcPr>
                  <w:tcW w:w="658"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Change w:id="202" w:author="Arroyo, Jorge CIV" w:date="2018-08-28T15:17:00Z">
                    <w:tcPr>
                      <w:tcW w:w="640" w:type="dxa"/>
                      <w:vMerge/>
                      <w:tcBorders>
                        <w:top w:val="nil"/>
                        <w:left w:val="single" w:sz="4" w:space="0" w:color="auto"/>
                        <w:bottom w:val="single" w:sz="4" w:space="0" w:color="auto"/>
                        <w:right w:val="single" w:sz="4" w:space="0" w:color="auto"/>
                      </w:tcBorders>
                      <w:vAlign w:val="center"/>
                      <w:hideMark/>
                    </w:tcPr>
                  </w:tcPrChange>
                </w:tcPr>
                <w:p w14:paraId="7ECBD17E" w14:textId="77777777" w:rsidR="008F3B73" w:rsidRPr="00D6076C" w:rsidRDefault="008F3B73" w:rsidP="008F3B73">
                  <w:pPr>
                    <w:tabs>
                      <w:tab w:val="clear" w:pos="794"/>
                      <w:tab w:val="clear" w:pos="1191"/>
                      <w:tab w:val="clear" w:pos="1588"/>
                      <w:tab w:val="clear" w:pos="1985"/>
                    </w:tabs>
                    <w:overflowPunct/>
                    <w:autoSpaceDE/>
                    <w:autoSpaceDN/>
                    <w:adjustRightInd/>
                    <w:spacing w:before="0"/>
                    <w:jc w:val="left"/>
                    <w:textAlignment w:val="auto"/>
                    <w:rPr>
                      <w:color w:val="000000"/>
                      <w:sz w:val="20"/>
                      <w:lang w:val="en-GB" w:eastAsia="en-GB"/>
                    </w:rPr>
                  </w:pPr>
                </w:p>
              </w:tc>
              <w:tc>
                <w:tcPr>
                  <w:tcW w:w="1490"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Change w:id="203" w:author="Arroyo, Jorge CIV" w:date="2018-08-28T15:17:00Z">
                    <w:tcPr>
                      <w:tcW w:w="2380" w:type="dxa"/>
                      <w:vMerge/>
                      <w:tcBorders>
                        <w:top w:val="nil"/>
                        <w:left w:val="single" w:sz="4" w:space="0" w:color="auto"/>
                        <w:bottom w:val="single" w:sz="4" w:space="0" w:color="auto"/>
                        <w:right w:val="single" w:sz="4" w:space="0" w:color="auto"/>
                      </w:tcBorders>
                      <w:vAlign w:val="center"/>
                      <w:hideMark/>
                    </w:tcPr>
                  </w:tcPrChange>
                </w:tcPr>
                <w:p w14:paraId="6C30CB01" w14:textId="77777777" w:rsidR="008F3B73" w:rsidRPr="00D6076C" w:rsidRDefault="008F3B73">
                  <w:pPr>
                    <w:tabs>
                      <w:tab w:val="clear" w:pos="794"/>
                      <w:tab w:val="clear" w:pos="1191"/>
                      <w:tab w:val="clear" w:pos="1588"/>
                      <w:tab w:val="clear" w:pos="1985"/>
                    </w:tabs>
                    <w:overflowPunct/>
                    <w:autoSpaceDE/>
                    <w:autoSpaceDN/>
                    <w:adjustRightInd/>
                    <w:spacing w:before="0"/>
                    <w:jc w:val="center"/>
                    <w:textAlignment w:val="auto"/>
                    <w:rPr>
                      <w:color w:val="000000"/>
                      <w:sz w:val="20"/>
                      <w:lang w:val="en-GB" w:eastAsia="en-GB"/>
                    </w:rPr>
                    <w:pPrChange w:id="204" w:author="Arroyo, Jorge CIV" w:date="2018-08-27T12:26:00Z">
                      <w:pPr>
                        <w:tabs>
                          <w:tab w:val="clear" w:pos="794"/>
                          <w:tab w:val="clear" w:pos="1191"/>
                          <w:tab w:val="clear" w:pos="1588"/>
                          <w:tab w:val="clear" w:pos="1985"/>
                        </w:tabs>
                        <w:overflowPunct/>
                        <w:autoSpaceDE/>
                        <w:autoSpaceDN/>
                        <w:adjustRightInd/>
                        <w:spacing w:before="0"/>
                        <w:jc w:val="left"/>
                        <w:textAlignment w:val="auto"/>
                      </w:pPr>
                    </w:pPrChange>
                  </w:pPr>
                </w:p>
              </w:tc>
              <w:tc>
                <w:tcPr>
                  <w:tcW w:w="2017"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Change w:id="205" w:author="Arroyo, Jorge CIV" w:date="2018-08-28T15:17:00Z">
                    <w:tcPr>
                      <w:tcW w:w="2380" w:type="dxa"/>
                      <w:vMerge/>
                      <w:tcBorders>
                        <w:top w:val="nil"/>
                        <w:left w:val="single" w:sz="4" w:space="0" w:color="auto"/>
                        <w:bottom w:val="single" w:sz="4" w:space="0" w:color="auto"/>
                        <w:right w:val="single" w:sz="4" w:space="0" w:color="auto"/>
                      </w:tcBorders>
                      <w:vAlign w:val="center"/>
                      <w:hideMark/>
                    </w:tcPr>
                  </w:tcPrChange>
                </w:tcPr>
                <w:p w14:paraId="26E8C580" w14:textId="77777777" w:rsidR="008F3B73" w:rsidRPr="00D6076C" w:rsidRDefault="008F3B73">
                  <w:pPr>
                    <w:tabs>
                      <w:tab w:val="clear" w:pos="794"/>
                      <w:tab w:val="clear" w:pos="1191"/>
                      <w:tab w:val="clear" w:pos="1588"/>
                      <w:tab w:val="clear" w:pos="1985"/>
                    </w:tabs>
                    <w:overflowPunct/>
                    <w:autoSpaceDE/>
                    <w:autoSpaceDN/>
                    <w:adjustRightInd/>
                    <w:spacing w:before="0"/>
                    <w:jc w:val="center"/>
                    <w:textAlignment w:val="auto"/>
                    <w:rPr>
                      <w:color w:val="000000"/>
                      <w:sz w:val="20"/>
                      <w:lang w:val="en-GB" w:eastAsia="en-GB"/>
                    </w:rPr>
                    <w:pPrChange w:id="206" w:author="Arroyo, Jorge CIV" w:date="2018-08-27T12:26:00Z">
                      <w:pPr>
                        <w:tabs>
                          <w:tab w:val="clear" w:pos="794"/>
                          <w:tab w:val="clear" w:pos="1191"/>
                          <w:tab w:val="clear" w:pos="1588"/>
                          <w:tab w:val="clear" w:pos="1985"/>
                        </w:tabs>
                        <w:overflowPunct/>
                        <w:autoSpaceDE/>
                        <w:autoSpaceDN/>
                        <w:adjustRightInd/>
                        <w:spacing w:before="0"/>
                        <w:jc w:val="left"/>
                        <w:textAlignment w:val="auto"/>
                      </w:pPr>
                    </w:pPrChange>
                  </w:pPr>
                </w:p>
              </w:tc>
              <w:tc>
                <w:tcPr>
                  <w:tcW w:w="2120"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Change w:id="207" w:author="Arroyo, Jorge CIV" w:date="2018-08-28T15:17:00Z">
                    <w:tcPr>
                      <w:tcW w:w="2380" w:type="dxa"/>
                      <w:vMerge/>
                      <w:tcBorders>
                        <w:top w:val="nil"/>
                        <w:left w:val="single" w:sz="4" w:space="0" w:color="auto"/>
                        <w:bottom w:val="single" w:sz="4" w:space="0" w:color="auto"/>
                        <w:right w:val="single" w:sz="4" w:space="0" w:color="auto"/>
                      </w:tcBorders>
                      <w:vAlign w:val="center"/>
                      <w:hideMark/>
                    </w:tcPr>
                  </w:tcPrChange>
                </w:tcPr>
                <w:p w14:paraId="4AED74C6" w14:textId="77777777" w:rsidR="008F3B73" w:rsidRPr="00D6076C" w:rsidRDefault="008F3B73">
                  <w:pPr>
                    <w:tabs>
                      <w:tab w:val="clear" w:pos="794"/>
                      <w:tab w:val="clear" w:pos="1191"/>
                      <w:tab w:val="clear" w:pos="1588"/>
                      <w:tab w:val="clear" w:pos="1985"/>
                    </w:tabs>
                    <w:overflowPunct/>
                    <w:autoSpaceDE/>
                    <w:autoSpaceDN/>
                    <w:adjustRightInd/>
                    <w:spacing w:before="0"/>
                    <w:jc w:val="center"/>
                    <w:textAlignment w:val="auto"/>
                    <w:rPr>
                      <w:color w:val="000000"/>
                      <w:sz w:val="20"/>
                      <w:lang w:val="en-GB" w:eastAsia="en-GB"/>
                    </w:rPr>
                    <w:pPrChange w:id="208" w:author="Arroyo, Jorge CIV" w:date="2018-08-27T12:26:00Z">
                      <w:pPr>
                        <w:tabs>
                          <w:tab w:val="clear" w:pos="794"/>
                          <w:tab w:val="clear" w:pos="1191"/>
                          <w:tab w:val="clear" w:pos="1588"/>
                          <w:tab w:val="clear" w:pos="1985"/>
                        </w:tabs>
                        <w:overflowPunct/>
                        <w:autoSpaceDE/>
                        <w:autoSpaceDN/>
                        <w:adjustRightInd/>
                        <w:spacing w:before="0"/>
                        <w:jc w:val="left"/>
                        <w:textAlignment w:val="auto"/>
                      </w:pPr>
                    </w:pPrChange>
                  </w:pPr>
                </w:p>
              </w:tc>
              <w:tc>
                <w:tcPr>
                  <w:tcW w:w="19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Change w:id="209" w:author="Arroyo, Jorge CIV" w:date="2018-08-28T15:17:00Z">
                    <w:tcPr>
                      <w:tcW w:w="2380" w:type="dxa"/>
                      <w:vMerge/>
                      <w:tcBorders>
                        <w:top w:val="nil"/>
                        <w:left w:val="single" w:sz="4" w:space="0" w:color="auto"/>
                        <w:bottom w:val="single" w:sz="4" w:space="0" w:color="000000"/>
                        <w:right w:val="single" w:sz="4" w:space="0" w:color="auto"/>
                      </w:tcBorders>
                      <w:vAlign w:val="center"/>
                      <w:hideMark/>
                    </w:tcPr>
                  </w:tcPrChange>
                </w:tcPr>
                <w:p w14:paraId="12A5AF64" w14:textId="77777777" w:rsidR="008F3B73" w:rsidRPr="00D6076C" w:rsidRDefault="008F3B73">
                  <w:pPr>
                    <w:tabs>
                      <w:tab w:val="clear" w:pos="794"/>
                      <w:tab w:val="clear" w:pos="1191"/>
                      <w:tab w:val="clear" w:pos="1588"/>
                      <w:tab w:val="clear" w:pos="1985"/>
                    </w:tabs>
                    <w:overflowPunct/>
                    <w:autoSpaceDE/>
                    <w:autoSpaceDN/>
                    <w:adjustRightInd/>
                    <w:spacing w:before="0"/>
                    <w:jc w:val="center"/>
                    <w:textAlignment w:val="auto"/>
                    <w:rPr>
                      <w:color w:val="000000"/>
                      <w:sz w:val="20"/>
                      <w:lang w:val="en-GB" w:eastAsia="en-GB"/>
                      <w:rPrChange w:id="210" w:author="Arroyo, Jorge CIV" w:date="2018-08-28T15:04:00Z">
                        <w:rPr>
                          <w:color w:val="000000"/>
                          <w:sz w:val="22"/>
                          <w:szCs w:val="22"/>
                          <w:lang w:val="en-GB" w:eastAsia="en-GB"/>
                        </w:rPr>
                      </w:rPrChange>
                    </w:rPr>
                    <w:pPrChange w:id="211" w:author="Arroyo, Jorge CIV" w:date="2018-08-27T12:26:00Z">
                      <w:pPr>
                        <w:tabs>
                          <w:tab w:val="clear" w:pos="794"/>
                          <w:tab w:val="clear" w:pos="1191"/>
                          <w:tab w:val="clear" w:pos="1588"/>
                          <w:tab w:val="clear" w:pos="1985"/>
                        </w:tabs>
                        <w:overflowPunct/>
                        <w:autoSpaceDE/>
                        <w:autoSpaceDN/>
                        <w:adjustRightInd/>
                        <w:spacing w:before="0"/>
                        <w:jc w:val="left"/>
                        <w:textAlignment w:val="auto"/>
                      </w:pPr>
                    </w:pPrChange>
                  </w:pPr>
                </w:p>
              </w:tc>
              <w:tc>
                <w:tcPr>
                  <w:tcW w:w="539"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Change w:id="212" w:author="Arroyo, Jorge CIV" w:date="2018-08-28T15:17:00Z">
                    <w:tcPr>
                      <w:tcW w:w="640" w:type="dxa"/>
                      <w:vMerge/>
                      <w:tcBorders>
                        <w:top w:val="nil"/>
                        <w:left w:val="single" w:sz="4" w:space="0" w:color="auto"/>
                        <w:bottom w:val="single" w:sz="4" w:space="0" w:color="auto"/>
                        <w:right w:val="single" w:sz="4" w:space="0" w:color="auto"/>
                      </w:tcBorders>
                      <w:vAlign w:val="center"/>
                      <w:hideMark/>
                    </w:tcPr>
                  </w:tcPrChange>
                </w:tcPr>
                <w:p w14:paraId="79465289" w14:textId="77777777" w:rsidR="008F3B73" w:rsidRPr="00D6076C" w:rsidRDefault="008F3B73" w:rsidP="008F3B73">
                  <w:pPr>
                    <w:tabs>
                      <w:tab w:val="clear" w:pos="794"/>
                      <w:tab w:val="clear" w:pos="1191"/>
                      <w:tab w:val="clear" w:pos="1588"/>
                      <w:tab w:val="clear" w:pos="1985"/>
                    </w:tabs>
                    <w:overflowPunct/>
                    <w:autoSpaceDE/>
                    <w:autoSpaceDN/>
                    <w:adjustRightInd/>
                    <w:spacing w:before="0"/>
                    <w:jc w:val="left"/>
                    <w:textAlignment w:val="auto"/>
                    <w:rPr>
                      <w:color w:val="000000"/>
                      <w:sz w:val="20"/>
                      <w:lang w:val="en-GB" w:eastAsia="en-GB"/>
                    </w:rPr>
                  </w:pPr>
                </w:p>
              </w:tc>
            </w:tr>
            <w:tr w:rsidR="008F3B73" w:rsidRPr="00D6076C" w14:paraId="5EC4BEEA" w14:textId="77777777" w:rsidTr="00640835">
              <w:trPr>
                <w:trHeight w:val="930"/>
                <w:trPrChange w:id="213" w:author="Arroyo, Jorge CIV" w:date="2018-08-28T15:12:00Z">
                  <w:trPr>
                    <w:trHeight w:val="930"/>
                  </w:trPr>
                </w:trPrChange>
              </w:trPr>
              <w:tc>
                <w:tcPr>
                  <w:tcW w:w="690" w:type="dxa"/>
                  <w:vMerge w:val="restart"/>
                  <w:tcBorders>
                    <w:top w:val="nil"/>
                    <w:left w:val="single" w:sz="4" w:space="0" w:color="auto"/>
                    <w:bottom w:val="single" w:sz="4" w:space="0" w:color="auto"/>
                    <w:right w:val="single" w:sz="4" w:space="0" w:color="auto"/>
                  </w:tcBorders>
                  <w:shd w:val="clear" w:color="auto" w:fill="F2F2F2" w:themeFill="background1" w:themeFillShade="F2"/>
                  <w:vAlign w:val="center"/>
                  <w:hideMark/>
                  <w:tcPrChange w:id="214" w:author="Arroyo, Jorge CIV" w:date="2018-08-28T15:12:00Z">
                    <w:tcPr>
                      <w:tcW w:w="11560" w:type="dxa"/>
                      <w:gridSpan w:val="8"/>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40C5F3A8" w14:textId="77777777" w:rsidR="008F3B73" w:rsidRPr="00D6076C" w:rsidRDefault="008F3B73" w:rsidP="008F3B73">
                  <w:pPr>
                    <w:tabs>
                      <w:tab w:val="clear" w:pos="794"/>
                      <w:tab w:val="clear" w:pos="1191"/>
                      <w:tab w:val="clear" w:pos="1588"/>
                      <w:tab w:val="clear" w:pos="1985"/>
                    </w:tabs>
                    <w:overflowPunct/>
                    <w:autoSpaceDE/>
                    <w:autoSpaceDN/>
                    <w:adjustRightInd/>
                    <w:spacing w:before="0"/>
                    <w:jc w:val="left"/>
                    <w:textAlignment w:val="auto"/>
                    <w:rPr>
                      <w:color w:val="000000"/>
                      <w:sz w:val="20"/>
                      <w:lang w:val="en-GB" w:eastAsia="en-GB"/>
                    </w:rPr>
                  </w:pPr>
                  <w:r w:rsidRPr="00D6076C">
                    <w:rPr>
                      <w:color w:val="000000"/>
                      <w:sz w:val="20"/>
                      <w:lang w:val="en-GB" w:eastAsia="en-GB"/>
                    </w:rPr>
                    <w:t xml:space="preserve">4th </w:t>
                  </w:r>
                  <w:r w:rsidRPr="00D6076C">
                    <w:rPr>
                      <w:color w:val="000000"/>
                      <w:sz w:val="20"/>
                      <w:lang w:val="en-GB" w:eastAsia="en-GB"/>
                    </w:rPr>
                    <w:br/>
                    <w:t xml:space="preserve">&amp; </w:t>
                  </w:r>
                  <w:r w:rsidRPr="00D6076C">
                    <w:rPr>
                      <w:color w:val="000000"/>
                      <w:sz w:val="20"/>
                      <w:lang w:val="en-GB" w:eastAsia="en-GB"/>
                    </w:rPr>
                    <w:br/>
                    <w:t>5th</w:t>
                  </w:r>
                </w:p>
              </w:tc>
              <w:tc>
                <w:tcPr>
                  <w:tcW w:w="658" w:type="dxa"/>
                  <w:tcBorders>
                    <w:top w:val="nil"/>
                    <w:left w:val="nil"/>
                    <w:bottom w:val="single" w:sz="4" w:space="0" w:color="auto"/>
                    <w:right w:val="single" w:sz="4" w:space="0" w:color="auto"/>
                  </w:tcBorders>
                  <w:shd w:val="clear" w:color="auto" w:fill="F2F2F2" w:themeFill="background1" w:themeFillShade="F2"/>
                  <w:noWrap/>
                  <w:vAlign w:val="center"/>
                  <w:hideMark/>
                  <w:tcPrChange w:id="215" w:author="Arroyo, Jorge CIV" w:date="2018-08-28T15:12:00Z">
                    <w:tcPr>
                      <w:tcW w:w="640" w:type="dxa"/>
                      <w:tcBorders>
                        <w:top w:val="nil"/>
                        <w:left w:val="nil"/>
                        <w:bottom w:val="single" w:sz="4" w:space="0" w:color="auto"/>
                        <w:right w:val="single" w:sz="4" w:space="0" w:color="auto"/>
                      </w:tcBorders>
                      <w:shd w:val="clear" w:color="auto" w:fill="auto"/>
                      <w:noWrap/>
                      <w:vAlign w:val="center"/>
                      <w:hideMark/>
                    </w:tcPr>
                  </w:tcPrChange>
                </w:tcPr>
                <w:p w14:paraId="05214435" w14:textId="77777777" w:rsidR="008F3B73" w:rsidRPr="00D6076C" w:rsidRDefault="008F3B73" w:rsidP="008F3B73">
                  <w:pPr>
                    <w:tabs>
                      <w:tab w:val="clear" w:pos="794"/>
                      <w:tab w:val="clear" w:pos="1191"/>
                      <w:tab w:val="clear" w:pos="1588"/>
                      <w:tab w:val="clear" w:pos="1985"/>
                    </w:tabs>
                    <w:overflowPunct/>
                    <w:autoSpaceDE/>
                    <w:autoSpaceDN/>
                    <w:adjustRightInd/>
                    <w:spacing w:before="0"/>
                    <w:jc w:val="center"/>
                    <w:textAlignment w:val="auto"/>
                    <w:rPr>
                      <w:color w:val="000000"/>
                      <w:sz w:val="20"/>
                      <w:lang w:val="en-GB" w:eastAsia="en-GB"/>
                    </w:rPr>
                  </w:pPr>
                  <w:r w:rsidRPr="00D6076C">
                    <w:rPr>
                      <w:color w:val="000000"/>
                      <w:sz w:val="20"/>
                      <w:lang w:val="en-GB" w:eastAsia="en-GB"/>
                    </w:rPr>
                    <w:t>00</w:t>
                  </w:r>
                </w:p>
              </w:tc>
              <w:tc>
                <w:tcPr>
                  <w:tcW w:w="1490" w:type="dxa"/>
                  <w:tcBorders>
                    <w:top w:val="nil"/>
                    <w:left w:val="nil"/>
                    <w:bottom w:val="single" w:sz="4" w:space="0" w:color="auto"/>
                    <w:right w:val="single" w:sz="4" w:space="0" w:color="auto"/>
                  </w:tcBorders>
                  <w:shd w:val="clear" w:color="auto" w:fill="F2F2F2" w:themeFill="background1" w:themeFillShade="F2"/>
                  <w:vAlign w:val="center"/>
                  <w:hideMark/>
                  <w:tcPrChange w:id="216" w:author="Arroyo, Jorge CIV" w:date="2018-08-28T15:12:00Z">
                    <w:tcPr>
                      <w:tcW w:w="2380" w:type="dxa"/>
                      <w:tcBorders>
                        <w:top w:val="nil"/>
                        <w:left w:val="nil"/>
                        <w:bottom w:val="single" w:sz="4" w:space="0" w:color="auto"/>
                        <w:right w:val="single" w:sz="4" w:space="0" w:color="auto"/>
                      </w:tcBorders>
                      <w:shd w:val="clear" w:color="auto" w:fill="auto"/>
                      <w:vAlign w:val="center"/>
                      <w:hideMark/>
                    </w:tcPr>
                  </w:tcPrChange>
                </w:tcPr>
                <w:p w14:paraId="6842665D" w14:textId="77777777" w:rsidR="008F3B73" w:rsidRPr="00D6076C" w:rsidRDefault="008F3B73">
                  <w:pPr>
                    <w:tabs>
                      <w:tab w:val="clear" w:pos="794"/>
                      <w:tab w:val="clear" w:pos="1191"/>
                      <w:tab w:val="clear" w:pos="1588"/>
                      <w:tab w:val="clear" w:pos="1985"/>
                    </w:tabs>
                    <w:overflowPunct/>
                    <w:autoSpaceDE/>
                    <w:autoSpaceDN/>
                    <w:adjustRightInd/>
                    <w:spacing w:before="0"/>
                    <w:ind w:firstLineChars="100" w:firstLine="200"/>
                    <w:jc w:val="center"/>
                    <w:textAlignment w:val="auto"/>
                    <w:rPr>
                      <w:color w:val="000000"/>
                      <w:sz w:val="20"/>
                      <w:lang w:val="en-GB" w:eastAsia="en-GB"/>
                    </w:rPr>
                    <w:pPrChange w:id="217" w:author="Arroyo, Jorge CIV" w:date="2018-08-27T12:26:00Z">
                      <w:pPr>
                        <w:tabs>
                          <w:tab w:val="clear" w:pos="794"/>
                          <w:tab w:val="clear" w:pos="1191"/>
                          <w:tab w:val="clear" w:pos="1588"/>
                          <w:tab w:val="clear" w:pos="1985"/>
                        </w:tabs>
                        <w:overflowPunct/>
                        <w:autoSpaceDE/>
                        <w:autoSpaceDN/>
                        <w:adjustRightInd/>
                        <w:spacing w:before="0"/>
                        <w:ind w:firstLineChars="100" w:firstLine="200"/>
                        <w:jc w:val="left"/>
                        <w:textAlignment w:val="auto"/>
                      </w:pPr>
                    </w:pPrChange>
                  </w:pPr>
                  <w:r w:rsidRPr="00D6076C">
                    <w:rPr>
                      <w:color w:val="000000"/>
                      <w:sz w:val="20"/>
                      <w:lang w:val="en-GB" w:eastAsia="en-GB"/>
                    </w:rPr>
                    <w:t>No RACON installed</w:t>
                  </w:r>
                </w:p>
              </w:tc>
              <w:tc>
                <w:tcPr>
                  <w:tcW w:w="2017" w:type="dxa"/>
                  <w:tcBorders>
                    <w:top w:val="nil"/>
                    <w:left w:val="nil"/>
                    <w:bottom w:val="single" w:sz="4" w:space="0" w:color="auto"/>
                    <w:right w:val="single" w:sz="4" w:space="0" w:color="auto"/>
                  </w:tcBorders>
                  <w:shd w:val="clear" w:color="auto" w:fill="F2F2F2" w:themeFill="background1" w:themeFillShade="F2"/>
                  <w:vAlign w:val="center"/>
                  <w:hideMark/>
                  <w:tcPrChange w:id="218" w:author="Arroyo, Jorge CIV" w:date="2018-08-28T15:12:00Z">
                    <w:tcPr>
                      <w:tcW w:w="2380" w:type="dxa"/>
                      <w:tcBorders>
                        <w:top w:val="nil"/>
                        <w:left w:val="nil"/>
                        <w:bottom w:val="single" w:sz="4" w:space="0" w:color="auto"/>
                        <w:right w:val="single" w:sz="4" w:space="0" w:color="auto"/>
                      </w:tcBorders>
                      <w:shd w:val="clear" w:color="auto" w:fill="auto"/>
                      <w:vAlign w:val="center"/>
                      <w:hideMark/>
                    </w:tcPr>
                  </w:tcPrChange>
                </w:tcPr>
                <w:p w14:paraId="565DF811" w14:textId="7BB19DCC" w:rsidR="008F3B73" w:rsidRPr="00D6076C" w:rsidRDefault="008F3B73">
                  <w:pPr>
                    <w:tabs>
                      <w:tab w:val="clear" w:pos="794"/>
                      <w:tab w:val="clear" w:pos="1191"/>
                      <w:tab w:val="clear" w:pos="1588"/>
                      <w:tab w:val="clear" w:pos="1985"/>
                    </w:tabs>
                    <w:overflowPunct/>
                    <w:autoSpaceDE/>
                    <w:autoSpaceDN/>
                    <w:adjustRightInd/>
                    <w:spacing w:before="0"/>
                    <w:ind w:firstLineChars="100" w:firstLine="200"/>
                    <w:jc w:val="center"/>
                    <w:textAlignment w:val="auto"/>
                    <w:rPr>
                      <w:color w:val="000000"/>
                      <w:sz w:val="20"/>
                      <w:lang w:val="en-GB" w:eastAsia="en-GB"/>
                    </w:rPr>
                    <w:pPrChange w:id="219" w:author="Arroyo, Jorge CIV" w:date="2018-08-27T12:26:00Z">
                      <w:pPr>
                        <w:tabs>
                          <w:tab w:val="clear" w:pos="794"/>
                          <w:tab w:val="clear" w:pos="1191"/>
                          <w:tab w:val="clear" w:pos="1588"/>
                          <w:tab w:val="clear" w:pos="1985"/>
                        </w:tabs>
                        <w:overflowPunct/>
                        <w:autoSpaceDE/>
                        <w:autoSpaceDN/>
                        <w:adjustRightInd/>
                        <w:spacing w:before="0"/>
                        <w:ind w:firstLineChars="100" w:firstLine="200"/>
                        <w:jc w:val="left"/>
                        <w:textAlignment w:val="auto"/>
                      </w:pPr>
                    </w:pPrChange>
                  </w:pPr>
                  <w:r w:rsidRPr="00D6076C">
                    <w:rPr>
                      <w:color w:val="000000"/>
                      <w:sz w:val="20"/>
                      <w:lang w:val="en-GB" w:eastAsia="en-GB"/>
                    </w:rPr>
                    <w:t>Drifting Hazard (e.g. wreck, derelict vessel, debris)</w:t>
                  </w:r>
                </w:p>
              </w:tc>
              <w:tc>
                <w:tcPr>
                  <w:tcW w:w="2120" w:type="dxa"/>
                  <w:tcBorders>
                    <w:top w:val="nil"/>
                    <w:left w:val="nil"/>
                    <w:bottom w:val="single" w:sz="4" w:space="0" w:color="auto"/>
                    <w:right w:val="single" w:sz="4" w:space="0" w:color="auto"/>
                  </w:tcBorders>
                  <w:shd w:val="clear" w:color="auto" w:fill="F2F2F2" w:themeFill="background1" w:themeFillShade="F2"/>
                  <w:vAlign w:val="center"/>
                  <w:hideMark/>
                  <w:tcPrChange w:id="220" w:author="Arroyo, Jorge CIV" w:date="2018-08-28T15:12:00Z">
                    <w:tcPr>
                      <w:tcW w:w="2380" w:type="dxa"/>
                      <w:tcBorders>
                        <w:top w:val="nil"/>
                        <w:left w:val="nil"/>
                        <w:bottom w:val="single" w:sz="4" w:space="0" w:color="auto"/>
                        <w:right w:val="single" w:sz="4" w:space="0" w:color="auto"/>
                      </w:tcBorders>
                      <w:shd w:val="clear" w:color="auto" w:fill="auto"/>
                      <w:vAlign w:val="center"/>
                      <w:hideMark/>
                    </w:tcPr>
                  </w:tcPrChange>
                </w:tcPr>
                <w:p w14:paraId="6E028ECC" w14:textId="77777777" w:rsidR="008F3B73" w:rsidRPr="00D6076C" w:rsidRDefault="008F3B73">
                  <w:pPr>
                    <w:tabs>
                      <w:tab w:val="clear" w:pos="794"/>
                      <w:tab w:val="clear" w:pos="1191"/>
                      <w:tab w:val="clear" w:pos="1588"/>
                      <w:tab w:val="clear" w:pos="1985"/>
                    </w:tabs>
                    <w:overflowPunct/>
                    <w:autoSpaceDE/>
                    <w:autoSpaceDN/>
                    <w:adjustRightInd/>
                    <w:spacing w:before="0"/>
                    <w:ind w:firstLineChars="100" w:firstLine="200"/>
                    <w:jc w:val="center"/>
                    <w:textAlignment w:val="auto"/>
                    <w:rPr>
                      <w:color w:val="000000"/>
                      <w:sz w:val="20"/>
                      <w:lang w:val="en-GB" w:eastAsia="en-GB"/>
                    </w:rPr>
                    <w:pPrChange w:id="221" w:author="Arroyo, Jorge CIV" w:date="2018-08-27T12:26:00Z">
                      <w:pPr>
                        <w:tabs>
                          <w:tab w:val="clear" w:pos="794"/>
                          <w:tab w:val="clear" w:pos="1191"/>
                          <w:tab w:val="clear" w:pos="1588"/>
                          <w:tab w:val="clear" w:pos="1985"/>
                        </w:tabs>
                        <w:overflowPunct/>
                        <w:autoSpaceDE/>
                        <w:autoSpaceDN/>
                        <w:adjustRightInd/>
                        <w:spacing w:before="0"/>
                        <w:ind w:firstLineChars="100" w:firstLine="200"/>
                        <w:jc w:val="left"/>
                        <w:textAlignment w:val="auto"/>
                      </w:pPr>
                    </w:pPrChange>
                  </w:pPr>
                  <w:r w:rsidRPr="00D6076C">
                    <w:rPr>
                      <w:color w:val="000000"/>
                      <w:sz w:val="20"/>
                      <w:lang w:val="en-GB" w:eastAsia="en-GB"/>
                    </w:rPr>
                    <w:t>Fitted on a person (e.g. diver) - assistance not required</w:t>
                  </w:r>
                </w:p>
              </w:tc>
              <w:tc>
                <w:tcPr>
                  <w:tcW w:w="1909" w:type="dxa"/>
                  <w:tcBorders>
                    <w:top w:val="nil"/>
                    <w:left w:val="nil"/>
                    <w:bottom w:val="single" w:sz="4" w:space="0" w:color="auto"/>
                    <w:right w:val="single" w:sz="4" w:space="0" w:color="auto"/>
                  </w:tcBorders>
                  <w:shd w:val="clear" w:color="auto" w:fill="F2F2F2" w:themeFill="background1" w:themeFillShade="F2"/>
                  <w:vAlign w:val="center"/>
                  <w:hideMark/>
                  <w:tcPrChange w:id="222" w:author="Arroyo, Jorge CIV" w:date="2018-08-28T15:12:00Z">
                    <w:tcPr>
                      <w:tcW w:w="2380" w:type="dxa"/>
                      <w:tcBorders>
                        <w:top w:val="nil"/>
                        <w:left w:val="nil"/>
                        <w:bottom w:val="single" w:sz="4" w:space="0" w:color="auto"/>
                        <w:right w:val="single" w:sz="4" w:space="0" w:color="auto"/>
                      </w:tcBorders>
                      <w:shd w:val="clear" w:color="auto" w:fill="auto"/>
                      <w:vAlign w:val="center"/>
                      <w:hideMark/>
                    </w:tcPr>
                  </w:tcPrChange>
                </w:tcPr>
                <w:p w14:paraId="732D1427" w14:textId="77777777" w:rsidR="008F3B73" w:rsidRPr="00D6076C" w:rsidRDefault="008F3B73">
                  <w:pPr>
                    <w:tabs>
                      <w:tab w:val="clear" w:pos="794"/>
                      <w:tab w:val="clear" w:pos="1191"/>
                      <w:tab w:val="clear" w:pos="1588"/>
                      <w:tab w:val="clear" w:pos="1985"/>
                    </w:tabs>
                    <w:overflowPunct/>
                    <w:autoSpaceDE/>
                    <w:autoSpaceDN/>
                    <w:adjustRightInd/>
                    <w:spacing w:before="0"/>
                    <w:ind w:firstLineChars="100" w:firstLine="200"/>
                    <w:jc w:val="center"/>
                    <w:textAlignment w:val="auto"/>
                    <w:rPr>
                      <w:color w:val="000000"/>
                      <w:sz w:val="20"/>
                      <w:lang w:val="en-GB" w:eastAsia="en-GB"/>
                    </w:rPr>
                    <w:pPrChange w:id="223" w:author="Arroyo, Jorge CIV" w:date="2018-08-27T12:26:00Z">
                      <w:pPr>
                        <w:tabs>
                          <w:tab w:val="clear" w:pos="794"/>
                          <w:tab w:val="clear" w:pos="1191"/>
                          <w:tab w:val="clear" w:pos="1588"/>
                          <w:tab w:val="clear" w:pos="1985"/>
                        </w:tabs>
                        <w:overflowPunct/>
                        <w:autoSpaceDE/>
                        <w:autoSpaceDN/>
                        <w:adjustRightInd/>
                        <w:spacing w:before="0"/>
                        <w:ind w:firstLineChars="100" w:firstLine="200"/>
                        <w:jc w:val="left"/>
                        <w:textAlignment w:val="auto"/>
                      </w:pPr>
                    </w:pPrChange>
                  </w:pPr>
                  <w:r w:rsidRPr="00D6076C">
                    <w:rPr>
                      <w:color w:val="000000"/>
                      <w:sz w:val="20"/>
                      <w:lang w:val="en-GB" w:eastAsia="en-GB"/>
                    </w:rPr>
                    <w:t>Bridge in the open position</w:t>
                  </w:r>
                </w:p>
              </w:tc>
              <w:tc>
                <w:tcPr>
                  <w:tcW w:w="539" w:type="dxa"/>
                  <w:tcBorders>
                    <w:top w:val="nil"/>
                    <w:left w:val="nil"/>
                    <w:bottom w:val="single" w:sz="4" w:space="0" w:color="auto"/>
                    <w:right w:val="single" w:sz="4" w:space="0" w:color="auto"/>
                  </w:tcBorders>
                  <w:shd w:val="clear" w:color="auto" w:fill="F2F2F2" w:themeFill="background1" w:themeFillShade="F2"/>
                  <w:noWrap/>
                  <w:vAlign w:val="center"/>
                  <w:hideMark/>
                  <w:tcPrChange w:id="224" w:author="Arroyo, Jorge CIV" w:date="2018-08-28T15:12:00Z">
                    <w:tcPr>
                      <w:tcW w:w="640" w:type="dxa"/>
                      <w:tcBorders>
                        <w:top w:val="nil"/>
                        <w:left w:val="nil"/>
                        <w:bottom w:val="single" w:sz="4" w:space="0" w:color="auto"/>
                        <w:right w:val="single" w:sz="4" w:space="0" w:color="auto"/>
                      </w:tcBorders>
                      <w:shd w:val="clear" w:color="auto" w:fill="auto"/>
                      <w:noWrap/>
                      <w:vAlign w:val="center"/>
                      <w:hideMark/>
                    </w:tcPr>
                  </w:tcPrChange>
                </w:tcPr>
                <w:p w14:paraId="236B19AD" w14:textId="77777777" w:rsidR="008F3B73" w:rsidRPr="00D6076C" w:rsidRDefault="008F3B73" w:rsidP="008F3B73">
                  <w:pPr>
                    <w:tabs>
                      <w:tab w:val="clear" w:pos="794"/>
                      <w:tab w:val="clear" w:pos="1191"/>
                      <w:tab w:val="clear" w:pos="1588"/>
                      <w:tab w:val="clear" w:pos="1985"/>
                    </w:tabs>
                    <w:overflowPunct/>
                    <w:autoSpaceDE/>
                    <w:autoSpaceDN/>
                    <w:adjustRightInd/>
                    <w:spacing w:before="0"/>
                    <w:jc w:val="center"/>
                    <w:textAlignment w:val="auto"/>
                    <w:rPr>
                      <w:color w:val="000000"/>
                      <w:sz w:val="20"/>
                      <w:lang w:val="en-GB" w:eastAsia="en-GB"/>
                    </w:rPr>
                  </w:pPr>
                  <w:r w:rsidRPr="00D6076C">
                    <w:rPr>
                      <w:color w:val="000000"/>
                      <w:sz w:val="20"/>
                      <w:lang w:val="en-GB" w:eastAsia="en-GB"/>
                    </w:rPr>
                    <w:t>00</w:t>
                  </w:r>
                </w:p>
              </w:tc>
            </w:tr>
            <w:tr w:rsidR="008F3B73" w:rsidRPr="00D6076C" w14:paraId="3A90E9FF" w14:textId="77777777" w:rsidTr="00640835">
              <w:trPr>
                <w:trHeight w:val="870"/>
                <w:trPrChange w:id="225" w:author="Arroyo, Jorge CIV" w:date="2018-08-28T15:12:00Z">
                  <w:trPr>
                    <w:trHeight w:val="870"/>
                  </w:trPr>
                </w:trPrChange>
              </w:trPr>
              <w:tc>
                <w:tcPr>
                  <w:tcW w:w="690" w:type="dxa"/>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Change w:id="226" w:author="Arroyo, Jorge CIV" w:date="2018-08-28T15:12:00Z">
                    <w:tcPr>
                      <w:tcW w:w="11560" w:type="dxa"/>
                      <w:gridSpan w:val="8"/>
                      <w:vMerge/>
                      <w:tcBorders>
                        <w:top w:val="nil"/>
                        <w:left w:val="single" w:sz="4" w:space="0" w:color="auto"/>
                        <w:bottom w:val="single" w:sz="4" w:space="0" w:color="auto"/>
                        <w:right w:val="single" w:sz="4" w:space="0" w:color="auto"/>
                      </w:tcBorders>
                      <w:vAlign w:val="center"/>
                      <w:hideMark/>
                    </w:tcPr>
                  </w:tcPrChange>
                </w:tcPr>
                <w:p w14:paraId="3CDCF245" w14:textId="77777777" w:rsidR="008F3B73" w:rsidRPr="00D6076C" w:rsidRDefault="008F3B73" w:rsidP="008F3B73">
                  <w:pPr>
                    <w:tabs>
                      <w:tab w:val="clear" w:pos="794"/>
                      <w:tab w:val="clear" w:pos="1191"/>
                      <w:tab w:val="clear" w:pos="1588"/>
                      <w:tab w:val="clear" w:pos="1985"/>
                    </w:tabs>
                    <w:overflowPunct/>
                    <w:autoSpaceDE/>
                    <w:autoSpaceDN/>
                    <w:adjustRightInd/>
                    <w:spacing w:before="0"/>
                    <w:jc w:val="left"/>
                    <w:textAlignment w:val="auto"/>
                    <w:rPr>
                      <w:color w:val="000000"/>
                      <w:sz w:val="20"/>
                      <w:lang w:val="en-GB" w:eastAsia="en-GB"/>
                    </w:rPr>
                  </w:pPr>
                </w:p>
              </w:tc>
              <w:tc>
                <w:tcPr>
                  <w:tcW w:w="658" w:type="dxa"/>
                  <w:tcBorders>
                    <w:top w:val="nil"/>
                    <w:left w:val="nil"/>
                    <w:bottom w:val="single" w:sz="4" w:space="0" w:color="auto"/>
                    <w:right w:val="single" w:sz="4" w:space="0" w:color="auto"/>
                  </w:tcBorders>
                  <w:shd w:val="clear" w:color="auto" w:fill="F2F2F2" w:themeFill="background1" w:themeFillShade="F2"/>
                  <w:noWrap/>
                  <w:vAlign w:val="center"/>
                  <w:hideMark/>
                  <w:tcPrChange w:id="227" w:author="Arroyo, Jorge CIV" w:date="2018-08-28T15:12:00Z">
                    <w:tcPr>
                      <w:tcW w:w="640" w:type="dxa"/>
                      <w:tcBorders>
                        <w:top w:val="nil"/>
                        <w:left w:val="nil"/>
                        <w:bottom w:val="single" w:sz="4" w:space="0" w:color="auto"/>
                        <w:right w:val="single" w:sz="4" w:space="0" w:color="auto"/>
                      </w:tcBorders>
                      <w:shd w:val="clear" w:color="auto" w:fill="auto"/>
                      <w:noWrap/>
                      <w:vAlign w:val="center"/>
                      <w:hideMark/>
                    </w:tcPr>
                  </w:tcPrChange>
                </w:tcPr>
                <w:p w14:paraId="0347240D" w14:textId="77777777" w:rsidR="008F3B73" w:rsidRPr="00D6076C" w:rsidRDefault="008F3B73" w:rsidP="008F3B73">
                  <w:pPr>
                    <w:tabs>
                      <w:tab w:val="clear" w:pos="794"/>
                      <w:tab w:val="clear" w:pos="1191"/>
                      <w:tab w:val="clear" w:pos="1588"/>
                      <w:tab w:val="clear" w:pos="1985"/>
                    </w:tabs>
                    <w:overflowPunct/>
                    <w:autoSpaceDE/>
                    <w:autoSpaceDN/>
                    <w:adjustRightInd/>
                    <w:spacing w:before="0"/>
                    <w:jc w:val="center"/>
                    <w:textAlignment w:val="auto"/>
                    <w:rPr>
                      <w:color w:val="000000"/>
                      <w:sz w:val="20"/>
                      <w:lang w:val="en-GB" w:eastAsia="en-GB"/>
                    </w:rPr>
                  </w:pPr>
                  <w:r w:rsidRPr="00D6076C">
                    <w:rPr>
                      <w:color w:val="000000"/>
                      <w:sz w:val="20"/>
                      <w:lang w:val="en-GB" w:eastAsia="en-GB"/>
                    </w:rPr>
                    <w:t>01</w:t>
                  </w:r>
                </w:p>
              </w:tc>
              <w:tc>
                <w:tcPr>
                  <w:tcW w:w="1490" w:type="dxa"/>
                  <w:tcBorders>
                    <w:top w:val="nil"/>
                    <w:left w:val="nil"/>
                    <w:bottom w:val="single" w:sz="4" w:space="0" w:color="auto"/>
                    <w:right w:val="single" w:sz="4" w:space="0" w:color="auto"/>
                  </w:tcBorders>
                  <w:shd w:val="clear" w:color="auto" w:fill="F2F2F2" w:themeFill="background1" w:themeFillShade="F2"/>
                  <w:vAlign w:val="center"/>
                  <w:hideMark/>
                  <w:tcPrChange w:id="228" w:author="Arroyo, Jorge CIV" w:date="2018-08-28T15:12:00Z">
                    <w:tcPr>
                      <w:tcW w:w="2380" w:type="dxa"/>
                      <w:tcBorders>
                        <w:top w:val="nil"/>
                        <w:left w:val="nil"/>
                        <w:bottom w:val="single" w:sz="4" w:space="0" w:color="auto"/>
                        <w:right w:val="single" w:sz="4" w:space="0" w:color="auto"/>
                      </w:tcBorders>
                      <w:shd w:val="clear" w:color="auto" w:fill="auto"/>
                      <w:vAlign w:val="center"/>
                      <w:hideMark/>
                    </w:tcPr>
                  </w:tcPrChange>
                </w:tcPr>
                <w:p w14:paraId="5B3EB82D" w14:textId="77777777" w:rsidR="008F3B73" w:rsidRPr="00D6076C" w:rsidRDefault="008F3B73">
                  <w:pPr>
                    <w:tabs>
                      <w:tab w:val="clear" w:pos="794"/>
                      <w:tab w:val="clear" w:pos="1191"/>
                      <w:tab w:val="clear" w:pos="1588"/>
                      <w:tab w:val="clear" w:pos="1985"/>
                    </w:tabs>
                    <w:overflowPunct/>
                    <w:autoSpaceDE/>
                    <w:autoSpaceDN/>
                    <w:adjustRightInd/>
                    <w:spacing w:before="0"/>
                    <w:ind w:firstLineChars="100" w:firstLine="200"/>
                    <w:jc w:val="center"/>
                    <w:textAlignment w:val="auto"/>
                    <w:rPr>
                      <w:color w:val="000000"/>
                      <w:sz w:val="20"/>
                      <w:lang w:val="en-GB" w:eastAsia="en-GB"/>
                    </w:rPr>
                    <w:pPrChange w:id="229" w:author="Arroyo, Jorge CIV" w:date="2018-08-27T12:26:00Z">
                      <w:pPr>
                        <w:tabs>
                          <w:tab w:val="clear" w:pos="794"/>
                          <w:tab w:val="clear" w:pos="1191"/>
                          <w:tab w:val="clear" w:pos="1588"/>
                          <w:tab w:val="clear" w:pos="1985"/>
                        </w:tabs>
                        <w:overflowPunct/>
                        <w:autoSpaceDE/>
                        <w:autoSpaceDN/>
                        <w:adjustRightInd/>
                        <w:spacing w:before="0"/>
                        <w:ind w:firstLineChars="100" w:firstLine="200"/>
                        <w:jc w:val="left"/>
                        <w:textAlignment w:val="auto"/>
                      </w:pPr>
                    </w:pPrChange>
                  </w:pPr>
                  <w:r w:rsidRPr="00D6076C">
                    <w:rPr>
                      <w:color w:val="000000"/>
                      <w:sz w:val="20"/>
                      <w:lang w:val="en-GB" w:eastAsia="en-GB"/>
                    </w:rPr>
                    <w:t>RACON installed but not monitored</w:t>
                  </w:r>
                </w:p>
              </w:tc>
              <w:tc>
                <w:tcPr>
                  <w:tcW w:w="2017" w:type="dxa"/>
                  <w:tcBorders>
                    <w:top w:val="nil"/>
                    <w:left w:val="nil"/>
                    <w:bottom w:val="single" w:sz="4" w:space="0" w:color="auto"/>
                    <w:right w:val="single" w:sz="4" w:space="0" w:color="auto"/>
                  </w:tcBorders>
                  <w:shd w:val="clear" w:color="auto" w:fill="F2F2F2" w:themeFill="background1" w:themeFillShade="F2"/>
                  <w:vAlign w:val="center"/>
                  <w:hideMark/>
                  <w:tcPrChange w:id="230" w:author="Arroyo, Jorge CIV" w:date="2018-08-28T15:12:00Z">
                    <w:tcPr>
                      <w:tcW w:w="2380" w:type="dxa"/>
                      <w:tcBorders>
                        <w:top w:val="nil"/>
                        <w:left w:val="nil"/>
                        <w:bottom w:val="single" w:sz="4" w:space="0" w:color="auto"/>
                        <w:right w:val="single" w:sz="4" w:space="0" w:color="auto"/>
                      </w:tcBorders>
                      <w:shd w:val="clear" w:color="auto" w:fill="auto"/>
                      <w:vAlign w:val="center"/>
                      <w:hideMark/>
                    </w:tcPr>
                  </w:tcPrChange>
                </w:tcPr>
                <w:p w14:paraId="102C6BB2" w14:textId="77777777" w:rsidR="008F3B73" w:rsidRPr="00D6076C" w:rsidRDefault="008F3B73">
                  <w:pPr>
                    <w:tabs>
                      <w:tab w:val="clear" w:pos="794"/>
                      <w:tab w:val="clear" w:pos="1191"/>
                      <w:tab w:val="clear" w:pos="1588"/>
                      <w:tab w:val="clear" w:pos="1985"/>
                    </w:tabs>
                    <w:overflowPunct/>
                    <w:autoSpaceDE/>
                    <w:autoSpaceDN/>
                    <w:adjustRightInd/>
                    <w:spacing w:before="0"/>
                    <w:ind w:firstLineChars="100" w:firstLine="200"/>
                    <w:jc w:val="center"/>
                    <w:textAlignment w:val="auto"/>
                    <w:rPr>
                      <w:color w:val="000000"/>
                      <w:sz w:val="20"/>
                      <w:lang w:val="en-GB" w:eastAsia="en-GB"/>
                    </w:rPr>
                    <w:pPrChange w:id="231" w:author="Arroyo, Jorge CIV" w:date="2018-08-27T12:26:00Z">
                      <w:pPr>
                        <w:tabs>
                          <w:tab w:val="clear" w:pos="794"/>
                          <w:tab w:val="clear" w:pos="1191"/>
                          <w:tab w:val="clear" w:pos="1588"/>
                          <w:tab w:val="clear" w:pos="1985"/>
                        </w:tabs>
                        <w:overflowPunct/>
                        <w:autoSpaceDE/>
                        <w:autoSpaceDN/>
                        <w:adjustRightInd/>
                        <w:spacing w:before="0"/>
                        <w:ind w:firstLineChars="100" w:firstLine="200"/>
                        <w:jc w:val="left"/>
                        <w:textAlignment w:val="auto"/>
                      </w:pPr>
                    </w:pPrChange>
                  </w:pPr>
                  <w:r w:rsidRPr="00D6076C">
                    <w:rPr>
                      <w:color w:val="000000"/>
                      <w:sz w:val="20"/>
                      <w:lang w:val="en-GB" w:eastAsia="en-GB"/>
                    </w:rPr>
                    <w:t>Mobile ocean data acquisition system (e.g. met-hydro data)</w:t>
                  </w:r>
                </w:p>
              </w:tc>
              <w:tc>
                <w:tcPr>
                  <w:tcW w:w="2120" w:type="dxa"/>
                  <w:tcBorders>
                    <w:top w:val="nil"/>
                    <w:left w:val="nil"/>
                    <w:bottom w:val="single" w:sz="4" w:space="0" w:color="auto"/>
                    <w:right w:val="single" w:sz="4" w:space="0" w:color="auto"/>
                  </w:tcBorders>
                  <w:shd w:val="clear" w:color="auto" w:fill="F2F2F2" w:themeFill="background1" w:themeFillShade="F2"/>
                  <w:vAlign w:val="center"/>
                  <w:hideMark/>
                  <w:tcPrChange w:id="232" w:author="Arroyo, Jorge CIV" w:date="2018-08-28T15:12:00Z">
                    <w:tcPr>
                      <w:tcW w:w="2380" w:type="dxa"/>
                      <w:tcBorders>
                        <w:top w:val="nil"/>
                        <w:left w:val="nil"/>
                        <w:bottom w:val="single" w:sz="4" w:space="0" w:color="auto"/>
                        <w:right w:val="single" w:sz="4" w:space="0" w:color="auto"/>
                      </w:tcBorders>
                      <w:shd w:val="clear" w:color="auto" w:fill="auto"/>
                      <w:vAlign w:val="center"/>
                      <w:hideMark/>
                    </w:tcPr>
                  </w:tcPrChange>
                </w:tcPr>
                <w:p w14:paraId="132C51E0" w14:textId="77777777" w:rsidR="008F3B73" w:rsidRPr="00D6076C" w:rsidRDefault="008F3B73">
                  <w:pPr>
                    <w:tabs>
                      <w:tab w:val="clear" w:pos="794"/>
                      <w:tab w:val="clear" w:pos="1191"/>
                      <w:tab w:val="clear" w:pos="1588"/>
                      <w:tab w:val="clear" w:pos="1985"/>
                    </w:tabs>
                    <w:overflowPunct/>
                    <w:autoSpaceDE/>
                    <w:autoSpaceDN/>
                    <w:adjustRightInd/>
                    <w:spacing w:before="0"/>
                    <w:ind w:firstLineChars="100" w:firstLine="200"/>
                    <w:jc w:val="center"/>
                    <w:textAlignment w:val="auto"/>
                    <w:rPr>
                      <w:color w:val="000000"/>
                      <w:sz w:val="20"/>
                      <w:lang w:val="en-GB" w:eastAsia="en-GB"/>
                    </w:rPr>
                    <w:pPrChange w:id="233" w:author="Arroyo, Jorge CIV" w:date="2018-08-27T12:26:00Z">
                      <w:pPr>
                        <w:tabs>
                          <w:tab w:val="clear" w:pos="794"/>
                          <w:tab w:val="clear" w:pos="1191"/>
                          <w:tab w:val="clear" w:pos="1588"/>
                          <w:tab w:val="clear" w:pos="1985"/>
                        </w:tabs>
                        <w:overflowPunct/>
                        <w:autoSpaceDE/>
                        <w:autoSpaceDN/>
                        <w:adjustRightInd/>
                        <w:spacing w:before="0"/>
                        <w:ind w:firstLineChars="100" w:firstLine="200"/>
                        <w:jc w:val="left"/>
                        <w:textAlignment w:val="auto"/>
                      </w:pPr>
                    </w:pPrChange>
                  </w:pPr>
                  <w:r w:rsidRPr="00D6076C">
                    <w:rPr>
                      <w:color w:val="000000"/>
                      <w:sz w:val="20"/>
                      <w:lang w:val="en-GB" w:eastAsia="en-GB"/>
                    </w:rPr>
                    <w:t>Fitted to fishing apparatus, gear, or a net</w:t>
                  </w:r>
                </w:p>
              </w:tc>
              <w:tc>
                <w:tcPr>
                  <w:tcW w:w="1909" w:type="dxa"/>
                  <w:tcBorders>
                    <w:top w:val="nil"/>
                    <w:left w:val="nil"/>
                    <w:bottom w:val="single" w:sz="4" w:space="0" w:color="auto"/>
                    <w:right w:val="single" w:sz="4" w:space="0" w:color="auto"/>
                  </w:tcBorders>
                  <w:shd w:val="clear" w:color="auto" w:fill="F2F2F2" w:themeFill="background1" w:themeFillShade="F2"/>
                  <w:vAlign w:val="center"/>
                  <w:hideMark/>
                  <w:tcPrChange w:id="234" w:author="Arroyo, Jorge CIV" w:date="2018-08-28T15:12:00Z">
                    <w:tcPr>
                      <w:tcW w:w="2380" w:type="dxa"/>
                      <w:tcBorders>
                        <w:top w:val="nil"/>
                        <w:left w:val="nil"/>
                        <w:bottom w:val="single" w:sz="4" w:space="0" w:color="auto"/>
                        <w:right w:val="single" w:sz="4" w:space="0" w:color="auto"/>
                      </w:tcBorders>
                      <w:shd w:val="clear" w:color="auto" w:fill="auto"/>
                      <w:vAlign w:val="center"/>
                      <w:hideMark/>
                    </w:tcPr>
                  </w:tcPrChange>
                </w:tcPr>
                <w:p w14:paraId="264DB96C" w14:textId="3B00462C" w:rsidR="008F3B73" w:rsidRPr="00D6076C" w:rsidRDefault="008F3B73">
                  <w:pPr>
                    <w:tabs>
                      <w:tab w:val="clear" w:pos="794"/>
                      <w:tab w:val="clear" w:pos="1191"/>
                      <w:tab w:val="clear" w:pos="1588"/>
                      <w:tab w:val="clear" w:pos="1985"/>
                    </w:tabs>
                    <w:overflowPunct/>
                    <w:autoSpaceDE/>
                    <w:autoSpaceDN/>
                    <w:adjustRightInd/>
                    <w:spacing w:before="0"/>
                    <w:ind w:firstLineChars="100" w:firstLine="200"/>
                    <w:jc w:val="center"/>
                    <w:textAlignment w:val="auto"/>
                    <w:rPr>
                      <w:color w:val="000000"/>
                      <w:sz w:val="20"/>
                      <w:lang w:val="en-GB" w:eastAsia="en-GB"/>
                    </w:rPr>
                    <w:pPrChange w:id="235" w:author="Arroyo, Jorge CIV" w:date="2018-08-27T12:26:00Z">
                      <w:pPr>
                        <w:tabs>
                          <w:tab w:val="clear" w:pos="794"/>
                          <w:tab w:val="clear" w:pos="1191"/>
                          <w:tab w:val="clear" w:pos="1588"/>
                          <w:tab w:val="clear" w:pos="1985"/>
                        </w:tabs>
                        <w:overflowPunct/>
                        <w:autoSpaceDE/>
                        <w:autoSpaceDN/>
                        <w:adjustRightInd/>
                        <w:spacing w:before="0"/>
                        <w:ind w:firstLineChars="100" w:firstLine="200"/>
                        <w:jc w:val="left"/>
                        <w:textAlignment w:val="auto"/>
                      </w:pPr>
                    </w:pPrChange>
                  </w:pPr>
                  <w:r w:rsidRPr="00D6076C">
                    <w:rPr>
                      <w:color w:val="000000"/>
                      <w:sz w:val="20"/>
                      <w:lang w:val="en-GB" w:eastAsia="en-GB"/>
                    </w:rPr>
                    <w:t>Bridge in the closed position</w:t>
                  </w:r>
                </w:p>
              </w:tc>
              <w:tc>
                <w:tcPr>
                  <w:tcW w:w="539" w:type="dxa"/>
                  <w:tcBorders>
                    <w:top w:val="nil"/>
                    <w:left w:val="nil"/>
                    <w:bottom w:val="single" w:sz="4" w:space="0" w:color="auto"/>
                    <w:right w:val="single" w:sz="4" w:space="0" w:color="auto"/>
                  </w:tcBorders>
                  <w:shd w:val="clear" w:color="auto" w:fill="F2F2F2" w:themeFill="background1" w:themeFillShade="F2"/>
                  <w:noWrap/>
                  <w:vAlign w:val="center"/>
                  <w:hideMark/>
                  <w:tcPrChange w:id="236" w:author="Arroyo, Jorge CIV" w:date="2018-08-28T15:12:00Z">
                    <w:tcPr>
                      <w:tcW w:w="640" w:type="dxa"/>
                      <w:tcBorders>
                        <w:top w:val="nil"/>
                        <w:left w:val="nil"/>
                        <w:bottom w:val="single" w:sz="4" w:space="0" w:color="auto"/>
                        <w:right w:val="single" w:sz="4" w:space="0" w:color="auto"/>
                      </w:tcBorders>
                      <w:shd w:val="clear" w:color="auto" w:fill="auto"/>
                      <w:noWrap/>
                      <w:vAlign w:val="center"/>
                      <w:hideMark/>
                    </w:tcPr>
                  </w:tcPrChange>
                </w:tcPr>
                <w:p w14:paraId="0ECF1CCF" w14:textId="77777777" w:rsidR="008F3B73" w:rsidRPr="00D6076C" w:rsidRDefault="008F3B73" w:rsidP="008F3B73">
                  <w:pPr>
                    <w:tabs>
                      <w:tab w:val="clear" w:pos="794"/>
                      <w:tab w:val="clear" w:pos="1191"/>
                      <w:tab w:val="clear" w:pos="1588"/>
                      <w:tab w:val="clear" w:pos="1985"/>
                    </w:tabs>
                    <w:overflowPunct/>
                    <w:autoSpaceDE/>
                    <w:autoSpaceDN/>
                    <w:adjustRightInd/>
                    <w:spacing w:before="0"/>
                    <w:jc w:val="center"/>
                    <w:textAlignment w:val="auto"/>
                    <w:rPr>
                      <w:color w:val="000000"/>
                      <w:sz w:val="20"/>
                      <w:lang w:val="en-GB" w:eastAsia="en-GB"/>
                    </w:rPr>
                  </w:pPr>
                  <w:r w:rsidRPr="00D6076C">
                    <w:rPr>
                      <w:color w:val="000000"/>
                      <w:sz w:val="20"/>
                      <w:lang w:val="en-GB" w:eastAsia="en-GB"/>
                    </w:rPr>
                    <w:t>01</w:t>
                  </w:r>
                </w:p>
              </w:tc>
            </w:tr>
            <w:tr w:rsidR="008F3B73" w:rsidRPr="00D6076C" w14:paraId="390548DF" w14:textId="77777777" w:rsidTr="00640835">
              <w:trPr>
                <w:trHeight w:val="870"/>
                <w:trPrChange w:id="237" w:author="Arroyo, Jorge CIV" w:date="2018-08-28T15:12:00Z">
                  <w:trPr>
                    <w:trHeight w:val="870"/>
                  </w:trPr>
                </w:trPrChange>
              </w:trPr>
              <w:tc>
                <w:tcPr>
                  <w:tcW w:w="690" w:type="dxa"/>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Change w:id="238" w:author="Arroyo, Jorge CIV" w:date="2018-08-28T15:12:00Z">
                    <w:tcPr>
                      <w:tcW w:w="11560" w:type="dxa"/>
                      <w:gridSpan w:val="8"/>
                      <w:vMerge/>
                      <w:tcBorders>
                        <w:top w:val="nil"/>
                        <w:left w:val="single" w:sz="4" w:space="0" w:color="auto"/>
                        <w:bottom w:val="single" w:sz="4" w:space="0" w:color="auto"/>
                        <w:right w:val="single" w:sz="4" w:space="0" w:color="auto"/>
                      </w:tcBorders>
                      <w:vAlign w:val="center"/>
                      <w:hideMark/>
                    </w:tcPr>
                  </w:tcPrChange>
                </w:tcPr>
                <w:p w14:paraId="646DA956" w14:textId="77777777" w:rsidR="008F3B73" w:rsidRPr="00D6076C" w:rsidRDefault="008F3B73" w:rsidP="008F3B73">
                  <w:pPr>
                    <w:tabs>
                      <w:tab w:val="clear" w:pos="794"/>
                      <w:tab w:val="clear" w:pos="1191"/>
                      <w:tab w:val="clear" w:pos="1588"/>
                      <w:tab w:val="clear" w:pos="1985"/>
                    </w:tabs>
                    <w:overflowPunct/>
                    <w:autoSpaceDE/>
                    <w:autoSpaceDN/>
                    <w:adjustRightInd/>
                    <w:spacing w:before="0"/>
                    <w:jc w:val="left"/>
                    <w:textAlignment w:val="auto"/>
                    <w:rPr>
                      <w:color w:val="000000"/>
                      <w:sz w:val="20"/>
                      <w:lang w:val="en-GB" w:eastAsia="en-GB"/>
                    </w:rPr>
                  </w:pPr>
                </w:p>
              </w:tc>
              <w:tc>
                <w:tcPr>
                  <w:tcW w:w="658" w:type="dxa"/>
                  <w:tcBorders>
                    <w:top w:val="nil"/>
                    <w:left w:val="nil"/>
                    <w:bottom w:val="single" w:sz="4" w:space="0" w:color="auto"/>
                    <w:right w:val="single" w:sz="4" w:space="0" w:color="auto"/>
                  </w:tcBorders>
                  <w:shd w:val="clear" w:color="auto" w:fill="F2F2F2" w:themeFill="background1" w:themeFillShade="F2"/>
                  <w:noWrap/>
                  <w:vAlign w:val="center"/>
                  <w:hideMark/>
                  <w:tcPrChange w:id="239" w:author="Arroyo, Jorge CIV" w:date="2018-08-28T15:12:00Z">
                    <w:tcPr>
                      <w:tcW w:w="640" w:type="dxa"/>
                      <w:tcBorders>
                        <w:top w:val="nil"/>
                        <w:left w:val="nil"/>
                        <w:bottom w:val="single" w:sz="4" w:space="0" w:color="auto"/>
                        <w:right w:val="single" w:sz="4" w:space="0" w:color="auto"/>
                      </w:tcBorders>
                      <w:shd w:val="clear" w:color="auto" w:fill="auto"/>
                      <w:noWrap/>
                      <w:vAlign w:val="center"/>
                      <w:hideMark/>
                    </w:tcPr>
                  </w:tcPrChange>
                </w:tcPr>
                <w:p w14:paraId="5E062FF1" w14:textId="77777777" w:rsidR="008F3B73" w:rsidRPr="00D6076C" w:rsidRDefault="008F3B73" w:rsidP="008F3B73">
                  <w:pPr>
                    <w:tabs>
                      <w:tab w:val="clear" w:pos="794"/>
                      <w:tab w:val="clear" w:pos="1191"/>
                      <w:tab w:val="clear" w:pos="1588"/>
                      <w:tab w:val="clear" w:pos="1985"/>
                    </w:tabs>
                    <w:overflowPunct/>
                    <w:autoSpaceDE/>
                    <w:autoSpaceDN/>
                    <w:adjustRightInd/>
                    <w:spacing w:before="0"/>
                    <w:jc w:val="center"/>
                    <w:textAlignment w:val="auto"/>
                    <w:rPr>
                      <w:color w:val="000000"/>
                      <w:sz w:val="20"/>
                      <w:lang w:val="en-GB" w:eastAsia="en-GB"/>
                    </w:rPr>
                  </w:pPr>
                  <w:r w:rsidRPr="00D6076C">
                    <w:rPr>
                      <w:color w:val="000000"/>
                      <w:sz w:val="20"/>
                      <w:lang w:val="en-GB" w:eastAsia="en-GB"/>
                    </w:rPr>
                    <w:t>10</w:t>
                  </w:r>
                </w:p>
              </w:tc>
              <w:tc>
                <w:tcPr>
                  <w:tcW w:w="1490" w:type="dxa"/>
                  <w:tcBorders>
                    <w:top w:val="nil"/>
                    <w:left w:val="nil"/>
                    <w:bottom w:val="single" w:sz="4" w:space="0" w:color="auto"/>
                    <w:right w:val="single" w:sz="4" w:space="0" w:color="auto"/>
                  </w:tcBorders>
                  <w:shd w:val="clear" w:color="auto" w:fill="F2F2F2" w:themeFill="background1" w:themeFillShade="F2"/>
                  <w:vAlign w:val="center"/>
                  <w:hideMark/>
                  <w:tcPrChange w:id="240" w:author="Arroyo, Jorge CIV" w:date="2018-08-28T15:12:00Z">
                    <w:tcPr>
                      <w:tcW w:w="2380" w:type="dxa"/>
                      <w:tcBorders>
                        <w:top w:val="nil"/>
                        <w:left w:val="nil"/>
                        <w:bottom w:val="single" w:sz="4" w:space="0" w:color="auto"/>
                        <w:right w:val="single" w:sz="4" w:space="0" w:color="auto"/>
                      </w:tcBorders>
                      <w:shd w:val="clear" w:color="auto" w:fill="auto"/>
                      <w:vAlign w:val="center"/>
                      <w:hideMark/>
                    </w:tcPr>
                  </w:tcPrChange>
                </w:tcPr>
                <w:p w14:paraId="2E6A1960" w14:textId="77777777" w:rsidR="008F3B73" w:rsidRPr="00D6076C" w:rsidRDefault="008F3B73">
                  <w:pPr>
                    <w:tabs>
                      <w:tab w:val="clear" w:pos="794"/>
                      <w:tab w:val="clear" w:pos="1191"/>
                      <w:tab w:val="clear" w:pos="1588"/>
                      <w:tab w:val="clear" w:pos="1985"/>
                    </w:tabs>
                    <w:overflowPunct/>
                    <w:autoSpaceDE/>
                    <w:autoSpaceDN/>
                    <w:adjustRightInd/>
                    <w:spacing w:before="0"/>
                    <w:ind w:firstLineChars="100" w:firstLine="200"/>
                    <w:jc w:val="center"/>
                    <w:textAlignment w:val="auto"/>
                    <w:rPr>
                      <w:color w:val="000000"/>
                      <w:sz w:val="20"/>
                      <w:lang w:val="en-GB" w:eastAsia="en-GB"/>
                    </w:rPr>
                    <w:pPrChange w:id="241" w:author="Arroyo, Jorge CIV" w:date="2018-08-27T12:26:00Z">
                      <w:pPr>
                        <w:tabs>
                          <w:tab w:val="clear" w:pos="794"/>
                          <w:tab w:val="clear" w:pos="1191"/>
                          <w:tab w:val="clear" w:pos="1588"/>
                          <w:tab w:val="clear" w:pos="1985"/>
                        </w:tabs>
                        <w:overflowPunct/>
                        <w:autoSpaceDE/>
                        <w:autoSpaceDN/>
                        <w:adjustRightInd/>
                        <w:spacing w:before="0"/>
                        <w:ind w:firstLineChars="100" w:firstLine="200"/>
                        <w:jc w:val="left"/>
                        <w:textAlignment w:val="auto"/>
                      </w:pPr>
                    </w:pPrChange>
                  </w:pPr>
                  <w:r w:rsidRPr="00D6076C">
                    <w:rPr>
                      <w:color w:val="000000"/>
                      <w:sz w:val="20"/>
                      <w:lang w:val="en-GB" w:eastAsia="en-GB"/>
                    </w:rPr>
                    <w:t>RACON operational</w:t>
                  </w:r>
                </w:p>
              </w:tc>
              <w:tc>
                <w:tcPr>
                  <w:tcW w:w="2017" w:type="dxa"/>
                  <w:tcBorders>
                    <w:top w:val="nil"/>
                    <w:left w:val="nil"/>
                    <w:bottom w:val="single" w:sz="4" w:space="0" w:color="auto"/>
                    <w:right w:val="single" w:sz="4" w:space="0" w:color="auto"/>
                  </w:tcBorders>
                  <w:shd w:val="clear" w:color="auto" w:fill="F2F2F2" w:themeFill="background1" w:themeFillShade="F2"/>
                  <w:vAlign w:val="center"/>
                  <w:hideMark/>
                  <w:tcPrChange w:id="242" w:author="Arroyo, Jorge CIV" w:date="2018-08-28T15:12:00Z">
                    <w:tcPr>
                      <w:tcW w:w="2380" w:type="dxa"/>
                      <w:tcBorders>
                        <w:top w:val="nil"/>
                        <w:left w:val="nil"/>
                        <w:bottom w:val="single" w:sz="4" w:space="0" w:color="auto"/>
                        <w:right w:val="single" w:sz="4" w:space="0" w:color="auto"/>
                      </w:tcBorders>
                      <w:shd w:val="clear" w:color="auto" w:fill="auto"/>
                      <w:vAlign w:val="center"/>
                      <w:hideMark/>
                    </w:tcPr>
                  </w:tcPrChange>
                </w:tcPr>
                <w:p w14:paraId="375C5623" w14:textId="77777777" w:rsidR="008F3B73" w:rsidRPr="00D6076C" w:rsidRDefault="008F3B73">
                  <w:pPr>
                    <w:tabs>
                      <w:tab w:val="clear" w:pos="794"/>
                      <w:tab w:val="clear" w:pos="1191"/>
                      <w:tab w:val="clear" w:pos="1588"/>
                      <w:tab w:val="clear" w:pos="1985"/>
                    </w:tabs>
                    <w:overflowPunct/>
                    <w:autoSpaceDE/>
                    <w:autoSpaceDN/>
                    <w:adjustRightInd/>
                    <w:spacing w:before="0"/>
                    <w:ind w:firstLineChars="100" w:firstLine="200"/>
                    <w:jc w:val="center"/>
                    <w:textAlignment w:val="auto"/>
                    <w:rPr>
                      <w:color w:val="000000"/>
                      <w:sz w:val="20"/>
                      <w:lang w:val="en-GB" w:eastAsia="en-GB"/>
                    </w:rPr>
                    <w:pPrChange w:id="243" w:author="Arroyo, Jorge CIV" w:date="2018-08-27T12:26:00Z">
                      <w:pPr>
                        <w:tabs>
                          <w:tab w:val="clear" w:pos="794"/>
                          <w:tab w:val="clear" w:pos="1191"/>
                          <w:tab w:val="clear" w:pos="1588"/>
                          <w:tab w:val="clear" w:pos="1985"/>
                        </w:tabs>
                        <w:overflowPunct/>
                        <w:autoSpaceDE/>
                        <w:autoSpaceDN/>
                        <w:adjustRightInd/>
                        <w:spacing w:before="0"/>
                        <w:ind w:firstLineChars="100" w:firstLine="200"/>
                        <w:jc w:val="left"/>
                        <w:textAlignment w:val="auto"/>
                      </w:pPr>
                    </w:pPrChange>
                  </w:pPr>
                  <w:r w:rsidRPr="00D6076C">
                    <w:rPr>
                      <w:color w:val="000000"/>
                      <w:sz w:val="20"/>
                      <w:lang w:val="en-GB" w:eastAsia="en-GB"/>
                    </w:rPr>
                    <w:t>Other type of collecting or sampling system  or platform</w:t>
                  </w:r>
                </w:p>
              </w:tc>
              <w:tc>
                <w:tcPr>
                  <w:tcW w:w="2120" w:type="dxa"/>
                  <w:tcBorders>
                    <w:top w:val="nil"/>
                    <w:left w:val="nil"/>
                    <w:bottom w:val="single" w:sz="4" w:space="0" w:color="auto"/>
                    <w:right w:val="single" w:sz="4" w:space="0" w:color="auto"/>
                  </w:tcBorders>
                  <w:shd w:val="clear" w:color="auto" w:fill="F2F2F2" w:themeFill="background1" w:themeFillShade="F2"/>
                  <w:vAlign w:val="center"/>
                  <w:hideMark/>
                  <w:tcPrChange w:id="244" w:author="Arroyo, Jorge CIV" w:date="2018-08-28T15:12:00Z">
                    <w:tcPr>
                      <w:tcW w:w="2380" w:type="dxa"/>
                      <w:tcBorders>
                        <w:top w:val="nil"/>
                        <w:left w:val="nil"/>
                        <w:bottom w:val="single" w:sz="4" w:space="0" w:color="auto"/>
                        <w:right w:val="single" w:sz="4" w:space="0" w:color="auto"/>
                      </w:tcBorders>
                      <w:shd w:val="clear" w:color="auto" w:fill="auto"/>
                      <w:vAlign w:val="center"/>
                      <w:hideMark/>
                    </w:tcPr>
                  </w:tcPrChange>
                </w:tcPr>
                <w:p w14:paraId="6C614385" w14:textId="77777777" w:rsidR="008F3B73" w:rsidRPr="00D6076C" w:rsidRDefault="008F3B73">
                  <w:pPr>
                    <w:tabs>
                      <w:tab w:val="clear" w:pos="794"/>
                      <w:tab w:val="clear" w:pos="1191"/>
                      <w:tab w:val="clear" w:pos="1588"/>
                      <w:tab w:val="clear" w:pos="1985"/>
                    </w:tabs>
                    <w:overflowPunct/>
                    <w:autoSpaceDE/>
                    <w:autoSpaceDN/>
                    <w:adjustRightInd/>
                    <w:spacing w:before="0"/>
                    <w:ind w:firstLineChars="100" w:firstLine="200"/>
                    <w:jc w:val="center"/>
                    <w:textAlignment w:val="auto"/>
                    <w:rPr>
                      <w:color w:val="000000"/>
                      <w:sz w:val="20"/>
                      <w:lang w:val="en-GB" w:eastAsia="en-GB"/>
                    </w:rPr>
                    <w:pPrChange w:id="245" w:author="Arroyo, Jorge CIV" w:date="2018-08-27T12:26:00Z">
                      <w:pPr>
                        <w:tabs>
                          <w:tab w:val="clear" w:pos="794"/>
                          <w:tab w:val="clear" w:pos="1191"/>
                          <w:tab w:val="clear" w:pos="1588"/>
                          <w:tab w:val="clear" w:pos="1985"/>
                        </w:tabs>
                        <w:overflowPunct/>
                        <w:autoSpaceDE/>
                        <w:autoSpaceDN/>
                        <w:adjustRightInd/>
                        <w:spacing w:before="0"/>
                        <w:ind w:firstLineChars="100" w:firstLine="200"/>
                        <w:jc w:val="left"/>
                        <w:textAlignment w:val="auto"/>
                      </w:pPr>
                    </w:pPrChange>
                  </w:pPr>
                  <w:r w:rsidRPr="00D6076C">
                    <w:rPr>
                      <w:color w:val="000000"/>
                      <w:sz w:val="20"/>
                      <w:lang w:val="en-GB" w:eastAsia="en-GB"/>
                    </w:rPr>
                    <w:t>Fitted to a scientific apparatus, craft, gear, or system</w:t>
                  </w:r>
                </w:p>
              </w:tc>
              <w:tc>
                <w:tcPr>
                  <w:tcW w:w="1909" w:type="dxa"/>
                  <w:tcBorders>
                    <w:top w:val="nil"/>
                    <w:left w:val="nil"/>
                    <w:bottom w:val="single" w:sz="4" w:space="0" w:color="auto"/>
                    <w:right w:val="single" w:sz="4" w:space="0" w:color="auto"/>
                  </w:tcBorders>
                  <w:shd w:val="clear" w:color="auto" w:fill="F2F2F2" w:themeFill="background1" w:themeFillShade="F2"/>
                  <w:vAlign w:val="center"/>
                  <w:hideMark/>
                  <w:tcPrChange w:id="246" w:author="Arroyo, Jorge CIV" w:date="2018-08-28T15:12:00Z">
                    <w:tcPr>
                      <w:tcW w:w="2380" w:type="dxa"/>
                      <w:tcBorders>
                        <w:top w:val="nil"/>
                        <w:left w:val="nil"/>
                        <w:bottom w:val="single" w:sz="4" w:space="0" w:color="auto"/>
                        <w:right w:val="single" w:sz="4" w:space="0" w:color="auto"/>
                      </w:tcBorders>
                      <w:shd w:val="clear" w:color="auto" w:fill="auto"/>
                      <w:vAlign w:val="center"/>
                      <w:hideMark/>
                    </w:tcPr>
                  </w:tcPrChange>
                </w:tcPr>
                <w:p w14:paraId="6A68381B" w14:textId="77777777" w:rsidR="008F3B73" w:rsidRPr="00D6076C" w:rsidRDefault="008F3B73">
                  <w:pPr>
                    <w:tabs>
                      <w:tab w:val="clear" w:pos="794"/>
                      <w:tab w:val="clear" w:pos="1191"/>
                      <w:tab w:val="clear" w:pos="1588"/>
                      <w:tab w:val="clear" w:pos="1985"/>
                    </w:tabs>
                    <w:overflowPunct/>
                    <w:autoSpaceDE/>
                    <w:autoSpaceDN/>
                    <w:adjustRightInd/>
                    <w:spacing w:before="0"/>
                    <w:ind w:firstLineChars="100" w:firstLine="200"/>
                    <w:jc w:val="center"/>
                    <w:textAlignment w:val="auto"/>
                    <w:rPr>
                      <w:color w:val="000000"/>
                      <w:sz w:val="20"/>
                      <w:lang w:val="en-GB" w:eastAsia="en-GB"/>
                    </w:rPr>
                    <w:pPrChange w:id="247" w:author="Arroyo, Jorge CIV" w:date="2018-08-27T12:26:00Z">
                      <w:pPr>
                        <w:tabs>
                          <w:tab w:val="clear" w:pos="794"/>
                          <w:tab w:val="clear" w:pos="1191"/>
                          <w:tab w:val="clear" w:pos="1588"/>
                          <w:tab w:val="clear" w:pos="1985"/>
                        </w:tabs>
                        <w:overflowPunct/>
                        <w:autoSpaceDE/>
                        <w:autoSpaceDN/>
                        <w:adjustRightInd/>
                        <w:spacing w:before="0"/>
                        <w:ind w:firstLineChars="100" w:firstLine="200"/>
                        <w:jc w:val="left"/>
                        <w:textAlignment w:val="auto"/>
                      </w:pPr>
                    </w:pPrChange>
                  </w:pPr>
                  <w:r w:rsidRPr="00D6076C">
                    <w:rPr>
                      <w:color w:val="000000"/>
                      <w:sz w:val="20"/>
                      <w:lang w:val="en-GB" w:eastAsia="en-GB"/>
                    </w:rPr>
                    <w:t>Bridge is operative</w:t>
                  </w:r>
                </w:p>
              </w:tc>
              <w:tc>
                <w:tcPr>
                  <w:tcW w:w="539" w:type="dxa"/>
                  <w:tcBorders>
                    <w:top w:val="nil"/>
                    <w:left w:val="nil"/>
                    <w:bottom w:val="single" w:sz="4" w:space="0" w:color="auto"/>
                    <w:right w:val="single" w:sz="4" w:space="0" w:color="auto"/>
                  </w:tcBorders>
                  <w:shd w:val="clear" w:color="auto" w:fill="F2F2F2" w:themeFill="background1" w:themeFillShade="F2"/>
                  <w:noWrap/>
                  <w:vAlign w:val="center"/>
                  <w:hideMark/>
                  <w:tcPrChange w:id="248" w:author="Arroyo, Jorge CIV" w:date="2018-08-28T15:12:00Z">
                    <w:tcPr>
                      <w:tcW w:w="640" w:type="dxa"/>
                      <w:tcBorders>
                        <w:top w:val="nil"/>
                        <w:left w:val="nil"/>
                        <w:bottom w:val="single" w:sz="4" w:space="0" w:color="auto"/>
                        <w:right w:val="single" w:sz="4" w:space="0" w:color="auto"/>
                      </w:tcBorders>
                      <w:shd w:val="clear" w:color="auto" w:fill="auto"/>
                      <w:noWrap/>
                      <w:vAlign w:val="center"/>
                      <w:hideMark/>
                    </w:tcPr>
                  </w:tcPrChange>
                </w:tcPr>
                <w:p w14:paraId="3B3D4823" w14:textId="77777777" w:rsidR="008F3B73" w:rsidRPr="00D6076C" w:rsidRDefault="008F3B73" w:rsidP="008F3B73">
                  <w:pPr>
                    <w:tabs>
                      <w:tab w:val="clear" w:pos="794"/>
                      <w:tab w:val="clear" w:pos="1191"/>
                      <w:tab w:val="clear" w:pos="1588"/>
                      <w:tab w:val="clear" w:pos="1985"/>
                    </w:tabs>
                    <w:overflowPunct/>
                    <w:autoSpaceDE/>
                    <w:autoSpaceDN/>
                    <w:adjustRightInd/>
                    <w:spacing w:before="0"/>
                    <w:jc w:val="center"/>
                    <w:textAlignment w:val="auto"/>
                    <w:rPr>
                      <w:color w:val="000000"/>
                      <w:sz w:val="20"/>
                      <w:lang w:val="en-GB" w:eastAsia="en-GB"/>
                    </w:rPr>
                  </w:pPr>
                  <w:r w:rsidRPr="00D6076C">
                    <w:rPr>
                      <w:color w:val="000000"/>
                      <w:sz w:val="20"/>
                      <w:lang w:val="en-GB" w:eastAsia="en-GB"/>
                    </w:rPr>
                    <w:t>10</w:t>
                  </w:r>
                </w:p>
              </w:tc>
            </w:tr>
            <w:tr w:rsidR="008F3B73" w:rsidRPr="00D6076C" w14:paraId="6C75D149" w14:textId="77777777" w:rsidTr="00640835">
              <w:trPr>
                <w:trHeight w:val="870"/>
                <w:trPrChange w:id="249" w:author="Arroyo, Jorge CIV" w:date="2018-08-28T15:13:00Z">
                  <w:trPr>
                    <w:trHeight w:val="870"/>
                  </w:trPr>
                </w:trPrChange>
              </w:trPr>
              <w:tc>
                <w:tcPr>
                  <w:tcW w:w="690" w:type="dxa"/>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Change w:id="250" w:author="Arroyo, Jorge CIV" w:date="2018-08-28T15:13:00Z">
                    <w:tcPr>
                      <w:tcW w:w="11560" w:type="dxa"/>
                      <w:gridSpan w:val="8"/>
                      <w:vMerge/>
                      <w:tcBorders>
                        <w:top w:val="nil"/>
                        <w:left w:val="single" w:sz="4" w:space="0" w:color="auto"/>
                        <w:bottom w:val="single" w:sz="4" w:space="0" w:color="auto"/>
                        <w:right w:val="single" w:sz="4" w:space="0" w:color="auto"/>
                      </w:tcBorders>
                      <w:vAlign w:val="center"/>
                      <w:hideMark/>
                    </w:tcPr>
                  </w:tcPrChange>
                </w:tcPr>
                <w:p w14:paraId="1AC96AE8" w14:textId="77777777" w:rsidR="008F3B73" w:rsidRPr="00D6076C" w:rsidRDefault="008F3B73" w:rsidP="008F3B73">
                  <w:pPr>
                    <w:tabs>
                      <w:tab w:val="clear" w:pos="794"/>
                      <w:tab w:val="clear" w:pos="1191"/>
                      <w:tab w:val="clear" w:pos="1588"/>
                      <w:tab w:val="clear" w:pos="1985"/>
                    </w:tabs>
                    <w:overflowPunct/>
                    <w:autoSpaceDE/>
                    <w:autoSpaceDN/>
                    <w:adjustRightInd/>
                    <w:spacing w:before="0"/>
                    <w:jc w:val="left"/>
                    <w:textAlignment w:val="auto"/>
                    <w:rPr>
                      <w:color w:val="000000"/>
                      <w:sz w:val="20"/>
                      <w:lang w:val="en-GB" w:eastAsia="en-GB"/>
                    </w:rPr>
                  </w:pPr>
                </w:p>
              </w:tc>
              <w:tc>
                <w:tcPr>
                  <w:tcW w:w="658" w:type="dxa"/>
                  <w:tcBorders>
                    <w:top w:val="nil"/>
                    <w:left w:val="nil"/>
                    <w:bottom w:val="single" w:sz="4" w:space="0" w:color="auto"/>
                    <w:right w:val="single" w:sz="4" w:space="0" w:color="auto"/>
                  </w:tcBorders>
                  <w:shd w:val="clear" w:color="auto" w:fill="F2F2F2" w:themeFill="background1" w:themeFillShade="F2"/>
                  <w:noWrap/>
                  <w:vAlign w:val="center"/>
                  <w:hideMark/>
                  <w:tcPrChange w:id="251" w:author="Arroyo, Jorge CIV" w:date="2018-08-28T15:13:00Z">
                    <w:tcPr>
                      <w:tcW w:w="640" w:type="dxa"/>
                      <w:tcBorders>
                        <w:top w:val="nil"/>
                        <w:left w:val="nil"/>
                        <w:bottom w:val="single" w:sz="4" w:space="0" w:color="auto"/>
                        <w:right w:val="single" w:sz="4" w:space="0" w:color="auto"/>
                      </w:tcBorders>
                      <w:shd w:val="clear" w:color="auto" w:fill="auto"/>
                      <w:noWrap/>
                      <w:vAlign w:val="center"/>
                      <w:hideMark/>
                    </w:tcPr>
                  </w:tcPrChange>
                </w:tcPr>
                <w:p w14:paraId="3C16FC3B" w14:textId="77777777" w:rsidR="008F3B73" w:rsidRPr="00D6076C" w:rsidRDefault="008F3B73" w:rsidP="008F3B73">
                  <w:pPr>
                    <w:tabs>
                      <w:tab w:val="clear" w:pos="794"/>
                      <w:tab w:val="clear" w:pos="1191"/>
                      <w:tab w:val="clear" w:pos="1588"/>
                      <w:tab w:val="clear" w:pos="1985"/>
                    </w:tabs>
                    <w:overflowPunct/>
                    <w:autoSpaceDE/>
                    <w:autoSpaceDN/>
                    <w:adjustRightInd/>
                    <w:spacing w:before="0"/>
                    <w:jc w:val="center"/>
                    <w:textAlignment w:val="auto"/>
                    <w:rPr>
                      <w:color w:val="000000"/>
                      <w:sz w:val="20"/>
                      <w:lang w:val="en-GB" w:eastAsia="en-GB"/>
                    </w:rPr>
                  </w:pPr>
                  <w:r w:rsidRPr="00D6076C">
                    <w:rPr>
                      <w:color w:val="000000"/>
                      <w:sz w:val="20"/>
                      <w:lang w:val="en-GB" w:eastAsia="en-GB"/>
                    </w:rPr>
                    <w:t>11</w:t>
                  </w:r>
                </w:p>
              </w:tc>
              <w:tc>
                <w:tcPr>
                  <w:tcW w:w="1490" w:type="dxa"/>
                  <w:tcBorders>
                    <w:top w:val="nil"/>
                    <w:left w:val="nil"/>
                    <w:bottom w:val="single" w:sz="4" w:space="0" w:color="auto"/>
                    <w:right w:val="single" w:sz="4" w:space="0" w:color="auto"/>
                  </w:tcBorders>
                  <w:shd w:val="clear" w:color="auto" w:fill="F2F2F2" w:themeFill="background1" w:themeFillShade="F2"/>
                  <w:vAlign w:val="center"/>
                  <w:hideMark/>
                  <w:tcPrChange w:id="252" w:author="Arroyo, Jorge CIV" w:date="2018-08-28T15:13:00Z">
                    <w:tcPr>
                      <w:tcW w:w="2380" w:type="dxa"/>
                      <w:tcBorders>
                        <w:top w:val="nil"/>
                        <w:left w:val="nil"/>
                        <w:bottom w:val="single" w:sz="4" w:space="0" w:color="auto"/>
                        <w:right w:val="single" w:sz="4" w:space="0" w:color="auto"/>
                      </w:tcBorders>
                      <w:shd w:val="clear" w:color="auto" w:fill="auto"/>
                      <w:vAlign w:val="center"/>
                      <w:hideMark/>
                    </w:tcPr>
                  </w:tcPrChange>
                </w:tcPr>
                <w:p w14:paraId="58D734E1" w14:textId="77777777" w:rsidR="008F3B73" w:rsidRPr="00D6076C" w:rsidRDefault="008F3B73">
                  <w:pPr>
                    <w:tabs>
                      <w:tab w:val="clear" w:pos="794"/>
                      <w:tab w:val="clear" w:pos="1191"/>
                      <w:tab w:val="clear" w:pos="1588"/>
                      <w:tab w:val="clear" w:pos="1985"/>
                    </w:tabs>
                    <w:overflowPunct/>
                    <w:autoSpaceDE/>
                    <w:autoSpaceDN/>
                    <w:adjustRightInd/>
                    <w:spacing w:before="0"/>
                    <w:ind w:firstLineChars="100" w:firstLine="200"/>
                    <w:jc w:val="center"/>
                    <w:textAlignment w:val="auto"/>
                    <w:rPr>
                      <w:color w:val="000000"/>
                      <w:sz w:val="20"/>
                      <w:lang w:val="en-GB" w:eastAsia="en-GB"/>
                    </w:rPr>
                    <w:pPrChange w:id="253" w:author="Arroyo, Jorge CIV" w:date="2018-08-27T12:26:00Z">
                      <w:pPr>
                        <w:tabs>
                          <w:tab w:val="clear" w:pos="794"/>
                          <w:tab w:val="clear" w:pos="1191"/>
                          <w:tab w:val="clear" w:pos="1588"/>
                          <w:tab w:val="clear" w:pos="1985"/>
                        </w:tabs>
                        <w:overflowPunct/>
                        <w:autoSpaceDE/>
                        <w:autoSpaceDN/>
                        <w:adjustRightInd/>
                        <w:spacing w:before="0"/>
                        <w:ind w:firstLineChars="100" w:firstLine="200"/>
                        <w:jc w:val="left"/>
                        <w:textAlignment w:val="auto"/>
                      </w:pPr>
                    </w:pPrChange>
                  </w:pPr>
                  <w:r w:rsidRPr="00D6076C">
                    <w:rPr>
                      <w:color w:val="000000"/>
                      <w:sz w:val="20"/>
                      <w:lang w:val="en-GB" w:eastAsia="en-GB"/>
                    </w:rPr>
                    <w:t>RACON Error</w:t>
                  </w:r>
                </w:p>
              </w:tc>
              <w:tc>
                <w:tcPr>
                  <w:tcW w:w="2017" w:type="dxa"/>
                  <w:tcBorders>
                    <w:top w:val="nil"/>
                    <w:left w:val="nil"/>
                    <w:bottom w:val="single" w:sz="4" w:space="0" w:color="auto"/>
                    <w:right w:val="single" w:sz="4" w:space="0" w:color="auto"/>
                  </w:tcBorders>
                  <w:shd w:val="clear" w:color="auto" w:fill="F2F2F2" w:themeFill="background1" w:themeFillShade="F2"/>
                  <w:vAlign w:val="center"/>
                  <w:hideMark/>
                  <w:tcPrChange w:id="254" w:author="Arroyo, Jorge CIV" w:date="2018-08-28T15:13:00Z">
                    <w:tcPr>
                      <w:tcW w:w="2380" w:type="dxa"/>
                      <w:tcBorders>
                        <w:top w:val="nil"/>
                        <w:left w:val="nil"/>
                        <w:bottom w:val="single" w:sz="4" w:space="0" w:color="auto"/>
                        <w:right w:val="single" w:sz="4" w:space="0" w:color="auto"/>
                      </w:tcBorders>
                      <w:shd w:val="clear" w:color="auto" w:fill="auto"/>
                      <w:vAlign w:val="center"/>
                      <w:hideMark/>
                    </w:tcPr>
                  </w:tcPrChange>
                </w:tcPr>
                <w:p w14:paraId="53148696" w14:textId="77777777" w:rsidR="008F3B73" w:rsidRPr="00D6076C" w:rsidRDefault="008F3B73">
                  <w:pPr>
                    <w:tabs>
                      <w:tab w:val="clear" w:pos="794"/>
                      <w:tab w:val="clear" w:pos="1191"/>
                      <w:tab w:val="clear" w:pos="1588"/>
                      <w:tab w:val="clear" w:pos="1985"/>
                    </w:tabs>
                    <w:overflowPunct/>
                    <w:autoSpaceDE/>
                    <w:autoSpaceDN/>
                    <w:adjustRightInd/>
                    <w:spacing w:before="0"/>
                    <w:ind w:firstLineChars="100" w:firstLine="200"/>
                    <w:jc w:val="center"/>
                    <w:textAlignment w:val="auto"/>
                    <w:rPr>
                      <w:color w:val="000000"/>
                      <w:sz w:val="20"/>
                      <w:lang w:val="en-GB" w:eastAsia="en-GB"/>
                    </w:rPr>
                    <w:pPrChange w:id="255" w:author="Arroyo, Jorge CIV" w:date="2018-08-27T12:26:00Z">
                      <w:pPr>
                        <w:tabs>
                          <w:tab w:val="clear" w:pos="794"/>
                          <w:tab w:val="clear" w:pos="1191"/>
                          <w:tab w:val="clear" w:pos="1588"/>
                          <w:tab w:val="clear" w:pos="1985"/>
                        </w:tabs>
                        <w:overflowPunct/>
                        <w:autoSpaceDE/>
                        <w:autoSpaceDN/>
                        <w:adjustRightInd/>
                        <w:spacing w:before="0"/>
                        <w:ind w:firstLineChars="100" w:firstLine="200"/>
                        <w:jc w:val="left"/>
                        <w:textAlignment w:val="auto"/>
                      </w:pPr>
                    </w:pPrChange>
                  </w:pPr>
                  <w:r w:rsidRPr="00D6076C">
                    <w:rPr>
                      <w:color w:val="000000"/>
                      <w:sz w:val="20"/>
                      <w:lang w:val="en-GB" w:eastAsia="en-GB"/>
                    </w:rPr>
                    <w:t>TBD</w:t>
                  </w:r>
                </w:p>
              </w:tc>
              <w:tc>
                <w:tcPr>
                  <w:tcW w:w="2120" w:type="dxa"/>
                  <w:tcBorders>
                    <w:top w:val="nil"/>
                    <w:left w:val="nil"/>
                    <w:bottom w:val="single" w:sz="4" w:space="0" w:color="auto"/>
                    <w:right w:val="single" w:sz="4" w:space="0" w:color="auto"/>
                  </w:tcBorders>
                  <w:shd w:val="clear" w:color="auto" w:fill="F2F2F2" w:themeFill="background1" w:themeFillShade="F2"/>
                  <w:vAlign w:val="center"/>
                  <w:hideMark/>
                  <w:tcPrChange w:id="256" w:author="Arroyo, Jorge CIV" w:date="2018-08-28T15:13:00Z">
                    <w:tcPr>
                      <w:tcW w:w="2380" w:type="dxa"/>
                      <w:tcBorders>
                        <w:top w:val="nil"/>
                        <w:left w:val="nil"/>
                        <w:bottom w:val="single" w:sz="4" w:space="0" w:color="auto"/>
                        <w:right w:val="single" w:sz="4" w:space="0" w:color="auto"/>
                      </w:tcBorders>
                      <w:shd w:val="clear" w:color="auto" w:fill="auto"/>
                      <w:vAlign w:val="center"/>
                      <w:hideMark/>
                    </w:tcPr>
                  </w:tcPrChange>
                </w:tcPr>
                <w:p w14:paraId="557C0314" w14:textId="77777777" w:rsidR="008F3B73" w:rsidRPr="00D6076C" w:rsidRDefault="008F3B73">
                  <w:pPr>
                    <w:tabs>
                      <w:tab w:val="clear" w:pos="794"/>
                      <w:tab w:val="clear" w:pos="1191"/>
                      <w:tab w:val="clear" w:pos="1588"/>
                      <w:tab w:val="clear" w:pos="1985"/>
                    </w:tabs>
                    <w:overflowPunct/>
                    <w:autoSpaceDE/>
                    <w:autoSpaceDN/>
                    <w:adjustRightInd/>
                    <w:spacing w:before="0"/>
                    <w:ind w:firstLineChars="100" w:firstLine="200"/>
                    <w:jc w:val="center"/>
                    <w:textAlignment w:val="auto"/>
                    <w:rPr>
                      <w:color w:val="000000"/>
                      <w:sz w:val="20"/>
                      <w:lang w:val="en-GB" w:eastAsia="en-GB"/>
                    </w:rPr>
                    <w:pPrChange w:id="257" w:author="Arroyo, Jorge CIV" w:date="2018-08-27T12:26:00Z">
                      <w:pPr>
                        <w:tabs>
                          <w:tab w:val="clear" w:pos="794"/>
                          <w:tab w:val="clear" w:pos="1191"/>
                          <w:tab w:val="clear" w:pos="1588"/>
                          <w:tab w:val="clear" w:pos="1985"/>
                        </w:tabs>
                        <w:overflowPunct/>
                        <w:autoSpaceDE/>
                        <w:autoSpaceDN/>
                        <w:adjustRightInd/>
                        <w:spacing w:before="0"/>
                        <w:ind w:firstLineChars="100" w:firstLine="200"/>
                        <w:jc w:val="left"/>
                        <w:textAlignment w:val="auto"/>
                      </w:pPr>
                    </w:pPrChange>
                  </w:pPr>
                  <w:r w:rsidRPr="00D6076C">
                    <w:rPr>
                      <w:color w:val="000000"/>
                      <w:sz w:val="20"/>
                      <w:lang w:val="en-GB" w:eastAsia="en-GB"/>
                    </w:rPr>
                    <w:t>Fitted to some other type of craft, apparatus, cable or system</w:t>
                  </w:r>
                </w:p>
              </w:tc>
              <w:tc>
                <w:tcPr>
                  <w:tcW w:w="1909" w:type="dxa"/>
                  <w:tcBorders>
                    <w:top w:val="nil"/>
                    <w:left w:val="nil"/>
                    <w:bottom w:val="single" w:sz="4" w:space="0" w:color="auto"/>
                    <w:right w:val="single" w:sz="4" w:space="0" w:color="auto"/>
                  </w:tcBorders>
                  <w:shd w:val="clear" w:color="auto" w:fill="F2F2F2" w:themeFill="background1" w:themeFillShade="F2"/>
                  <w:vAlign w:val="center"/>
                  <w:hideMark/>
                  <w:tcPrChange w:id="258" w:author="Arroyo, Jorge CIV" w:date="2018-08-28T15:13:00Z">
                    <w:tcPr>
                      <w:tcW w:w="2380" w:type="dxa"/>
                      <w:tcBorders>
                        <w:top w:val="nil"/>
                        <w:left w:val="nil"/>
                        <w:bottom w:val="single" w:sz="4" w:space="0" w:color="auto"/>
                        <w:right w:val="single" w:sz="4" w:space="0" w:color="auto"/>
                      </w:tcBorders>
                      <w:shd w:val="clear" w:color="auto" w:fill="auto"/>
                      <w:vAlign w:val="center"/>
                      <w:hideMark/>
                    </w:tcPr>
                  </w:tcPrChange>
                </w:tcPr>
                <w:p w14:paraId="118F0743" w14:textId="3C277072" w:rsidR="008F3B73" w:rsidRPr="00D6076C" w:rsidRDefault="008F3B73">
                  <w:pPr>
                    <w:tabs>
                      <w:tab w:val="clear" w:pos="794"/>
                      <w:tab w:val="clear" w:pos="1191"/>
                      <w:tab w:val="clear" w:pos="1588"/>
                      <w:tab w:val="clear" w:pos="1985"/>
                    </w:tabs>
                    <w:overflowPunct/>
                    <w:autoSpaceDE/>
                    <w:autoSpaceDN/>
                    <w:adjustRightInd/>
                    <w:spacing w:before="0"/>
                    <w:ind w:firstLineChars="100" w:firstLine="200"/>
                    <w:jc w:val="center"/>
                    <w:textAlignment w:val="auto"/>
                    <w:rPr>
                      <w:color w:val="000000"/>
                      <w:sz w:val="20"/>
                      <w:lang w:val="en-GB" w:eastAsia="en-GB"/>
                    </w:rPr>
                    <w:pPrChange w:id="259" w:author="Arroyo, Jorge CIV" w:date="2018-08-27T12:26:00Z">
                      <w:pPr>
                        <w:tabs>
                          <w:tab w:val="clear" w:pos="794"/>
                          <w:tab w:val="clear" w:pos="1191"/>
                          <w:tab w:val="clear" w:pos="1588"/>
                          <w:tab w:val="clear" w:pos="1985"/>
                        </w:tabs>
                        <w:overflowPunct/>
                        <w:autoSpaceDE/>
                        <w:autoSpaceDN/>
                        <w:adjustRightInd/>
                        <w:spacing w:before="0"/>
                        <w:ind w:firstLineChars="100" w:firstLine="200"/>
                        <w:jc w:val="left"/>
                        <w:textAlignment w:val="auto"/>
                      </w:pPr>
                    </w:pPrChange>
                  </w:pPr>
                  <w:r w:rsidRPr="00D6076C">
                    <w:rPr>
                      <w:color w:val="000000"/>
                      <w:sz w:val="20"/>
                      <w:lang w:val="en-GB" w:eastAsia="en-GB"/>
                    </w:rPr>
                    <w:t>Bridge in inoperative / in maintenance</w:t>
                  </w:r>
                </w:p>
              </w:tc>
              <w:tc>
                <w:tcPr>
                  <w:tcW w:w="539" w:type="dxa"/>
                  <w:tcBorders>
                    <w:top w:val="nil"/>
                    <w:left w:val="nil"/>
                    <w:bottom w:val="single" w:sz="4" w:space="0" w:color="auto"/>
                    <w:right w:val="single" w:sz="4" w:space="0" w:color="auto"/>
                  </w:tcBorders>
                  <w:shd w:val="clear" w:color="auto" w:fill="F2F2F2" w:themeFill="background1" w:themeFillShade="F2"/>
                  <w:noWrap/>
                  <w:vAlign w:val="center"/>
                  <w:hideMark/>
                  <w:tcPrChange w:id="260" w:author="Arroyo, Jorge CIV" w:date="2018-08-28T15:13:00Z">
                    <w:tcPr>
                      <w:tcW w:w="640" w:type="dxa"/>
                      <w:tcBorders>
                        <w:top w:val="nil"/>
                        <w:left w:val="nil"/>
                        <w:bottom w:val="single" w:sz="4" w:space="0" w:color="auto"/>
                        <w:right w:val="single" w:sz="4" w:space="0" w:color="auto"/>
                      </w:tcBorders>
                      <w:shd w:val="clear" w:color="auto" w:fill="auto"/>
                      <w:noWrap/>
                      <w:vAlign w:val="center"/>
                      <w:hideMark/>
                    </w:tcPr>
                  </w:tcPrChange>
                </w:tcPr>
                <w:p w14:paraId="37164585" w14:textId="77777777" w:rsidR="008F3B73" w:rsidRPr="00D6076C" w:rsidRDefault="008F3B73" w:rsidP="008F3B73">
                  <w:pPr>
                    <w:tabs>
                      <w:tab w:val="clear" w:pos="794"/>
                      <w:tab w:val="clear" w:pos="1191"/>
                      <w:tab w:val="clear" w:pos="1588"/>
                      <w:tab w:val="clear" w:pos="1985"/>
                    </w:tabs>
                    <w:overflowPunct/>
                    <w:autoSpaceDE/>
                    <w:autoSpaceDN/>
                    <w:adjustRightInd/>
                    <w:spacing w:before="0"/>
                    <w:jc w:val="center"/>
                    <w:textAlignment w:val="auto"/>
                    <w:rPr>
                      <w:color w:val="000000"/>
                      <w:sz w:val="20"/>
                      <w:lang w:val="en-GB" w:eastAsia="en-GB"/>
                    </w:rPr>
                  </w:pPr>
                  <w:r w:rsidRPr="00D6076C">
                    <w:rPr>
                      <w:color w:val="000000"/>
                      <w:sz w:val="20"/>
                      <w:lang w:val="en-GB" w:eastAsia="en-GB"/>
                    </w:rPr>
                    <w:t>11</w:t>
                  </w:r>
                </w:p>
              </w:tc>
            </w:tr>
            <w:tr w:rsidR="008F3B73" w:rsidRPr="00D6076C" w14:paraId="2FAAD8DF" w14:textId="77777777" w:rsidTr="008F3B73">
              <w:tblPrEx>
                <w:tblPrExChange w:id="261" w:author="Arroyo, Jorge CIV" w:date="2018-08-27T12:28:00Z">
                  <w:tblPrEx>
                    <w:tblW w:w="0" w:type="auto"/>
                  </w:tblPrEx>
                </w:tblPrExChange>
              </w:tblPrEx>
              <w:trPr>
                <w:trHeight w:val="870"/>
                <w:trPrChange w:id="262" w:author="Arroyo, Jorge CIV" w:date="2018-08-27T12:28:00Z">
                  <w:trPr>
                    <w:gridAfter w:val="0"/>
                    <w:trHeight w:val="870"/>
                  </w:trPr>
                </w:trPrChange>
              </w:trPr>
              <w:tc>
                <w:tcPr>
                  <w:tcW w:w="690" w:type="dxa"/>
                  <w:vMerge w:val="restart"/>
                  <w:tcBorders>
                    <w:top w:val="nil"/>
                    <w:left w:val="single" w:sz="4" w:space="0" w:color="auto"/>
                    <w:bottom w:val="single" w:sz="4" w:space="0" w:color="auto"/>
                    <w:right w:val="single" w:sz="4" w:space="0" w:color="auto"/>
                  </w:tcBorders>
                  <w:shd w:val="clear" w:color="000000" w:fill="E7E6E6"/>
                  <w:vAlign w:val="center"/>
                  <w:hideMark/>
                  <w:tcPrChange w:id="263" w:author="Arroyo, Jorge CIV" w:date="2018-08-27T12:28:00Z">
                    <w:tcPr>
                      <w:tcW w:w="0" w:type="auto"/>
                      <w:vMerge w:val="restart"/>
                      <w:tcBorders>
                        <w:top w:val="nil"/>
                        <w:left w:val="single" w:sz="4" w:space="0" w:color="auto"/>
                        <w:bottom w:val="single" w:sz="4" w:space="0" w:color="auto"/>
                        <w:right w:val="single" w:sz="4" w:space="0" w:color="auto"/>
                      </w:tcBorders>
                      <w:shd w:val="clear" w:color="000000" w:fill="E7E6E6"/>
                      <w:vAlign w:val="center"/>
                      <w:hideMark/>
                    </w:tcPr>
                  </w:tcPrChange>
                </w:tcPr>
                <w:p w14:paraId="7EEAD2C7" w14:textId="77777777" w:rsidR="008F3B73" w:rsidRPr="00D6076C" w:rsidRDefault="008F3B73" w:rsidP="008F3B73">
                  <w:pPr>
                    <w:tabs>
                      <w:tab w:val="clear" w:pos="794"/>
                      <w:tab w:val="clear" w:pos="1191"/>
                      <w:tab w:val="clear" w:pos="1588"/>
                      <w:tab w:val="clear" w:pos="1985"/>
                    </w:tabs>
                    <w:overflowPunct/>
                    <w:autoSpaceDE/>
                    <w:autoSpaceDN/>
                    <w:adjustRightInd/>
                    <w:spacing w:before="0"/>
                    <w:jc w:val="left"/>
                    <w:textAlignment w:val="auto"/>
                    <w:rPr>
                      <w:color w:val="000000"/>
                      <w:sz w:val="20"/>
                      <w:lang w:val="en-GB" w:eastAsia="en-GB"/>
                    </w:rPr>
                  </w:pPr>
                  <w:r w:rsidRPr="00D6076C">
                    <w:rPr>
                      <w:color w:val="000000"/>
                      <w:sz w:val="20"/>
                      <w:lang w:val="en-GB" w:eastAsia="en-GB"/>
                    </w:rPr>
                    <w:t xml:space="preserve">6th </w:t>
                  </w:r>
                  <w:r w:rsidRPr="00D6076C">
                    <w:rPr>
                      <w:color w:val="000000"/>
                      <w:sz w:val="20"/>
                      <w:lang w:val="en-GB" w:eastAsia="en-GB"/>
                    </w:rPr>
                    <w:br/>
                    <w:t xml:space="preserve">&amp; </w:t>
                  </w:r>
                  <w:r w:rsidRPr="00D6076C">
                    <w:rPr>
                      <w:color w:val="000000"/>
                      <w:sz w:val="20"/>
                      <w:lang w:val="en-GB" w:eastAsia="en-GB"/>
                    </w:rPr>
                    <w:br/>
                    <w:t>7th</w:t>
                  </w:r>
                </w:p>
              </w:tc>
              <w:tc>
                <w:tcPr>
                  <w:tcW w:w="658" w:type="dxa"/>
                  <w:tcBorders>
                    <w:top w:val="nil"/>
                    <w:left w:val="nil"/>
                    <w:bottom w:val="single" w:sz="4" w:space="0" w:color="auto"/>
                    <w:right w:val="single" w:sz="4" w:space="0" w:color="auto"/>
                  </w:tcBorders>
                  <w:shd w:val="clear" w:color="000000" w:fill="E7E6E6"/>
                  <w:noWrap/>
                  <w:vAlign w:val="center"/>
                  <w:hideMark/>
                  <w:tcPrChange w:id="264" w:author="Arroyo, Jorge CIV" w:date="2018-08-27T12:28:00Z">
                    <w:tcPr>
                      <w:tcW w:w="0" w:type="auto"/>
                      <w:tcBorders>
                        <w:top w:val="nil"/>
                        <w:left w:val="nil"/>
                        <w:bottom w:val="single" w:sz="4" w:space="0" w:color="auto"/>
                        <w:right w:val="single" w:sz="4" w:space="0" w:color="auto"/>
                      </w:tcBorders>
                      <w:shd w:val="clear" w:color="000000" w:fill="E7E6E6"/>
                      <w:noWrap/>
                      <w:vAlign w:val="center"/>
                      <w:hideMark/>
                    </w:tcPr>
                  </w:tcPrChange>
                </w:tcPr>
                <w:p w14:paraId="11A526D7" w14:textId="77777777" w:rsidR="008F3B73" w:rsidRPr="00D6076C" w:rsidRDefault="008F3B73" w:rsidP="008F3B73">
                  <w:pPr>
                    <w:tabs>
                      <w:tab w:val="clear" w:pos="794"/>
                      <w:tab w:val="clear" w:pos="1191"/>
                      <w:tab w:val="clear" w:pos="1588"/>
                      <w:tab w:val="clear" w:pos="1985"/>
                    </w:tabs>
                    <w:overflowPunct/>
                    <w:autoSpaceDE/>
                    <w:autoSpaceDN/>
                    <w:adjustRightInd/>
                    <w:spacing w:before="0"/>
                    <w:jc w:val="center"/>
                    <w:textAlignment w:val="auto"/>
                    <w:rPr>
                      <w:color w:val="000000"/>
                      <w:sz w:val="20"/>
                      <w:lang w:val="en-GB" w:eastAsia="en-GB"/>
                    </w:rPr>
                  </w:pPr>
                  <w:r w:rsidRPr="00D6076C">
                    <w:rPr>
                      <w:color w:val="000000"/>
                      <w:sz w:val="20"/>
                      <w:lang w:val="en-GB" w:eastAsia="en-GB"/>
                    </w:rPr>
                    <w:t>00</w:t>
                  </w:r>
                </w:p>
              </w:tc>
              <w:tc>
                <w:tcPr>
                  <w:tcW w:w="1490" w:type="dxa"/>
                  <w:tcBorders>
                    <w:top w:val="nil"/>
                    <w:left w:val="nil"/>
                    <w:bottom w:val="single" w:sz="4" w:space="0" w:color="auto"/>
                    <w:right w:val="single" w:sz="4" w:space="0" w:color="auto"/>
                  </w:tcBorders>
                  <w:shd w:val="clear" w:color="000000" w:fill="E7E6E6"/>
                  <w:vAlign w:val="center"/>
                  <w:hideMark/>
                  <w:tcPrChange w:id="265" w:author="Arroyo, Jorge CIV" w:date="2018-08-27T12:28:00Z">
                    <w:tcPr>
                      <w:tcW w:w="0" w:type="auto"/>
                      <w:tcBorders>
                        <w:top w:val="nil"/>
                        <w:left w:val="nil"/>
                        <w:bottom w:val="single" w:sz="4" w:space="0" w:color="auto"/>
                        <w:right w:val="single" w:sz="4" w:space="0" w:color="auto"/>
                      </w:tcBorders>
                      <w:shd w:val="clear" w:color="000000" w:fill="E7E6E6"/>
                      <w:vAlign w:val="center"/>
                      <w:hideMark/>
                    </w:tcPr>
                  </w:tcPrChange>
                </w:tcPr>
                <w:p w14:paraId="07CFB40A" w14:textId="77777777" w:rsidR="008F3B73" w:rsidRPr="00D6076C" w:rsidRDefault="008F3B73">
                  <w:pPr>
                    <w:tabs>
                      <w:tab w:val="clear" w:pos="794"/>
                      <w:tab w:val="clear" w:pos="1191"/>
                      <w:tab w:val="clear" w:pos="1588"/>
                      <w:tab w:val="clear" w:pos="1985"/>
                    </w:tabs>
                    <w:overflowPunct/>
                    <w:autoSpaceDE/>
                    <w:autoSpaceDN/>
                    <w:adjustRightInd/>
                    <w:spacing w:before="0"/>
                    <w:ind w:firstLineChars="100" w:firstLine="200"/>
                    <w:jc w:val="center"/>
                    <w:textAlignment w:val="auto"/>
                    <w:rPr>
                      <w:color w:val="000000"/>
                      <w:sz w:val="20"/>
                      <w:lang w:val="en-GB" w:eastAsia="en-GB"/>
                    </w:rPr>
                    <w:pPrChange w:id="266" w:author="Arroyo, Jorge CIV" w:date="2018-08-27T12:26:00Z">
                      <w:pPr>
                        <w:tabs>
                          <w:tab w:val="clear" w:pos="794"/>
                          <w:tab w:val="clear" w:pos="1191"/>
                          <w:tab w:val="clear" w:pos="1588"/>
                          <w:tab w:val="clear" w:pos="1985"/>
                        </w:tabs>
                        <w:overflowPunct/>
                        <w:autoSpaceDE/>
                        <w:autoSpaceDN/>
                        <w:adjustRightInd/>
                        <w:spacing w:before="0"/>
                        <w:ind w:firstLineChars="100" w:firstLine="200"/>
                        <w:jc w:val="left"/>
                        <w:textAlignment w:val="auto"/>
                      </w:pPr>
                    </w:pPrChange>
                  </w:pPr>
                  <w:r w:rsidRPr="00D6076C">
                    <w:rPr>
                      <w:color w:val="000000"/>
                      <w:sz w:val="20"/>
                      <w:lang w:val="en-GB" w:eastAsia="en-GB"/>
                    </w:rPr>
                    <w:t>No light or no monitoring</w:t>
                  </w:r>
                </w:p>
              </w:tc>
              <w:tc>
                <w:tcPr>
                  <w:tcW w:w="2017" w:type="dxa"/>
                  <w:tcBorders>
                    <w:top w:val="nil"/>
                    <w:left w:val="nil"/>
                    <w:bottom w:val="single" w:sz="4" w:space="0" w:color="auto"/>
                    <w:right w:val="single" w:sz="4" w:space="0" w:color="auto"/>
                  </w:tcBorders>
                  <w:shd w:val="clear" w:color="000000" w:fill="E7E6E6"/>
                  <w:vAlign w:val="center"/>
                  <w:hideMark/>
                  <w:tcPrChange w:id="267" w:author="Arroyo, Jorge CIV" w:date="2018-08-27T12:28:00Z">
                    <w:tcPr>
                      <w:tcW w:w="0" w:type="auto"/>
                      <w:tcBorders>
                        <w:top w:val="nil"/>
                        <w:left w:val="nil"/>
                        <w:bottom w:val="single" w:sz="4" w:space="0" w:color="auto"/>
                        <w:right w:val="single" w:sz="4" w:space="0" w:color="auto"/>
                      </w:tcBorders>
                      <w:shd w:val="clear" w:color="000000" w:fill="E7E6E6"/>
                      <w:vAlign w:val="center"/>
                      <w:hideMark/>
                    </w:tcPr>
                  </w:tcPrChange>
                </w:tcPr>
                <w:p w14:paraId="463AA45F" w14:textId="77777777" w:rsidR="008F3B73" w:rsidRPr="00D6076C" w:rsidRDefault="008F3B73">
                  <w:pPr>
                    <w:tabs>
                      <w:tab w:val="clear" w:pos="794"/>
                      <w:tab w:val="clear" w:pos="1191"/>
                      <w:tab w:val="clear" w:pos="1588"/>
                      <w:tab w:val="clear" w:pos="1985"/>
                    </w:tabs>
                    <w:overflowPunct/>
                    <w:autoSpaceDE/>
                    <w:autoSpaceDN/>
                    <w:adjustRightInd/>
                    <w:spacing w:before="0"/>
                    <w:ind w:firstLineChars="100" w:firstLine="200"/>
                    <w:jc w:val="center"/>
                    <w:textAlignment w:val="auto"/>
                    <w:rPr>
                      <w:color w:val="000000"/>
                      <w:sz w:val="20"/>
                      <w:lang w:val="en-GB" w:eastAsia="en-GB"/>
                    </w:rPr>
                    <w:pPrChange w:id="268" w:author="Arroyo, Jorge CIV" w:date="2018-08-27T12:26:00Z">
                      <w:pPr>
                        <w:tabs>
                          <w:tab w:val="clear" w:pos="794"/>
                          <w:tab w:val="clear" w:pos="1191"/>
                          <w:tab w:val="clear" w:pos="1588"/>
                          <w:tab w:val="clear" w:pos="1985"/>
                        </w:tabs>
                        <w:overflowPunct/>
                        <w:autoSpaceDE/>
                        <w:autoSpaceDN/>
                        <w:adjustRightInd/>
                        <w:spacing w:before="0"/>
                        <w:ind w:firstLineChars="100" w:firstLine="200"/>
                        <w:jc w:val="left"/>
                        <w:textAlignment w:val="auto"/>
                      </w:pPr>
                    </w:pPrChange>
                  </w:pPr>
                  <w:r w:rsidRPr="00D6076C">
                    <w:rPr>
                      <w:color w:val="000000"/>
                      <w:sz w:val="20"/>
                      <w:lang w:val="en-GB" w:eastAsia="en-GB"/>
                    </w:rPr>
                    <w:t>Guard or safety Zone</w:t>
                  </w:r>
                </w:p>
              </w:tc>
              <w:tc>
                <w:tcPr>
                  <w:tcW w:w="2120" w:type="dxa"/>
                  <w:tcBorders>
                    <w:top w:val="nil"/>
                    <w:left w:val="nil"/>
                    <w:bottom w:val="single" w:sz="4" w:space="0" w:color="auto"/>
                    <w:right w:val="single" w:sz="4" w:space="0" w:color="auto"/>
                  </w:tcBorders>
                  <w:shd w:val="clear" w:color="000000" w:fill="E7E6E6"/>
                  <w:vAlign w:val="center"/>
                  <w:hideMark/>
                  <w:tcPrChange w:id="269" w:author="Arroyo, Jorge CIV" w:date="2018-08-27T12:28:00Z">
                    <w:tcPr>
                      <w:tcW w:w="0" w:type="auto"/>
                      <w:tcBorders>
                        <w:top w:val="nil"/>
                        <w:left w:val="nil"/>
                        <w:bottom w:val="single" w:sz="4" w:space="0" w:color="auto"/>
                        <w:right w:val="single" w:sz="4" w:space="0" w:color="auto"/>
                      </w:tcBorders>
                      <w:shd w:val="clear" w:color="000000" w:fill="E7E6E6"/>
                      <w:vAlign w:val="center"/>
                      <w:hideMark/>
                    </w:tcPr>
                  </w:tcPrChange>
                </w:tcPr>
                <w:p w14:paraId="52C0A7F4" w14:textId="77777777" w:rsidR="008F3B73" w:rsidRPr="00D6076C" w:rsidRDefault="008F3B73">
                  <w:pPr>
                    <w:tabs>
                      <w:tab w:val="clear" w:pos="794"/>
                      <w:tab w:val="clear" w:pos="1191"/>
                      <w:tab w:val="clear" w:pos="1588"/>
                      <w:tab w:val="clear" w:pos="1985"/>
                    </w:tabs>
                    <w:overflowPunct/>
                    <w:autoSpaceDE/>
                    <w:autoSpaceDN/>
                    <w:adjustRightInd/>
                    <w:spacing w:before="0"/>
                    <w:ind w:firstLineChars="100" w:firstLine="200"/>
                    <w:jc w:val="center"/>
                    <w:textAlignment w:val="auto"/>
                    <w:rPr>
                      <w:color w:val="000000"/>
                      <w:sz w:val="20"/>
                      <w:lang w:val="en-GB" w:eastAsia="en-GB"/>
                    </w:rPr>
                    <w:pPrChange w:id="270" w:author="Arroyo, Jorge CIV" w:date="2018-08-27T12:26:00Z">
                      <w:pPr>
                        <w:tabs>
                          <w:tab w:val="clear" w:pos="794"/>
                          <w:tab w:val="clear" w:pos="1191"/>
                          <w:tab w:val="clear" w:pos="1588"/>
                          <w:tab w:val="clear" w:pos="1985"/>
                        </w:tabs>
                        <w:overflowPunct/>
                        <w:autoSpaceDE/>
                        <w:autoSpaceDN/>
                        <w:adjustRightInd/>
                        <w:spacing w:before="0"/>
                        <w:ind w:firstLineChars="100" w:firstLine="200"/>
                        <w:jc w:val="left"/>
                        <w:textAlignment w:val="auto"/>
                      </w:pPr>
                    </w:pPrChange>
                  </w:pPr>
                  <w:r w:rsidRPr="00D6076C">
                    <w:rPr>
                      <w:color w:val="000000"/>
                      <w:sz w:val="20"/>
                      <w:lang w:val="en-GB" w:eastAsia="en-GB"/>
                    </w:rPr>
                    <w:t>Non-self-propelled</w:t>
                  </w:r>
                </w:p>
              </w:tc>
              <w:tc>
                <w:tcPr>
                  <w:tcW w:w="1909" w:type="dxa"/>
                  <w:tcBorders>
                    <w:top w:val="nil"/>
                    <w:left w:val="nil"/>
                    <w:bottom w:val="single" w:sz="4" w:space="0" w:color="auto"/>
                    <w:right w:val="single" w:sz="4" w:space="0" w:color="auto"/>
                  </w:tcBorders>
                  <w:shd w:val="clear" w:color="000000" w:fill="E7E6E6"/>
                  <w:vAlign w:val="center"/>
                  <w:hideMark/>
                  <w:tcPrChange w:id="271" w:author="Arroyo, Jorge CIV" w:date="2018-08-27T12:28:00Z">
                    <w:tcPr>
                      <w:tcW w:w="0" w:type="auto"/>
                      <w:tcBorders>
                        <w:top w:val="nil"/>
                        <w:left w:val="nil"/>
                        <w:bottom w:val="single" w:sz="4" w:space="0" w:color="auto"/>
                        <w:right w:val="single" w:sz="4" w:space="0" w:color="auto"/>
                      </w:tcBorders>
                      <w:shd w:val="clear" w:color="000000" w:fill="E7E6E6"/>
                      <w:vAlign w:val="center"/>
                      <w:hideMark/>
                    </w:tcPr>
                  </w:tcPrChange>
                </w:tcPr>
                <w:p w14:paraId="43F81481" w14:textId="77777777" w:rsidR="008F3B73" w:rsidRPr="00D6076C" w:rsidRDefault="008F3B73">
                  <w:pPr>
                    <w:tabs>
                      <w:tab w:val="clear" w:pos="794"/>
                      <w:tab w:val="clear" w:pos="1191"/>
                      <w:tab w:val="clear" w:pos="1588"/>
                      <w:tab w:val="clear" w:pos="1985"/>
                    </w:tabs>
                    <w:overflowPunct/>
                    <w:autoSpaceDE/>
                    <w:autoSpaceDN/>
                    <w:adjustRightInd/>
                    <w:spacing w:before="0"/>
                    <w:ind w:firstLineChars="100" w:firstLine="200"/>
                    <w:jc w:val="center"/>
                    <w:textAlignment w:val="auto"/>
                    <w:rPr>
                      <w:color w:val="000000"/>
                      <w:sz w:val="20"/>
                      <w:lang w:val="en-GB" w:eastAsia="en-GB"/>
                    </w:rPr>
                    <w:pPrChange w:id="272" w:author="Arroyo, Jorge CIV" w:date="2018-08-27T12:26:00Z">
                      <w:pPr>
                        <w:tabs>
                          <w:tab w:val="clear" w:pos="794"/>
                          <w:tab w:val="clear" w:pos="1191"/>
                          <w:tab w:val="clear" w:pos="1588"/>
                          <w:tab w:val="clear" w:pos="1985"/>
                        </w:tabs>
                        <w:overflowPunct/>
                        <w:autoSpaceDE/>
                        <w:autoSpaceDN/>
                        <w:adjustRightInd/>
                        <w:spacing w:before="0"/>
                        <w:ind w:firstLineChars="100" w:firstLine="200"/>
                        <w:jc w:val="left"/>
                        <w:textAlignment w:val="auto"/>
                      </w:pPr>
                    </w:pPrChange>
                  </w:pPr>
                  <w:r w:rsidRPr="00D6076C">
                    <w:rPr>
                      <w:color w:val="000000"/>
                      <w:sz w:val="20"/>
                      <w:lang w:val="en-GB" w:eastAsia="en-GB"/>
                    </w:rPr>
                    <w:t>Navigable channel span lighting operative</w:t>
                  </w:r>
                </w:p>
              </w:tc>
              <w:tc>
                <w:tcPr>
                  <w:tcW w:w="539" w:type="dxa"/>
                  <w:tcBorders>
                    <w:top w:val="nil"/>
                    <w:left w:val="nil"/>
                    <w:bottom w:val="single" w:sz="4" w:space="0" w:color="auto"/>
                    <w:right w:val="single" w:sz="4" w:space="0" w:color="auto"/>
                  </w:tcBorders>
                  <w:shd w:val="clear" w:color="000000" w:fill="E7E6E6"/>
                  <w:noWrap/>
                  <w:vAlign w:val="center"/>
                  <w:hideMark/>
                  <w:tcPrChange w:id="273" w:author="Arroyo, Jorge CIV" w:date="2018-08-27T12:28:00Z">
                    <w:tcPr>
                      <w:tcW w:w="0" w:type="auto"/>
                      <w:tcBorders>
                        <w:top w:val="nil"/>
                        <w:left w:val="nil"/>
                        <w:bottom w:val="single" w:sz="4" w:space="0" w:color="auto"/>
                        <w:right w:val="single" w:sz="4" w:space="0" w:color="auto"/>
                      </w:tcBorders>
                      <w:shd w:val="clear" w:color="000000" w:fill="E7E6E6"/>
                      <w:noWrap/>
                      <w:vAlign w:val="center"/>
                      <w:hideMark/>
                    </w:tcPr>
                  </w:tcPrChange>
                </w:tcPr>
                <w:p w14:paraId="1F37830A" w14:textId="77777777" w:rsidR="008F3B73" w:rsidRPr="00D6076C" w:rsidRDefault="008F3B73" w:rsidP="008F3B73">
                  <w:pPr>
                    <w:tabs>
                      <w:tab w:val="clear" w:pos="794"/>
                      <w:tab w:val="clear" w:pos="1191"/>
                      <w:tab w:val="clear" w:pos="1588"/>
                      <w:tab w:val="clear" w:pos="1985"/>
                    </w:tabs>
                    <w:overflowPunct/>
                    <w:autoSpaceDE/>
                    <w:autoSpaceDN/>
                    <w:adjustRightInd/>
                    <w:spacing w:before="0"/>
                    <w:jc w:val="center"/>
                    <w:textAlignment w:val="auto"/>
                    <w:rPr>
                      <w:color w:val="000000"/>
                      <w:sz w:val="20"/>
                      <w:lang w:val="en-GB" w:eastAsia="en-GB"/>
                    </w:rPr>
                  </w:pPr>
                  <w:r w:rsidRPr="00D6076C">
                    <w:rPr>
                      <w:color w:val="000000"/>
                      <w:sz w:val="20"/>
                      <w:lang w:val="en-GB" w:eastAsia="en-GB"/>
                    </w:rPr>
                    <w:t>00</w:t>
                  </w:r>
                </w:p>
              </w:tc>
            </w:tr>
            <w:tr w:rsidR="008F3B73" w:rsidRPr="00D6076C" w14:paraId="6A345634" w14:textId="77777777" w:rsidTr="008F3B73">
              <w:tblPrEx>
                <w:tblPrExChange w:id="274" w:author="Arroyo, Jorge CIV" w:date="2018-08-27T12:28:00Z">
                  <w:tblPrEx>
                    <w:tblW w:w="0" w:type="auto"/>
                  </w:tblPrEx>
                </w:tblPrExChange>
              </w:tblPrEx>
              <w:trPr>
                <w:trHeight w:val="870"/>
                <w:trPrChange w:id="275" w:author="Arroyo, Jorge CIV" w:date="2018-08-27T12:28:00Z">
                  <w:trPr>
                    <w:gridAfter w:val="0"/>
                    <w:trHeight w:val="870"/>
                  </w:trPr>
                </w:trPrChange>
              </w:trPr>
              <w:tc>
                <w:tcPr>
                  <w:tcW w:w="690" w:type="dxa"/>
                  <w:vMerge/>
                  <w:tcBorders>
                    <w:top w:val="nil"/>
                    <w:left w:val="single" w:sz="4" w:space="0" w:color="auto"/>
                    <w:bottom w:val="single" w:sz="4" w:space="0" w:color="auto"/>
                    <w:right w:val="single" w:sz="4" w:space="0" w:color="auto"/>
                  </w:tcBorders>
                  <w:vAlign w:val="center"/>
                  <w:hideMark/>
                  <w:tcPrChange w:id="276" w:author="Arroyo, Jorge CIV" w:date="2018-08-27T12:28:00Z">
                    <w:tcPr>
                      <w:tcW w:w="0" w:type="auto"/>
                      <w:vMerge/>
                      <w:tcBorders>
                        <w:top w:val="nil"/>
                        <w:left w:val="single" w:sz="4" w:space="0" w:color="auto"/>
                        <w:bottom w:val="single" w:sz="4" w:space="0" w:color="auto"/>
                        <w:right w:val="single" w:sz="4" w:space="0" w:color="auto"/>
                      </w:tcBorders>
                      <w:vAlign w:val="center"/>
                      <w:hideMark/>
                    </w:tcPr>
                  </w:tcPrChange>
                </w:tcPr>
                <w:p w14:paraId="484EAC5E" w14:textId="77777777" w:rsidR="008F3B73" w:rsidRPr="00D6076C" w:rsidRDefault="008F3B73" w:rsidP="008F3B73">
                  <w:pPr>
                    <w:tabs>
                      <w:tab w:val="clear" w:pos="794"/>
                      <w:tab w:val="clear" w:pos="1191"/>
                      <w:tab w:val="clear" w:pos="1588"/>
                      <w:tab w:val="clear" w:pos="1985"/>
                    </w:tabs>
                    <w:overflowPunct/>
                    <w:autoSpaceDE/>
                    <w:autoSpaceDN/>
                    <w:adjustRightInd/>
                    <w:spacing w:before="0"/>
                    <w:jc w:val="left"/>
                    <w:textAlignment w:val="auto"/>
                    <w:rPr>
                      <w:color w:val="000000"/>
                      <w:sz w:val="20"/>
                      <w:lang w:val="en-GB" w:eastAsia="en-GB"/>
                    </w:rPr>
                  </w:pPr>
                </w:p>
              </w:tc>
              <w:tc>
                <w:tcPr>
                  <w:tcW w:w="658" w:type="dxa"/>
                  <w:tcBorders>
                    <w:top w:val="nil"/>
                    <w:left w:val="nil"/>
                    <w:bottom w:val="single" w:sz="4" w:space="0" w:color="auto"/>
                    <w:right w:val="single" w:sz="4" w:space="0" w:color="auto"/>
                  </w:tcBorders>
                  <w:shd w:val="clear" w:color="000000" w:fill="E7E6E6"/>
                  <w:noWrap/>
                  <w:vAlign w:val="center"/>
                  <w:hideMark/>
                  <w:tcPrChange w:id="277" w:author="Arroyo, Jorge CIV" w:date="2018-08-27T12:28:00Z">
                    <w:tcPr>
                      <w:tcW w:w="0" w:type="auto"/>
                      <w:tcBorders>
                        <w:top w:val="nil"/>
                        <w:left w:val="nil"/>
                        <w:bottom w:val="single" w:sz="4" w:space="0" w:color="auto"/>
                        <w:right w:val="single" w:sz="4" w:space="0" w:color="auto"/>
                      </w:tcBorders>
                      <w:shd w:val="clear" w:color="000000" w:fill="E7E6E6"/>
                      <w:noWrap/>
                      <w:vAlign w:val="center"/>
                      <w:hideMark/>
                    </w:tcPr>
                  </w:tcPrChange>
                </w:tcPr>
                <w:p w14:paraId="0D376553" w14:textId="77777777" w:rsidR="008F3B73" w:rsidRPr="00D6076C" w:rsidRDefault="008F3B73" w:rsidP="008F3B73">
                  <w:pPr>
                    <w:tabs>
                      <w:tab w:val="clear" w:pos="794"/>
                      <w:tab w:val="clear" w:pos="1191"/>
                      <w:tab w:val="clear" w:pos="1588"/>
                      <w:tab w:val="clear" w:pos="1985"/>
                    </w:tabs>
                    <w:overflowPunct/>
                    <w:autoSpaceDE/>
                    <w:autoSpaceDN/>
                    <w:adjustRightInd/>
                    <w:spacing w:before="0"/>
                    <w:jc w:val="center"/>
                    <w:textAlignment w:val="auto"/>
                    <w:rPr>
                      <w:color w:val="000000"/>
                      <w:sz w:val="20"/>
                      <w:lang w:val="en-GB" w:eastAsia="en-GB"/>
                    </w:rPr>
                  </w:pPr>
                  <w:r w:rsidRPr="00D6076C">
                    <w:rPr>
                      <w:color w:val="000000"/>
                      <w:sz w:val="20"/>
                      <w:lang w:val="en-GB" w:eastAsia="en-GB"/>
                    </w:rPr>
                    <w:t>01</w:t>
                  </w:r>
                </w:p>
              </w:tc>
              <w:tc>
                <w:tcPr>
                  <w:tcW w:w="1490" w:type="dxa"/>
                  <w:tcBorders>
                    <w:top w:val="nil"/>
                    <w:left w:val="nil"/>
                    <w:bottom w:val="single" w:sz="4" w:space="0" w:color="auto"/>
                    <w:right w:val="single" w:sz="4" w:space="0" w:color="auto"/>
                  </w:tcBorders>
                  <w:shd w:val="clear" w:color="000000" w:fill="E7E6E6"/>
                  <w:vAlign w:val="center"/>
                  <w:hideMark/>
                  <w:tcPrChange w:id="278" w:author="Arroyo, Jorge CIV" w:date="2018-08-27T12:28:00Z">
                    <w:tcPr>
                      <w:tcW w:w="0" w:type="auto"/>
                      <w:tcBorders>
                        <w:top w:val="nil"/>
                        <w:left w:val="nil"/>
                        <w:bottom w:val="single" w:sz="4" w:space="0" w:color="auto"/>
                        <w:right w:val="single" w:sz="4" w:space="0" w:color="auto"/>
                      </w:tcBorders>
                      <w:shd w:val="clear" w:color="000000" w:fill="E7E6E6"/>
                      <w:vAlign w:val="center"/>
                      <w:hideMark/>
                    </w:tcPr>
                  </w:tcPrChange>
                </w:tcPr>
                <w:p w14:paraId="2136C618" w14:textId="77777777" w:rsidR="008F3B73" w:rsidRPr="00D6076C" w:rsidRDefault="008F3B73">
                  <w:pPr>
                    <w:tabs>
                      <w:tab w:val="clear" w:pos="794"/>
                      <w:tab w:val="clear" w:pos="1191"/>
                      <w:tab w:val="clear" w:pos="1588"/>
                      <w:tab w:val="clear" w:pos="1985"/>
                    </w:tabs>
                    <w:overflowPunct/>
                    <w:autoSpaceDE/>
                    <w:autoSpaceDN/>
                    <w:adjustRightInd/>
                    <w:spacing w:before="0"/>
                    <w:ind w:firstLineChars="100" w:firstLine="200"/>
                    <w:jc w:val="center"/>
                    <w:textAlignment w:val="auto"/>
                    <w:rPr>
                      <w:color w:val="000000"/>
                      <w:sz w:val="20"/>
                      <w:lang w:val="en-GB" w:eastAsia="en-GB"/>
                    </w:rPr>
                    <w:pPrChange w:id="279" w:author="Arroyo, Jorge CIV" w:date="2018-08-27T12:26:00Z">
                      <w:pPr>
                        <w:tabs>
                          <w:tab w:val="clear" w:pos="794"/>
                          <w:tab w:val="clear" w:pos="1191"/>
                          <w:tab w:val="clear" w:pos="1588"/>
                          <w:tab w:val="clear" w:pos="1985"/>
                        </w:tabs>
                        <w:overflowPunct/>
                        <w:autoSpaceDE/>
                        <w:autoSpaceDN/>
                        <w:adjustRightInd/>
                        <w:spacing w:before="0"/>
                        <w:ind w:firstLineChars="100" w:firstLine="200"/>
                        <w:jc w:val="left"/>
                        <w:textAlignment w:val="auto"/>
                      </w:pPr>
                    </w:pPrChange>
                  </w:pPr>
                  <w:r w:rsidRPr="00D6076C">
                    <w:rPr>
                      <w:color w:val="000000"/>
                      <w:sz w:val="20"/>
                      <w:lang w:val="en-GB" w:eastAsia="en-GB"/>
                    </w:rPr>
                    <w:t>Light ON</w:t>
                  </w:r>
                </w:p>
              </w:tc>
              <w:tc>
                <w:tcPr>
                  <w:tcW w:w="2017" w:type="dxa"/>
                  <w:tcBorders>
                    <w:top w:val="nil"/>
                    <w:left w:val="nil"/>
                    <w:bottom w:val="single" w:sz="4" w:space="0" w:color="auto"/>
                    <w:right w:val="single" w:sz="4" w:space="0" w:color="auto"/>
                  </w:tcBorders>
                  <w:shd w:val="clear" w:color="000000" w:fill="E7E6E6"/>
                  <w:vAlign w:val="center"/>
                  <w:hideMark/>
                  <w:tcPrChange w:id="280" w:author="Arroyo, Jorge CIV" w:date="2018-08-27T12:28:00Z">
                    <w:tcPr>
                      <w:tcW w:w="0" w:type="auto"/>
                      <w:tcBorders>
                        <w:top w:val="nil"/>
                        <w:left w:val="nil"/>
                        <w:bottom w:val="single" w:sz="4" w:space="0" w:color="auto"/>
                        <w:right w:val="single" w:sz="4" w:space="0" w:color="auto"/>
                      </w:tcBorders>
                      <w:shd w:val="clear" w:color="000000" w:fill="E7E6E6"/>
                      <w:vAlign w:val="center"/>
                      <w:hideMark/>
                    </w:tcPr>
                  </w:tcPrChange>
                </w:tcPr>
                <w:p w14:paraId="4D5A4F40" w14:textId="7613046E" w:rsidR="008F3B73" w:rsidRPr="00D6076C" w:rsidRDefault="008F3B73">
                  <w:pPr>
                    <w:tabs>
                      <w:tab w:val="clear" w:pos="794"/>
                      <w:tab w:val="clear" w:pos="1191"/>
                      <w:tab w:val="clear" w:pos="1588"/>
                      <w:tab w:val="clear" w:pos="1985"/>
                    </w:tabs>
                    <w:overflowPunct/>
                    <w:autoSpaceDE/>
                    <w:autoSpaceDN/>
                    <w:adjustRightInd/>
                    <w:spacing w:before="0"/>
                    <w:ind w:firstLineChars="100" w:firstLine="200"/>
                    <w:jc w:val="center"/>
                    <w:textAlignment w:val="auto"/>
                    <w:rPr>
                      <w:color w:val="000000"/>
                      <w:sz w:val="20"/>
                      <w:lang w:val="en-GB" w:eastAsia="en-GB"/>
                    </w:rPr>
                    <w:pPrChange w:id="281" w:author="Arroyo, Jorge CIV" w:date="2018-08-27T12:26:00Z">
                      <w:pPr>
                        <w:tabs>
                          <w:tab w:val="clear" w:pos="794"/>
                          <w:tab w:val="clear" w:pos="1191"/>
                          <w:tab w:val="clear" w:pos="1588"/>
                          <w:tab w:val="clear" w:pos="1985"/>
                        </w:tabs>
                        <w:overflowPunct/>
                        <w:autoSpaceDE/>
                        <w:autoSpaceDN/>
                        <w:adjustRightInd/>
                        <w:spacing w:before="0"/>
                        <w:ind w:firstLineChars="100" w:firstLine="200"/>
                        <w:jc w:val="left"/>
                        <w:textAlignment w:val="auto"/>
                      </w:pPr>
                    </w:pPrChange>
                  </w:pPr>
                  <w:r w:rsidRPr="00D6076C">
                    <w:rPr>
                      <w:color w:val="000000"/>
                      <w:sz w:val="20"/>
                      <w:lang w:val="en-GB" w:eastAsia="en-GB"/>
                    </w:rPr>
                    <w:t>Military operation area or  target</w:t>
                  </w:r>
                </w:p>
              </w:tc>
              <w:tc>
                <w:tcPr>
                  <w:tcW w:w="2120" w:type="dxa"/>
                  <w:tcBorders>
                    <w:top w:val="nil"/>
                    <w:left w:val="nil"/>
                    <w:bottom w:val="single" w:sz="4" w:space="0" w:color="auto"/>
                    <w:right w:val="single" w:sz="4" w:space="0" w:color="auto"/>
                  </w:tcBorders>
                  <w:shd w:val="clear" w:color="000000" w:fill="E7E6E6"/>
                  <w:vAlign w:val="center"/>
                  <w:hideMark/>
                  <w:tcPrChange w:id="282" w:author="Arroyo, Jorge CIV" w:date="2018-08-27T12:28:00Z">
                    <w:tcPr>
                      <w:tcW w:w="0" w:type="auto"/>
                      <w:tcBorders>
                        <w:top w:val="nil"/>
                        <w:left w:val="nil"/>
                        <w:bottom w:val="single" w:sz="4" w:space="0" w:color="auto"/>
                        <w:right w:val="single" w:sz="4" w:space="0" w:color="auto"/>
                      </w:tcBorders>
                      <w:shd w:val="clear" w:color="000000" w:fill="E7E6E6"/>
                      <w:vAlign w:val="center"/>
                      <w:hideMark/>
                    </w:tcPr>
                  </w:tcPrChange>
                </w:tcPr>
                <w:p w14:paraId="1C9F1D7F" w14:textId="7627C3EC" w:rsidR="008F3B73" w:rsidRPr="00D6076C" w:rsidRDefault="008F3B73">
                  <w:pPr>
                    <w:tabs>
                      <w:tab w:val="clear" w:pos="794"/>
                      <w:tab w:val="clear" w:pos="1191"/>
                      <w:tab w:val="clear" w:pos="1588"/>
                      <w:tab w:val="clear" w:pos="1985"/>
                    </w:tabs>
                    <w:overflowPunct/>
                    <w:autoSpaceDE/>
                    <w:autoSpaceDN/>
                    <w:adjustRightInd/>
                    <w:spacing w:before="0"/>
                    <w:ind w:firstLineChars="100" w:firstLine="200"/>
                    <w:jc w:val="center"/>
                    <w:textAlignment w:val="auto"/>
                    <w:rPr>
                      <w:color w:val="000000"/>
                      <w:sz w:val="20"/>
                      <w:lang w:val="en-GB" w:eastAsia="en-GB"/>
                    </w:rPr>
                    <w:pPrChange w:id="283" w:author="Arroyo, Jorge CIV" w:date="2018-08-27T12:26:00Z">
                      <w:pPr>
                        <w:tabs>
                          <w:tab w:val="clear" w:pos="794"/>
                          <w:tab w:val="clear" w:pos="1191"/>
                          <w:tab w:val="clear" w:pos="1588"/>
                          <w:tab w:val="clear" w:pos="1985"/>
                        </w:tabs>
                        <w:overflowPunct/>
                        <w:autoSpaceDE/>
                        <w:autoSpaceDN/>
                        <w:adjustRightInd/>
                        <w:spacing w:before="0"/>
                        <w:ind w:firstLineChars="100" w:firstLine="200"/>
                        <w:jc w:val="left"/>
                        <w:textAlignment w:val="auto"/>
                      </w:pPr>
                    </w:pPrChange>
                  </w:pPr>
                  <w:r w:rsidRPr="00D6076C">
                    <w:rPr>
                      <w:color w:val="000000"/>
                      <w:sz w:val="20"/>
                      <w:lang w:val="en-GB" w:eastAsia="en-GB"/>
                    </w:rPr>
                    <w:t>Self-propelled autonomously operated</w:t>
                  </w:r>
                </w:p>
              </w:tc>
              <w:tc>
                <w:tcPr>
                  <w:tcW w:w="1909" w:type="dxa"/>
                  <w:tcBorders>
                    <w:top w:val="nil"/>
                    <w:left w:val="nil"/>
                    <w:bottom w:val="single" w:sz="4" w:space="0" w:color="auto"/>
                    <w:right w:val="single" w:sz="4" w:space="0" w:color="auto"/>
                  </w:tcBorders>
                  <w:shd w:val="clear" w:color="000000" w:fill="E7E6E6"/>
                  <w:vAlign w:val="center"/>
                  <w:hideMark/>
                  <w:tcPrChange w:id="284" w:author="Arroyo, Jorge CIV" w:date="2018-08-27T12:28:00Z">
                    <w:tcPr>
                      <w:tcW w:w="0" w:type="auto"/>
                      <w:tcBorders>
                        <w:top w:val="nil"/>
                        <w:left w:val="nil"/>
                        <w:bottom w:val="single" w:sz="4" w:space="0" w:color="auto"/>
                        <w:right w:val="single" w:sz="4" w:space="0" w:color="auto"/>
                      </w:tcBorders>
                      <w:shd w:val="clear" w:color="000000" w:fill="E7E6E6"/>
                      <w:vAlign w:val="center"/>
                      <w:hideMark/>
                    </w:tcPr>
                  </w:tcPrChange>
                </w:tcPr>
                <w:p w14:paraId="1F3B6369" w14:textId="50A9E762" w:rsidR="008F3B73" w:rsidRPr="00D6076C" w:rsidRDefault="008F3B73">
                  <w:pPr>
                    <w:tabs>
                      <w:tab w:val="clear" w:pos="794"/>
                      <w:tab w:val="clear" w:pos="1191"/>
                      <w:tab w:val="clear" w:pos="1588"/>
                      <w:tab w:val="clear" w:pos="1985"/>
                    </w:tabs>
                    <w:overflowPunct/>
                    <w:autoSpaceDE/>
                    <w:autoSpaceDN/>
                    <w:adjustRightInd/>
                    <w:spacing w:before="0"/>
                    <w:ind w:firstLineChars="100" w:firstLine="200"/>
                    <w:jc w:val="center"/>
                    <w:textAlignment w:val="auto"/>
                    <w:rPr>
                      <w:color w:val="000000"/>
                      <w:sz w:val="20"/>
                      <w:lang w:val="en-GB" w:eastAsia="en-GB"/>
                    </w:rPr>
                    <w:pPrChange w:id="285" w:author="Arroyo, Jorge CIV" w:date="2018-08-27T12:26:00Z">
                      <w:pPr>
                        <w:tabs>
                          <w:tab w:val="clear" w:pos="794"/>
                          <w:tab w:val="clear" w:pos="1191"/>
                          <w:tab w:val="clear" w:pos="1588"/>
                          <w:tab w:val="clear" w:pos="1985"/>
                        </w:tabs>
                        <w:overflowPunct/>
                        <w:autoSpaceDE/>
                        <w:autoSpaceDN/>
                        <w:adjustRightInd/>
                        <w:spacing w:before="0"/>
                        <w:ind w:firstLineChars="100" w:firstLine="200"/>
                        <w:jc w:val="left"/>
                        <w:textAlignment w:val="auto"/>
                      </w:pPr>
                    </w:pPrChange>
                  </w:pPr>
                  <w:r w:rsidRPr="00D6076C">
                    <w:rPr>
                      <w:color w:val="000000"/>
                      <w:sz w:val="20"/>
                      <w:lang w:val="en-GB" w:eastAsia="en-GB"/>
                    </w:rPr>
                    <w:t>Navigable channel span lighting inoperative</w:t>
                  </w:r>
                </w:p>
              </w:tc>
              <w:tc>
                <w:tcPr>
                  <w:tcW w:w="539" w:type="dxa"/>
                  <w:tcBorders>
                    <w:top w:val="nil"/>
                    <w:left w:val="nil"/>
                    <w:bottom w:val="single" w:sz="4" w:space="0" w:color="auto"/>
                    <w:right w:val="single" w:sz="4" w:space="0" w:color="auto"/>
                  </w:tcBorders>
                  <w:shd w:val="clear" w:color="000000" w:fill="E7E6E6"/>
                  <w:noWrap/>
                  <w:vAlign w:val="center"/>
                  <w:hideMark/>
                  <w:tcPrChange w:id="286" w:author="Arroyo, Jorge CIV" w:date="2018-08-27T12:28:00Z">
                    <w:tcPr>
                      <w:tcW w:w="0" w:type="auto"/>
                      <w:tcBorders>
                        <w:top w:val="nil"/>
                        <w:left w:val="nil"/>
                        <w:bottom w:val="single" w:sz="4" w:space="0" w:color="auto"/>
                        <w:right w:val="single" w:sz="4" w:space="0" w:color="auto"/>
                      </w:tcBorders>
                      <w:shd w:val="clear" w:color="000000" w:fill="E7E6E6"/>
                      <w:noWrap/>
                      <w:vAlign w:val="center"/>
                      <w:hideMark/>
                    </w:tcPr>
                  </w:tcPrChange>
                </w:tcPr>
                <w:p w14:paraId="4461778E" w14:textId="77777777" w:rsidR="008F3B73" w:rsidRPr="00D6076C" w:rsidRDefault="008F3B73" w:rsidP="008F3B73">
                  <w:pPr>
                    <w:tabs>
                      <w:tab w:val="clear" w:pos="794"/>
                      <w:tab w:val="clear" w:pos="1191"/>
                      <w:tab w:val="clear" w:pos="1588"/>
                      <w:tab w:val="clear" w:pos="1985"/>
                    </w:tabs>
                    <w:overflowPunct/>
                    <w:autoSpaceDE/>
                    <w:autoSpaceDN/>
                    <w:adjustRightInd/>
                    <w:spacing w:before="0"/>
                    <w:jc w:val="center"/>
                    <w:textAlignment w:val="auto"/>
                    <w:rPr>
                      <w:color w:val="000000"/>
                      <w:sz w:val="20"/>
                      <w:lang w:val="en-GB" w:eastAsia="en-GB"/>
                    </w:rPr>
                  </w:pPr>
                  <w:r w:rsidRPr="00D6076C">
                    <w:rPr>
                      <w:color w:val="000000"/>
                      <w:sz w:val="20"/>
                      <w:lang w:val="en-GB" w:eastAsia="en-GB"/>
                    </w:rPr>
                    <w:t>01</w:t>
                  </w:r>
                </w:p>
              </w:tc>
            </w:tr>
            <w:tr w:rsidR="008F3B73" w:rsidRPr="00D6076C" w14:paraId="6687E191" w14:textId="77777777" w:rsidTr="008F3B73">
              <w:tblPrEx>
                <w:tblPrExChange w:id="287" w:author="Arroyo, Jorge CIV" w:date="2018-08-27T12:28:00Z">
                  <w:tblPrEx>
                    <w:tblW w:w="0" w:type="auto"/>
                  </w:tblPrEx>
                </w:tblPrExChange>
              </w:tblPrEx>
              <w:trPr>
                <w:trHeight w:val="870"/>
                <w:trPrChange w:id="288" w:author="Arroyo, Jorge CIV" w:date="2018-08-27T12:28:00Z">
                  <w:trPr>
                    <w:gridAfter w:val="0"/>
                    <w:trHeight w:val="870"/>
                  </w:trPr>
                </w:trPrChange>
              </w:trPr>
              <w:tc>
                <w:tcPr>
                  <w:tcW w:w="690" w:type="dxa"/>
                  <w:vMerge/>
                  <w:tcBorders>
                    <w:top w:val="nil"/>
                    <w:left w:val="single" w:sz="4" w:space="0" w:color="auto"/>
                    <w:bottom w:val="single" w:sz="4" w:space="0" w:color="auto"/>
                    <w:right w:val="single" w:sz="4" w:space="0" w:color="auto"/>
                  </w:tcBorders>
                  <w:vAlign w:val="center"/>
                  <w:hideMark/>
                  <w:tcPrChange w:id="289" w:author="Arroyo, Jorge CIV" w:date="2018-08-27T12:28:00Z">
                    <w:tcPr>
                      <w:tcW w:w="0" w:type="auto"/>
                      <w:vMerge/>
                      <w:tcBorders>
                        <w:top w:val="nil"/>
                        <w:left w:val="single" w:sz="4" w:space="0" w:color="auto"/>
                        <w:bottom w:val="single" w:sz="4" w:space="0" w:color="auto"/>
                        <w:right w:val="single" w:sz="4" w:space="0" w:color="auto"/>
                      </w:tcBorders>
                      <w:vAlign w:val="center"/>
                      <w:hideMark/>
                    </w:tcPr>
                  </w:tcPrChange>
                </w:tcPr>
                <w:p w14:paraId="74DBFE00" w14:textId="77777777" w:rsidR="008F3B73" w:rsidRPr="00D6076C" w:rsidRDefault="008F3B73" w:rsidP="008F3B73">
                  <w:pPr>
                    <w:tabs>
                      <w:tab w:val="clear" w:pos="794"/>
                      <w:tab w:val="clear" w:pos="1191"/>
                      <w:tab w:val="clear" w:pos="1588"/>
                      <w:tab w:val="clear" w:pos="1985"/>
                    </w:tabs>
                    <w:overflowPunct/>
                    <w:autoSpaceDE/>
                    <w:autoSpaceDN/>
                    <w:adjustRightInd/>
                    <w:spacing w:before="0"/>
                    <w:jc w:val="left"/>
                    <w:textAlignment w:val="auto"/>
                    <w:rPr>
                      <w:color w:val="000000"/>
                      <w:sz w:val="20"/>
                      <w:lang w:val="en-GB" w:eastAsia="en-GB"/>
                    </w:rPr>
                  </w:pPr>
                </w:p>
              </w:tc>
              <w:tc>
                <w:tcPr>
                  <w:tcW w:w="658" w:type="dxa"/>
                  <w:tcBorders>
                    <w:top w:val="nil"/>
                    <w:left w:val="nil"/>
                    <w:bottom w:val="single" w:sz="4" w:space="0" w:color="auto"/>
                    <w:right w:val="single" w:sz="4" w:space="0" w:color="auto"/>
                  </w:tcBorders>
                  <w:shd w:val="clear" w:color="000000" w:fill="E7E6E6"/>
                  <w:noWrap/>
                  <w:vAlign w:val="center"/>
                  <w:hideMark/>
                  <w:tcPrChange w:id="290" w:author="Arroyo, Jorge CIV" w:date="2018-08-27T12:28:00Z">
                    <w:tcPr>
                      <w:tcW w:w="0" w:type="auto"/>
                      <w:tcBorders>
                        <w:top w:val="nil"/>
                        <w:left w:val="nil"/>
                        <w:bottom w:val="single" w:sz="4" w:space="0" w:color="auto"/>
                        <w:right w:val="single" w:sz="4" w:space="0" w:color="auto"/>
                      </w:tcBorders>
                      <w:shd w:val="clear" w:color="000000" w:fill="E7E6E6"/>
                      <w:noWrap/>
                      <w:vAlign w:val="center"/>
                      <w:hideMark/>
                    </w:tcPr>
                  </w:tcPrChange>
                </w:tcPr>
                <w:p w14:paraId="36AC4288" w14:textId="77777777" w:rsidR="008F3B73" w:rsidRPr="00D6076C" w:rsidRDefault="008F3B73" w:rsidP="008F3B73">
                  <w:pPr>
                    <w:tabs>
                      <w:tab w:val="clear" w:pos="794"/>
                      <w:tab w:val="clear" w:pos="1191"/>
                      <w:tab w:val="clear" w:pos="1588"/>
                      <w:tab w:val="clear" w:pos="1985"/>
                    </w:tabs>
                    <w:overflowPunct/>
                    <w:autoSpaceDE/>
                    <w:autoSpaceDN/>
                    <w:adjustRightInd/>
                    <w:spacing w:before="0"/>
                    <w:jc w:val="center"/>
                    <w:textAlignment w:val="auto"/>
                    <w:rPr>
                      <w:color w:val="000000"/>
                      <w:sz w:val="20"/>
                      <w:lang w:val="en-GB" w:eastAsia="en-GB"/>
                    </w:rPr>
                  </w:pPr>
                  <w:r w:rsidRPr="00D6076C">
                    <w:rPr>
                      <w:color w:val="000000"/>
                      <w:sz w:val="20"/>
                      <w:lang w:val="en-GB" w:eastAsia="en-GB"/>
                    </w:rPr>
                    <w:t>10</w:t>
                  </w:r>
                </w:p>
              </w:tc>
              <w:tc>
                <w:tcPr>
                  <w:tcW w:w="1490" w:type="dxa"/>
                  <w:tcBorders>
                    <w:top w:val="nil"/>
                    <w:left w:val="nil"/>
                    <w:bottom w:val="single" w:sz="4" w:space="0" w:color="auto"/>
                    <w:right w:val="single" w:sz="4" w:space="0" w:color="auto"/>
                  </w:tcBorders>
                  <w:shd w:val="clear" w:color="000000" w:fill="E7E6E6"/>
                  <w:vAlign w:val="center"/>
                  <w:hideMark/>
                  <w:tcPrChange w:id="291" w:author="Arroyo, Jorge CIV" w:date="2018-08-27T12:28:00Z">
                    <w:tcPr>
                      <w:tcW w:w="0" w:type="auto"/>
                      <w:tcBorders>
                        <w:top w:val="nil"/>
                        <w:left w:val="nil"/>
                        <w:bottom w:val="single" w:sz="4" w:space="0" w:color="auto"/>
                        <w:right w:val="single" w:sz="4" w:space="0" w:color="auto"/>
                      </w:tcBorders>
                      <w:shd w:val="clear" w:color="000000" w:fill="E7E6E6"/>
                      <w:vAlign w:val="center"/>
                      <w:hideMark/>
                    </w:tcPr>
                  </w:tcPrChange>
                </w:tcPr>
                <w:p w14:paraId="0981310E" w14:textId="77777777" w:rsidR="008F3B73" w:rsidRPr="00D6076C" w:rsidRDefault="008F3B73">
                  <w:pPr>
                    <w:tabs>
                      <w:tab w:val="clear" w:pos="794"/>
                      <w:tab w:val="clear" w:pos="1191"/>
                      <w:tab w:val="clear" w:pos="1588"/>
                      <w:tab w:val="clear" w:pos="1985"/>
                    </w:tabs>
                    <w:overflowPunct/>
                    <w:autoSpaceDE/>
                    <w:autoSpaceDN/>
                    <w:adjustRightInd/>
                    <w:spacing w:before="0"/>
                    <w:ind w:firstLineChars="100" w:firstLine="200"/>
                    <w:jc w:val="center"/>
                    <w:textAlignment w:val="auto"/>
                    <w:rPr>
                      <w:color w:val="000000"/>
                      <w:sz w:val="20"/>
                      <w:lang w:val="en-GB" w:eastAsia="en-GB"/>
                    </w:rPr>
                    <w:pPrChange w:id="292" w:author="Arroyo, Jorge CIV" w:date="2018-08-27T12:26:00Z">
                      <w:pPr>
                        <w:tabs>
                          <w:tab w:val="clear" w:pos="794"/>
                          <w:tab w:val="clear" w:pos="1191"/>
                          <w:tab w:val="clear" w:pos="1588"/>
                          <w:tab w:val="clear" w:pos="1985"/>
                        </w:tabs>
                        <w:overflowPunct/>
                        <w:autoSpaceDE/>
                        <w:autoSpaceDN/>
                        <w:adjustRightInd/>
                        <w:spacing w:before="0"/>
                        <w:ind w:firstLineChars="100" w:firstLine="200"/>
                        <w:jc w:val="left"/>
                        <w:textAlignment w:val="auto"/>
                      </w:pPr>
                    </w:pPrChange>
                  </w:pPr>
                  <w:r w:rsidRPr="00D6076C">
                    <w:rPr>
                      <w:color w:val="000000"/>
                      <w:sz w:val="20"/>
                      <w:lang w:val="en-GB" w:eastAsia="en-GB"/>
                    </w:rPr>
                    <w:t>Light OFF</w:t>
                  </w:r>
                </w:p>
              </w:tc>
              <w:tc>
                <w:tcPr>
                  <w:tcW w:w="2017" w:type="dxa"/>
                  <w:tcBorders>
                    <w:top w:val="nil"/>
                    <w:left w:val="nil"/>
                    <w:bottom w:val="single" w:sz="4" w:space="0" w:color="auto"/>
                    <w:right w:val="single" w:sz="4" w:space="0" w:color="auto"/>
                  </w:tcBorders>
                  <w:shd w:val="clear" w:color="000000" w:fill="E7E6E6"/>
                  <w:vAlign w:val="center"/>
                  <w:hideMark/>
                  <w:tcPrChange w:id="293" w:author="Arroyo, Jorge CIV" w:date="2018-08-27T12:28:00Z">
                    <w:tcPr>
                      <w:tcW w:w="0" w:type="auto"/>
                      <w:tcBorders>
                        <w:top w:val="nil"/>
                        <w:left w:val="nil"/>
                        <w:bottom w:val="single" w:sz="4" w:space="0" w:color="auto"/>
                        <w:right w:val="single" w:sz="4" w:space="0" w:color="auto"/>
                      </w:tcBorders>
                      <w:shd w:val="clear" w:color="000000" w:fill="E7E6E6"/>
                      <w:vAlign w:val="center"/>
                      <w:hideMark/>
                    </w:tcPr>
                  </w:tcPrChange>
                </w:tcPr>
                <w:p w14:paraId="3C438ACD" w14:textId="77777777" w:rsidR="008F3B73" w:rsidRPr="00D6076C" w:rsidRDefault="008F3B73">
                  <w:pPr>
                    <w:tabs>
                      <w:tab w:val="clear" w:pos="794"/>
                      <w:tab w:val="clear" w:pos="1191"/>
                      <w:tab w:val="clear" w:pos="1588"/>
                      <w:tab w:val="clear" w:pos="1985"/>
                    </w:tabs>
                    <w:overflowPunct/>
                    <w:autoSpaceDE/>
                    <w:autoSpaceDN/>
                    <w:adjustRightInd/>
                    <w:spacing w:before="0"/>
                    <w:ind w:firstLineChars="100" w:firstLine="200"/>
                    <w:jc w:val="center"/>
                    <w:textAlignment w:val="auto"/>
                    <w:rPr>
                      <w:color w:val="000000"/>
                      <w:sz w:val="20"/>
                      <w:lang w:val="en-GB" w:eastAsia="en-GB"/>
                    </w:rPr>
                    <w:pPrChange w:id="294" w:author="Arroyo, Jorge CIV" w:date="2018-08-27T12:26:00Z">
                      <w:pPr>
                        <w:tabs>
                          <w:tab w:val="clear" w:pos="794"/>
                          <w:tab w:val="clear" w:pos="1191"/>
                          <w:tab w:val="clear" w:pos="1588"/>
                          <w:tab w:val="clear" w:pos="1985"/>
                        </w:tabs>
                        <w:overflowPunct/>
                        <w:autoSpaceDE/>
                        <w:autoSpaceDN/>
                        <w:adjustRightInd/>
                        <w:spacing w:before="0"/>
                        <w:ind w:firstLineChars="100" w:firstLine="200"/>
                        <w:jc w:val="left"/>
                        <w:textAlignment w:val="auto"/>
                      </w:pPr>
                    </w:pPrChange>
                  </w:pPr>
                  <w:r w:rsidRPr="00D6076C">
                    <w:rPr>
                      <w:color w:val="000000"/>
                      <w:sz w:val="20"/>
                      <w:lang w:val="en-GB" w:eastAsia="en-GB"/>
                    </w:rPr>
                    <w:t>Search and rescue area or marker</w:t>
                  </w:r>
                </w:p>
              </w:tc>
              <w:tc>
                <w:tcPr>
                  <w:tcW w:w="2120" w:type="dxa"/>
                  <w:tcBorders>
                    <w:top w:val="nil"/>
                    <w:left w:val="nil"/>
                    <w:bottom w:val="single" w:sz="4" w:space="0" w:color="auto"/>
                    <w:right w:val="single" w:sz="4" w:space="0" w:color="auto"/>
                  </w:tcBorders>
                  <w:shd w:val="clear" w:color="000000" w:fill="E7E6E6"/>
                  <w:vAlign w:val="center"/>
                  <w:hideMark/>
                  <w:tcPrChange w:id="295" w:author="Arroyo, Jorge CIV" w:date="2018-08-27T12:28:00Z">
                    <w:tcPr>
                      <w:tcW w:w="0" w:type="auto"/>
                      <w:tcBorders>
                        <w:top w:val="nil"/>
                        <w:left w:val="nil"/>
                        <w:bottom w:val="single" w:sz="4" w:space="0" w:color="auto"/>
                        <w:right w:val="single" w:sz="4" w:space="0" w:color="auto"/>
                      </w:tcBorders>
                      <w:shd w:val="clear" w:color="000000" w:fill="E7E6E6"/>
                      <w:vAlign w:val="center"/>
                      <w:hideMark/>
                    </w:tcPr>
                  </w:tcPrChange>
                </w:tcPr>
                <w:p w14:paraId="0630B477" w14:textId="77777777" w:rsidR="008F3B73" w:rsidRPr="00D6076C" w:rsidRDefault="008F3B73">
                  <w:pPr>
                    <w:tabs>
                      <w:tab w:val="clear" w:pos="794"/>
                      <w:tab w:val="clear" w:pos="1191"/>
                      <w:tab w:val="clear" w:pos="1588"/>
                      <w:tab w:val="clear" w:pos="1985"/>
                    </w:tabs>
                    <w:overflowPunct/>
                    <w:autoSpaceDE/>
                    <w:autoSpaceDN/>
                    <w:adjustRightInd/>
                    <w:spacing w:before="0"/>
                    <w:ind w:firstLineChars="100" w:firstLine="200"/>
                    <w:jc w:val="center"/>
                    <w:textAlignment w:val="auto"/>
                    <w:rPr>
                      <w:color w:val="000000"/>
                      <w:sz w:val="20"/>
                      <w:lang w:val="en-GB" w:eastAsia="en-GB"/>
                    </w:rPr>
                    <w:pPrChange w:id="296" w:author="Arroyo, Jorge CIV" w:date="2018-08-27T12:26:00Z">
                      <w:pPr>
                        <w:tabs>
                          <w:tab w:val="clear" w:pos="794"/>
                          <w:tab w:val="clear" w:pos="1191"/>
                          <w:tab w:val="clear" w:pos="1588"/>
                          <w:tab w:val="clear" w:pos="1985"/>
                        </w:tabs>
                        <w:overflowPunct/>
                        <w:autoSpaceDE/>
                        <w:autoSpaceDN/>
                        <w:adjustRightInd/>
                        <w:spacing w:before="0"/>
                        <w:ind w:firstLineChars="100" w:firstLine="200"/>
                        <w:jc w:val="left"/>
                        <w:textAlignment w:val="auto"/>
                      </w:pPr>
                    </w:pPrChange>
                  </w:pPr>
                  <w:r w:rsidRPr="00D6076C">
                    <w:rPr>
                      <w:color w:val="000000"/>
                      <w:sz w:val="20"/>
                      <w:lang w:val="en-GB" w:eastAsia="en-GB"/>
                    </w:rPr>
                    <w:t>Self-propelled remotely operated</w:t>
                  </w:r>
                </w:p>
              </w:tc>
              <w:tc>
                <w:tcPr>
                  <w:tcW w:w="1909" w:type="dxa"/>
                  <w:tcBorders>
                    <w:top w:val="nil"/>
                    <w:left w:val="nil"/>
                    <w:bottom w:val="single" w:sz="4" w:space="0" w:color="auto"/>
                    <w:right w:val="single" w:sz="4" w:space="0" w:color="auto"/>
                  </w:tcBorders>
                  <w:shd w:val="clear" w:color="000000" w:fill="E7E6E6"/>
                  <w:vAlign w:val="center"/>
                  <w:hideMark/>
                  <w:tcPrChange w:id="297" w:author="Arroyo, Jorge CIV" w:date="2018-08-27T12:28:00Z">
                    <w:tcPr>
                      <w:tcW w:w="0" w:type="auto"/>
                      <w:tcBorders>
                        <w:top w:val="nil"/>
                        <w:left w:val="nil"/>
                        <w:bottom w:val="single" w:sz="4" w:space="0" w:color="auto"/>
                        <w:right w:val="single" w:sz="4" w:space="0" w:color="auto"/>
                      </w:tcBorders>
                      <w:shd w:val="clear" w:color="000000" w:fill="E7E6E6"/>
                      <w:vAlign w:val="center"/>
                      <w:hideMark/>
                    </w:tcPr>
                  </w:tcPrChange>
                </w:tcPr>
                <w:p w14:paraId="1587F27B" w14:textId="77777777" w:rsidR="008F3B73" w:rsidRPr="00D6076C" w:rsidRDefault="008F3B73">
                  <w:pPr>
                    <w:tabs>
                      <w:tab w:val="clear" w:pos="794"/>
                      <w:tab w:val="clear" w:pos="1191"/>
                      <w:tab w:val="clear" w:pos="1588"/>
                      <w:tab w:val="clear" w:pos="1985"/>
                    </w:tabs>
                    <w:overflowPunct/>
                    <w:autoSpaceDE/>
                    <w:autoSpaceDN/>
                    <w:adjustRightInd/>
                    <w:spacing w:before="0"/>
                    <w:ind w:firstLineChars="100" w:firstLine="200"/>
                    <w:jc w:val="center"/>
                    <w:textAlignment w:val="auto"/>
                    <w:rPr>
                      <w:color w:val="000000"/>
                      <w:sz w:val="20"/>
                      <w:lang w:val="en-GB" w:eastAsia="en-GB"/>
                    </w:rPr>
                    <w:pPrChange w:id="298" w:author="Arroyo, Jorge CIV" w:date="2018-08-27T12:26:00Z">
                      <w:pPr>
                        <w:tabs>
                          <w:tab w:val="clear" w:pos="794"/>
                          <w:tab w:val="clear" w:pos="1191"/>
                          <w:tab w:val="clear" w:pos="1588"/>
                          <w:tab w:val="clear" w:pos="1985"/>
                        </w:tabs>
                        <w:overflowPunct/>
                        <w:autoSpaceDE/>
                        <w:autoSpaceDN/>
                        <w:adjustRightInd/>
                        <w:spacing w:before="0"/>
                        <w:ind w:firstLineChars="100" w:firstLine="200"/>
                        <w:jc w:val="left"/>
                        <w:textAlignment w:val="auto"/>
                      </w:pPr>
                    </w:pPrChange>
                  </w:pPr>
                  <w:r w:rsidRPr="00D6076C">
                    <w:rPr>
                      <w:color w:val="000000"/>
                      <w:sz w:val="20"/>
                      <w:lang w:val="en-GB" w:eastAsia="en-GB"/>
                    </w:rPr>
                    <w:t>RACON operative</w:t>
                  </w:r>
                </w:p>
              </w:tc>
              <w:tc>
                <w:tcPr>
                  <w:tcW w:w="539" w:type="dxa"/>
                  <w:tcBorders>
                    <w:top w:val="nil"/>
                    <w:left w:val="nil"/>
                    <w:bottom w:val="single" w:sz="4" w:space="0" w:color="auto"/>
                    <w:right w:val="single" w:sz="4" w:space="0" w:color="auto"/>
                  </w:tcBorders>
                  <w:shd w:val="clear" w:color="000000" w:fill="E7E6E6"/>
                  <w:noWrap/>
                  <w:vAlign w:val="center"/>
                  <w:hideMark/>
                  <w:tcPrChange w:id="299" w:author="Arroyo, Jorge CIV" w:date="2018-08-27T12:28:00Z">
                    <w:tcPr>
                      <w:tcW w:w="0" w:type="auto"/>
                      <w:tcBorders>
                        <w:top w:val="nil"/>
                        <w:left w:val="nil"/>
                        <w:bottom w:val="single" w:sz="4" w:space="0" w:color="auto"/>
                        <w:right w:val="single" w:sz="4" w:space="0" w:color="auto"/>
                      </w:tcBorders>
                      <w:shd w:val="clear" w:color="000000" w:fill="E7E6E6"/>
                      <w:noWrap/>
                      <w:vAlign w:val="center"/>
                      <w:hideMark/>
                    </w:tcPr>
                  </w:tcPrChange>
                </w:tcPr>
                <w:p w14:paraId="1B6E0378" w14:textId="77777777" w:rsidR="008F3B73" w:rsidRPr="00D6076C" w:rsidRDefault="008F3B73" w:rsidP="008F3B73">
                  <w:pPr>
                    <w:tabs>
                      <w:tab w:val="clear" w:pos="794"/>
                      <w:tab w:val="clear" w:pos="1191"/>
                      <w:tab w:val="clear" w:pos="1588"/>
                      <w:tab w:val="clear" w:pos="1985"/>
                    </w:tabs>
                    <w:overflowPunct/>
                    <w:autoSpaceDE/>
                    <w:autoSpaceDN/>
                    <w:adjustRightInd/>
                    <w:spacing w:before="0"/>
                    <w:jc w:val="center"/>
                    <w:textAlignment w:val="auto"/>
                    <w:rPr>
                      <w:color w:val="000000"/>
                      <w:sz w:val="20"/>
                      <w:lang w:val="en-GB" w:eastAsia="en-GB"/>
                    </w:rPr>
                  </w:pPr>
                  <w:r w:rsidRPr="00D6076C">
                    <w:rPr>
                      <w:color w:val="000000"/>
                      <w:sz w:val="20"/>
                      <w:lang w:val="en-GB" w:eastAsia="en-GB"/>
                    </w:rPr>
                    <w:t>10</w:t>
                  </w:r>
                </w:p>
              </w:tc>
            </w:tr>
            <w:tr w:rsidR="008F3B73" w:rsidRPr="00D6076C" w14:paraId="5E463F4F" w14:textId="77777777" w:rsidTr="008F3B73">
              <w:tblPrEx>
                <w:tblPrExChange w:id="300" w:author="Arroyo, Jorge CIV" w:date="2018-08-27T12:28:00Z">
                  <w:tblPrEx>
                    <w:tblW w:w="0" w:type="auto"/>
                  </w:tblPrEx>
                </w:tblPrExChange>
              </w:tblPrEx>
              <w:trPr>
                <w:trHeight w:val="870"/>
                <w:trPrChange w:id="301" w:author="Arroyo, Jorge CIV" w:date="2018-08-27T12:28:00Z">
                  <w:trPr>
                    <w:gridAfter w:val="0"/>
                    <w:trHeight w:val="870"/>
                  </w:trPr>
                </w:trPrChange>
              </w:trPr>
              <w:tc>
                <w:tcPr>
                  <w:tcW w:w="690" w:type="dxa"/>
                  <w:vMerge/>
                  <w:tcBorders>
                    <w:top w:val="nil"/>
                    <w:left w:val="single" w:sz="4" w:space="0" w:color="auto"/>
                    <w:bottom w:val="single" w:sz="4" w:space="0" w:color="auto"/>
                    <w:right w:val="single" w:sz="4" w:space="0" w:color="auto"/>
                  </w:tcBorders>
                  <w:vAlign w:val="center"/>
                  <w:hideMark/>
                  <w:tcPrChange w:id="302" w:author="Arroyo, Jorge CIV" w:date="2018-08-27T12:28:00Z">
                    <w:tcPr>
                      <w:tcW w:w="0" w:type="auto"/>
                      <w:vMerge/>
                      <w:tcBorders>
                        <w:top w:val="nil"/>
                        <w:left w:val="single" w:sz="4" w:space="0" w:color="auto"/>
                        <w:bottom w:val="single" w:sz="4" w:space="0" w:color="auto"/>
                        <w:right w:val="single" w:sz="4" w:space="0" w:color="auto"/>
                      </w:tcBorders>
                      <w:vAlign w:val="center"/>
                      <w:hideMark/>
                    </w:tcPr>
                  </w:tcPrChange>
                </w:tcPr>
                <w:p w14:paraId="05E562C1" w14:textId="77777777" w:rsidR="008F3B73" w:rsidRPr="00D6076C" w:rsidRDefault="008F3B73" w:rsidP="008F3B73">
                  <w:pPr>
                    <w:tabs>
                      <w:tab w:val="clear" w:pos="794"/>
                      <w:tab w:val="clear" w:pos="1191"/>
                      <w:tab w:val="clear" w:pos="1588"/>
                      <w:tab w:val="clear" w:pos="1985"/>
                    </w:tabs>
                    <w:overflowPunct/>
                    <w:autoSpaceDE/>
                    <w:autoSpaceDN/>
                    <w:adjustRightInd/>
                    <w:spacing w:before="0"/>
                    <w:jc w:val="left"/>
                    <w:textAlignment w:val="auto"/>
                    <w:rPr>
                      <w:color w:val="000000"/>
                      <w:sz w:val="20"/>
                      <w:lang w:val="en-GB" w:eastAsia="en-GB"/>
                    </w:rPr>
                  </w:pPr>
                </w:p>
              </w:tc>
              <w:tc>
                <w:tcPr>
                  <w:tcW w:w="658" w:type="dxa"/>
                  <w:tcBorders>
                    <w:top w:val="nil"/>
                    <w:left w:val="nil"/>
                    <w:bottom w:val="single" w:sz="4" w:space="0" w:color="auto"/>
                    <w:right w:val="single" w:sz="4" w:space="0" w:color="auto"/>
                  </w:tcBorders>
                  <w:shd w:val="clear" w:color="000000" w:fill="E7E6E6"/>
                  <w:noWrap/>
                  <w:vAlign w:val="center"/>
                  <w:hideMark/>
                  <w:tcPrChange w:id="303" w:author="Arroyo, Jorge CIV" w:date="2018-08-27T12:28:00Z">
                    <w:tcPr>
                      <w:tcW w:w="0" w:type="auto"/>
                      <w:tcBorders>
                        <w:top w:val="nil"/>
                        <w:left w:val="nil"/>
                        <w:bottom w:val="single" w:sz="4" w:space="0" w:color="auto"/>
                        <w:right w:val="single" w:sz="4" w:space="0" w:color="auto"/>
                      </w:tcBorders>
                      <w:shd w:val="clear" w:color="000000" w:fill="E7E6E6"/>
                      <w:noWrap/>
                      <w:vAlign w:val="center"/>
                      <w:hideMark/>
                    </w:tcPr>
                  </w:tcPrChange>
                </w:tcPr>
                <w:p w14:paraId="4C0A28E1" w14:textId="77777777" w:rsidR="008F3B73" w:rsidRPr="00D6076C" w:rsidRDefault="008F3B73" w:rsidP="008F3B73">
                  <w:pPr>
                    <w:tabs>
                      <w:tab w:val="clear" w:pos="794"/>
                      <w:tab w:val="clear" w:pos="1191"/>
                      <w:tab w:val="clear" w:pos="1588"/>
                      <w:tab w:val="clear" w:pos="1985"/>
                    </w:tabs>
                    <w:overflowPunct/>
                    <w:autoSpaceDE/>
                    <w:autoSpaceDN/>
                    <w:adjustRightInd/>
                    <w:spacing w:before="0"/>
                    <w:jc w:val="center"/>
                    <w:textAlignment w:val="auto"/>
                    <w:rPr>
                      <w:color w:val="000000"/>
                      <w:sz w:val="20"/>
                      <w:lang w:val="en-GB" w:eastAsia="en-GB"/>
                    </w:rPr>
                  </w:pPr>
                  <w:r w:rsidRPr="00D6076C">
                    <w:rPr>
                      <w:color w:val="000000"/>
                      <w:sz w:val="20"/>
                      <w:lang w:val="en-GB" w:eastAsia="en-GB"/>
                    </w:rPr>
                    <w:t>11</w:t>
                  </w:r>
                </w:p>
              </w:tc>
              <w:tc>
                <w:tcPr>
                  <w:tcW w:w="1490" w:type="dxa"/>
                  <w:tcBorders>
                    <w:top w:val="nil"/>
                    <w:left w:val="nil"/>
                    <w:bottom w:val="single" w:sz="4" w:space="0" w:color="auto"/>
                    <w:right w:val="single" w:sz="4" w:space="0" w:color="auto"/>
                  </w:tcBorders>
                  <w:shd w:val="clear" w:color="000000" w:fill="E7E6E6"/>
                  <w:vAlign w:val="center"/>
                  <w:hideMark/>
                  <w:tcPrChange w:id="304" w:author="Arroyo, Jorge CIV" w:date="2018-08-27T12:28:00Z">
                    <w:tcPr>
                      <w:tcW w:w="0" w:type="auto"/>
                      <w:tcBorders>
                        <w:top w:val="nil"/>
                        <w:left w:val="nil"/>
                        <w:bottom w:val="single" w:sz="4" w:space="0" w:color="auto"/>
                        <w:right w:val="single" w:sz="4" w:space="0" w:color="auto"/>
                      </w:tcBorders>
                      <w:shd w:val="clear" w:color="000000" w:fill="E7E6E6"/>
                      <w:vAlign w:val="center"/>
                      <w:hideMark/>
                    </w:tcPr>
                  </w:tcPrChange>
                </w:tcPr>
                <w:p w14:paraId="3CCF245E" w14:textId="77777777" w:rsidR="008F3B73" w:rsidRPr="00D6076C" w:rsidRDefault="008F3B73">
                  <w:pPr>
                    <w:tabs>
                      <w:tab w:val="clear" w:pos="794"/>
                      <w:tab w:val="clear" w:pos="1191"/>
                      <w:tab w:val="clear" w:pos="1588"/>
                      <w:tab w:val="clear" w:pos="1985"/>
                    </w:tabs>
                    <w:overflowPunct/>
                    <w:autoSpaceDE/>
                    <w:autoSpaceDN/>
                    <w:adjustRightInd/>
                    <w:spacing w:before="0"/>
                    <w:ind w:firstLineChars="100" w:firstLine="200"/>
                    <w:jc w:val="center"/>
                    <w:textAlignment w:val="auto"/>
                    <w:rPr>
                      <w:color w:val="000000"/>
                      <w:sz w:val="20"/>
                      <w:lang w:val="en-GB" w:eastAsia="en-GB"/>
                    </w:rPr>
                    <w:pPrChange w:id="305" w:author="Arroyo, Jorge CIV" w:date="2018-08-27T12:26:00Z">
                      <w:pPr>
                        <w:tabs>
                          <w:tab w:val="clear" w:pos="794"/>
                          <w:tab w:val="clear" w:pos="1191"/>
                          <w:tab w:val="clear" w:pos="1588"/>
                          <w:tab w:val="clear" w:pos="1985"/>
                        </w:tabs>
                        <w:overflowPunct/>
                        <w:autoSpaceDE/>
                        <w:autoSpaceDN/>
                        <w:adjustRightInd/>
                        <w:spacing w:before="0"/>
                        <w:ind w:firstLineChars="100" w:firstLine="200"/>
                        <w:jc w:val="left"/>
                        <w:textAlignment w:val="auto"/>
                      </w:pPr>
                    </w:pPrChange>
                  </w:pPr>
                  <w:r w:rsidRPr="00D6076C">
                    <w:rPr>
                      <w:color w:val="000000"/>
                      <w:sz w:val="20"/>
                      <w:lang w:val="en-GB" w:eastAsia="en-GB"/>
                    </w:rPr>
                    <w:t>Light fail or at reduced range</w:t>
                  </w:r>
                </w:p>
              </w:tc>
              <w:tc>
                <w:tcPr>
                  <w:tcW w:w="2017" w:type="dxa"/>
                  <w:tcBorders>
                    <w:top w:val="nil"/>
                    <w:left w:val="nil"/>
                    <w:bottom w:val="single" w:sz="4" w:space="0" w:color="auto"/>
                    <w:right w:val="single" w:sz="4" w:space="0" w:color="auto"/>
                  </w:tcBorders>
                  <w:shd w:val="clear" w:color="000000" w:fill="E7E6E6"/>
                  <w:vAlign w:val="center"/>
                  <w:hideMark/>
                  <w:tcPrChange w:id="306" w:author="Arroyo, Jorge CIV" w:date="2018-08-27T12:28:00Z">
                    <w:tcPr>
                      <w:tcW w:w="0" w:type="auto"/>
                      <w:tcBorders>
                        <w:top w:val="nil"/>
                        <w:left w:val="nil"/>
                        <w:bottom w:val="single" w:sz="4" w:space="0" w:color="auto"/>
                        <w:right w:val="single" w:sz="4" w:space="0" w:color="auto"/>
                      </w:tcBorders>
                      <w:shd w:val="clear" w:color="000000" w:fill="E7E6E6"/>
                      <w:vAlign w:val="center"/>
                      <w:hideMark/>
                    </w:tcPr>
                  </w:tcPrChange>
                </w:tcPr>
                <w:p w14:paraId="71B301D0" w14:textId="77777777" w:rsidR="008F3B73" w:rsidRPr="00D6076C" w:rsidRDefault="008F3B73">
                  <w:pPr>
                    <w:tabs>
                      <w:tab w:val="clear" w:pos="794"/>
                      <w:tab w:val="clear" w:pos="1191"/>
                      <w:tab w:val="clear" w:pos="1588"/>
                      <w:tab w:val="clear" w:pos="1985"/>
                    </w:tabs>
                    <w:overflowPunct/>
                    <w:autoSpaceDE/>
                    <w:autoSpaceDN/>
                    <w:adjustRightInd/>
                    <w:spacing w:before="0"/>
                    <w:ind w:firstLineChars="100" w:firstLine="200"/>
                    <w:jc w:val="center"/>
                    <w:textAlignment w:val="auto"/>
                    <w:rPr>
                      <w:color w:val="000000"/>
                      <w:sz w:val="20"/>
                      <w:lang w:val="en-GB" w:eastAsia="en-GB"/>
                    </w:rPr>
                    <w:pPrChange w:id="307" w:author="Arroyo, Jorge CIV" w:date="2018-08-27T12:26:00Z">
                      <w:pPr>
                        <w:tabs>
                          <w:tab w:val="clear" w:pos="794"/>
                          <w:tab w:val="clear" w:pos="1191"/>
                          <w:tab w:val="clear" w:pos="1588"/>
                          <w:tab w:val="clear" w:pos="1985"/>
                        </w:tabs>
                        <w:overflowPunct/>
                        <w:autoSpaceDE/>
                        <w:autoSpaceDN/>
                        <w:adjustRightInd/>
                        <w:spacing w:before="0"/>
                        <w:ind w:firstLineChars="100" w:firstLine="200"/>
                        <w:jc w:val="left"/>
                        <w:textAlignment w:val="auto"/>
                      </w:pPr>
                    </w:pPrChange>
                  </w:pPr>
                  <w:r w:rsidRPr="00D6076C">
                    <w:rPr>
                      <w:color w:val="000000"/>
                      <w:sz w:val="20"/>
                      <w:lang w:val="en-GB" w:eastAsia="en-GB"/>
                    </w:rPr>
                    <w:t>Monitoring, containment, or retrieval zone</w:t>
                  </w:r>
                </w:p>
              </w:tc>
              <w:tc>
                <w:tcPr>
                  <w:tcW w:w="2120" w:type="dxa"/>
                  <w:tcBorders>
                    <w:top w:val="nil"/>
                    <w:left w:val="nil"/>
                    <w:bottom w:val="single" w:sz="4" w:space="0" w:color="auto"/>
                    <w:right w:val="single" w:sz="4" w:space="0" w:color="auto"/>
                  </w:tcBorders>
                  <w:shd w:val="clear" w:color="000000" w:fill="E7E6E6"/>
                  <w:vAlign w:val="center"/>
                  <w:hideMark/>
                  <w:tcPrChange w:id="308" w:author="Arroyo, Jorge CIV" w:date="2018-08-27T12:28:00Z">
                    <w:tcPr>
                      <w:tcW w:w="0" w:type="auto"/>
                      <w:tcBorders>
                        <w:top w:val="nil"/>
                        <w:left w:val="nil"/>
                        <w:bottom w:val="single" w:sz="4" w:space="0" w:color="auto"/>
                        <w:right w:val="single" w:sz="4" w:space="0" w:color="auto"/>
                      </w:tcBorders>
                      <w:shd w:val="clear" w:color="000000" w:fill="E7E6E6"/>
                      <w:vAlign w:val="center"/>
                      <w:hideMark/>
                    </w:tcPr>
                  </w:tcPrChange>
                </w:tcPr>
                <w:p w14:paraId="7B597654" w14:textId="77777777" w:rsidR="008F3B73" w:rsidRPr="00D6076C" w:rsidRDefault="008F3B73">
                  <w:pPr>
                    <w:tabs>
                      <w:tab w:val="clear" w:pos="794"/>
                      <w:tab w:val="clear" w:pos="1191"/>
                      <w:tab w:val="clear" w:pos="1588"/>
                      <w:tab w:val="clear" w:pos="1985"/>
                    </w:tabs>
                    <w:overflowPunct/>
                    <w:autoSpaceDE/>
                    <w:autoSpaceDN/>
                    <w:adjustRightInd/>
                    <w:spacing w:before="0"/>
                    <w:ind w:firstLineChars="100" w:firstLine="200"/>
                    <w:jc w:val="center"/>
                    <w:textAlignment w:val="auto"/>
                    <w:rPr>
                      <w:color w:val="000000"/>
                      <w:sz w:val="20"/>
                      <w:lang w:val="en-GB" w:eastAsia="en-GB"/>
                    </w:rPr>
                    <w:pPrChange w:id="309" w:author="Arroyo, Jorge CIV" w:date="2018-08-27T12:26:00Z">
                      <w:pPr>
                        <w:tabs>
                          <w:tab w:val="clear" w:pos="794"/>
                          <w:tab w:val="clear" w:pos="1191"/>
                          <w:tab w:val="clear" w:pos="1588"/>
                          <w:tab w:val="clear" w:pos="1985"/>
                        </w:tabs>
                        <w:overflowPunct/>
                        <w:autoSpaceDE/>
                        <w:autoSpaceDN/>
                        <w:adjustRightInd/>
                        <w:spacing w:before="0"/>
                        <w:ind w:firstLineChars="100" w:firstLine="200"/>
                        <w:jc w:val="left"/>
                        <w:textAlignment w:val="auto"/>
                      </w:pPr>
                    </w:pPrChange>
                  </w:pPr>
                  <w:r w:rsidRPr="00D6076C">
                    <w:rPr>
                      <w:color w:val="000000"/>
                      <w:sz w:val="20"/>
                      <w:lang w:val="en-GB" w:eastAsia="en-GB"/>
                    </w:rPr>
                    <w:t>Towed or tethered to a parent craft</w:t>
                  </w:r>
                </w:p>
              </w:tc>
              <w:tc>
                <w:tcPr>
                  <w:tcW w:w="1909" w:type="dxa"/>
                  <w:tcBorders>
                    <w:top w:val="nil"/>
                    <w:left w:val="nil"/>
                    <w:bottom w:val="single" w:sz="4" w:space="0" w:color="auto"/>
                    <w:right w:val="single" w:sz="4" w:space="0" w:color="auto"/>
                  </w:tcBorders>
                  <w:shd w:val="clear" w:color="000000" w:fill="E7E6E6"/>
                  <w:vAlign w:val="center"/>
                  <w:hideMark/>
                  <w:tcPrChange w:id="310" w:author="Arroyo, Jorge CIV" w:date="2018-08-27T12:28:00Z">
                    <w:tcPr>
                      <w:tcW w:w="0" w:type="auto"/>
                      <w:tcBorders>
                        <w:top w:val="nil"/>
                        <w:left w:val="nil"/>
                        <w:bottom w:val="single" w:sz="4" w:space="0" w:color="auto"/>
                        <w:right w:val="single" w:sz="4" w:space="0" w:color="auto"/>
                      </w:tcBorders>
                      <w:shd w:val="clear" w:color="000000" w:fill="E7E6E6"/>
                      <w:vAlign w:val="center"/>
                      <w:hideMark/>
                    </w:tcPr>
                  </w:tcPrChange>
                </w:tcPr>
                <w:p w14:paraId="321D78C4" w14:textId="77777777" w:rsidR="008F3B73" w:rsidRPr="00D6076C" w:rsidRDefault="008F3B73">
                  <w:pPr>
                    <w:tabs>
                      <w:tab w:val="clear" w:pos="794"/>
                      <w:tab w:val="clear" w:pos="1191"/>
                      <w:tab w:val="clear" w:pos="1588"/>
                      <w:tab w:val="clear" w:pos="1985"/>
                    </w:tabs>
                    <w:overflowPunct/>
                    <w:autoSpaceDE/>
                    <w:autoSpaceDN/>
                    <w:adjustRightInd/>
                    <w:spacing w:before="0"/>
                    <w:ind w:firstLineChars="100" w:firstLine="200"/>
                    <w:jc w:val="center"/>
                    <w:textAlignment w:val="auto"/>
                    <w:rPr>
                      <w:color w:val="000000"/>
                      <w:sz w:val="20"/>
                      <w:lang w:val="en-GB" w:eastAsia="en-GB"/>
                    </w:rPr>
                    <w:pPrChange w:id="311" w:author="Arroyo, Jorge CIV" w:date="2018-08-27T12:26:00Z">
                      <w:pPr>
                        <w:tabs>
                          <w:tab w:val="clear" w:pos="794"/>
                          <w:tab w:val="clear" w:pos="1191"/>
                          <w:tab w:val="clear" w:pos="1588"/>
                          <w:tab w:val="clear" w:pos="1985"/>
                        </w:tabs>
                        <w:overflowPunct/>
                        <w:autoSpaceDE/>
                        <w:autoSpaceDN/>
                        <w:adjustRightInd/>
                        <w:spacing w:before="0"/>
                        <w:ind w:firstLineChars="100" w:firstLine="200"/>
                        <w:jc w:val="left"/>
                        <w:textAlignment w:val="auto"/>
                      </w:pPr>
                    </w:pPrChange>
                  </w:pPr>
                  <w:r w:rsidRPr="00D6076C">
                    <w:rPr>
                      <w:color w:val="000000"/>
                      <w:sz w:val="20"/>
                      <w:lang w:val="en-GB" w:eastAsia="en-GB"/>
                    </w:rPr>
                    <w:t>RACON inoperative / not installed</w:t>
                  </w:r>
                </w:p>
              </w:tc>
              <w:tc>
                <w:tcPr>
                  <w:tcW w:w="539" w:type="dxa"/>
                  <w:tcBorders>
                    <w:top w:val="nil"/>
                    <w:left w:val="nil"/>
                    <w:bottom w:val="single" w:sz="4" w:space="0" w:color="auto"/>
                    <w:right w:val="single" w:sz="4" w:space="0" w:color="auto"/>
                  </w:tcBorders>
                  <w:shd w:val="clear" w:color="000000" w:fill="E7E6E6"/>
                  <w:noWrap/>
                  <w:vAlign w:val="center"/>
                  <w:hideMark/>
                  <w:tcPrChange w:id="312" w:author="Arroyo, Jorge CIV" w:date="2018-08-27T12:28:00Z">
                    <w:tcPr>
                      <w:tcW w:w="0" w:type="auto"/>
                      <w:tcBorders>
                        <w:top w:val="nil"/>
                        <w:left w:val="nil"/>
                        <w:bottom w:val="single" w:sz="4" w:space="0" w:color="auto"/>
                        <w:right w:val="single" w:sz="4" w:space="0" w:color="auto"/>
                      </w:tcBorders>
                      <w:shd w:val="clear" w:color="000000" w:fill="E7E6E6"/>
                      <w:noWrap/>
                      <w:vAlign w:val="center"/>
                      <w:hideMark/>
                    </w:tcPr>
                  </w:tcPrChange>
                </w:tcPr>
                <w:p w14:paraId="2FAEC19C" w14:textId="77777777" w:rsidR="008F3B73" w:rsidRPr="00D6076C" w:rsidRDefault="008F3B73" w:rsidP="008F3B73">
                  <w:pPr>
                    <w:tabs>
                      <w:tab w:val="clear" w:pos="794"/>
                      <w:tab w:val="clear" w:pos="1191"/>
                      <w:tab w:val="clear" w:pos="1588"/>
                      <w:tab w:val="clear" w:pos="1985"/>
                    </w:tabs>
                    <w:overflowPunct/>
                    <w:autoSpaceDE/>
                    <w:autoSpaceDN/>
                    <w:adjustRightInd/>
                    <w:spacing w:before="0"/>
                    <w:jc w:val="center"/>
                    <w:textAlignment w:val="auto"/>
                    <w:rPr>
                      <w:color w:val="000000"/>
                      <w:sz w:val="20"/>
                      <w:lang w:val="en-GB" w:eastAsia="en-GB"/>
                    </w:rPr>
                  </w:pPr>
                  <w:r w:rsidRPr="00D6076C">
                    <w:rPr>
                      <w:color w:val="000000"/>
                      <w:sz w:val="20"/>
                      <w:lang w:val="en-GB" w:eastAsia="en-GB"/>
                    </w:rPr>
                    <w:t>11</w:t>
                  </w:r>
                </w:p>
              </w:tc>
            </w:tr>
            <w:tr w:rsidR="008F3B73" w:rsidRPr="00D6076C" w14:paraId="1A81CC6F" w14:textId="77777777" w:rsidTr="00640835">
              <w:trPr>
                <w:trHeight w:val="870"/>
                <w:trPrChange w:id="313" w:author="Arroyo, Jorge CIV" w:date="2018-08-28T15:13:00Z">
                  <w:trPr>
                    <w:trHeight w:val="870"/>
                  </w:trPr>
                </w:trPrChange>
              </w:trPr>
              <w:tc>
                <w:tcPr>
                  <w:tcW w:w="690" w:type="dxa"/>
                  <w:vMerge w:val="restart"/>
                  <w:tcBorders>
                    <w:top w:val="nil"/>
                    <w:left w:val="single" w:sz="4" w:space="0" w:color="auto"/>
                    <w:bottom w:val="single" w:sz="4" w:space="0" w:color="auto"/>
                    <w:right w:val="single" w:sz="4" w:space="0" w:color="auto"/>
                  </w:tcBorders>
                  <w:shd w:val="clear" w:color="auto" w:fill="F2F2F2" w:themeFill="background1" w:themeFillShade="F2"/>
                  <w:vAlign w:val="center"/>
                  <w:hideMark/>
                  <w:tcPrChange w:id="314" w:author="Arroyo, Jorge CIV" w:date="2018-08-28T15:13:00Z">
                    <w:tcPr>
                      <w:tcW w:w="11560" w:type="dxa"/>
                      <w:gridSpan w:val="8"/>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47F79809" w14:textId="77777777" w:rsidR="008F3B73" w:rsidRPr="00D6076C" w:rsidRDefault="008F3B73" w:rsidP="008F3B73">
                  <w:pPr>
                    <w:tabs>
                      <w:tab w:val="clear" w:pos="794"/>
                      <w:tab w:val="clear" w:pos="1191"/>
                      <w:tab w:val="clear" w:pos="1588"/>
                      <w:tab w:val="clear" w:pos="1985"/>
                    </w:tabs>
                    <w:overflowPunct/>
                    <w:autoSpaceDE/>
                    <w:autoSpaceDN/>
                    <w:adjustRightInd/>
                    <w:spacing w:before="0"/>
                    <w:jc w:val="left"/>
                    <w:textAlignment w:val="auto"/>
                    <w:rPr>
                      <w:color w:val="000000"/>
                      <w:sz w:val="20"/>
                      <w:lang w:val="en-GB" w:eastAsia="en-GB"/>
                    </w:rPr>
                  </w:pPr>
                  <w:r w:rsidRPr="00D6076C">
                    <w:rPr>
                      <w:color w:val="000000"/>
                      <w:sz w:val="20"/>
                      <w:lang w:val="en-GB" w:eastAsia="en-GB"/>
                    </w:rPr>
                    <w:t>8th</w:t>
                  </w:r>
                </w:p>
              </w:tc>
              <w:tc>
                <w:tcPr>
                  <w:tcW w:w="658" w:type="dxa"/>
                  <w:tcBorders>
                    <w:top w:val="nil"/>
                    <w:left w:val="nil"/>
                    <w:bottom w:val="single" w:sz="4" w:space="0" w:color="auto"/>
                    <w:right w:val="single" w:sz="4" w:space="0" w:color="auto"/>
                  </w:tcBorders>
                  <w:shd w:val="clear" w:color="auto" w:fill="F2F2F2" w:themeFill="background1" w:themeFillShade="F2"/>
                  <w:noWrap/>
                  <w:vAlign w:val="center"/>
                  <w:hideMark/>
                  <w:tcPrChange w:id="315" w:author="Arroyo, Jorge CIV" w:date="2018-08-28T15:13:00Z">
                    <w:tcPr>
                      <w:tcW w:w="640" w:type="dxa"/>
                      <w:tcBorders>
                        <w:top w:val="nil"/>
                        <w:left w:val="nil"/>
                        <w:bottom w:val="single" w:sz="4" w:space="0" w:color="auto"/>
                        <w:right w:val="single" w:sz="4" w:space="0" w:color="auto"/>
                      </w:tcBorders>
                      <w:shd w:val="clear" w:color="auto" w:fill="auto"/>
                      <w:noWrap/>
                      <w:vAlign w:val="center"/>
                      <w:hideMark/>
                    </w:tcPr>
                  </w:tcPrChange>
                </w:tcPr>
                <w:p w14:paraId="00905F0D" w14:textId="77777777" w:rsidR="008F3B73" w:rsidRPr="00D6076C" w:rsidRDefault="008F3B73" w:rsidP="008F3B73">
                  <w:pPr>
                    <w:tabs>
                      <w:tab w:val="clear" w:pos="794"/>
                      <w:tab w:val="clear" w:pos="1191"/>
                      <w:tab w:val="clear" w:pos="1588"/>
                      <w:tab w:val="clear" w:pos="1985"/>
                    </w:tabs>
                    <w:overflowPunct/>
                    <w:autoSpaceDE/>
                    <w:autoSpaceDN/>
                    <w:adjustRightInd/>
                    <w:spacing w:before="0"/>
                    <w:jc w:val="center"/>
                    <w:textAlignment w:val="auto"/>
                    <w:rPr>
                      <w:color w:val="000000"/>
                      <w:sz w:val="20"/>
                      <w:lang w:val="en-GB" w:eastAsia="en-GB"/>
                    </w:rPr>
                  </w:pPr>
                  <w:r w:rsidRPr="00D6076C">
                    <w:rPr>
                      <w:color w:val="000000"/>
                      <w:sz w:val="20"/>
                      <w:lang w:val="en-GB" w:eastAsia="en-GB"/>
                    </w:rPr>
                    <w:t>0</w:t>
                  </w:r>
                </w:p>
              </w:tc>
              <w:tc>
                <w:tcPr>
                  <w:tcW w:w="1490" w:type="dxa"/>
                  <w:tcBorders>
                    <w:top w:val="nil"/>
                    <w:left w:val="nil"/>
                    <w:bottom w:val="single" w:sz="4" w:space="0" w:color="auto"/>
                    <w:right w:val="single" w:sz="4" w:space="0" w:color="auto"/>
                  </w:tcBorders>
                  <w:shd w:val="clear" w:color="auto" w:fill="F2F2F2" w:themeFill="background1" w:themeFillShade="F2"/>
                  <w:vAlign w:val="center"/>
                  <w:hideMark/>
                  <w:tcPrChange w:id="316" w:author="Arroyo, Jorge CIV" w:date="2018-08-28T15:13:00Z">
                    <w:tcPr>
                      <w:tcW w:w="2380" w:type="dxa"/>
                      <w:tcBorders>
                        <w:top w:val="nil"/>
                        <w:left w:val="nil"/>
                        <w:bottom w:val="single" w:sz="4" w:space="0" w:color="auto"/>
                        <w:right w:val="single" w:sz="4" w:space="0" w:color="auto"/>
                      </w:tcBorders>
                      <w:shd w:val="clear" w:color="auto" w:fill="auto"/>
                      <w:vAlign w:val="center"/>
                      <w:hideMark/>
                    </w:tcPr>
                  </w:tcPrChange>
                </w:tcPr>
                <w:p w14:paraId="3D9B17AA" w14:textId="77777777" w:rsidR="008F3B73" w:rsidRPr="00D6076C" w:rsidRDefault="008F3B73">
                  <w:pPr>
                    <w:tabs>
                      <w:tab w:val="clear" w:pos="794"/>
                      <w:tab w:val="clear" w:pos="1191"/>
                      <w:tab w:val="clear" w:pos="1588"/>
                      <w:tab w:val="clear" w:pos="1985"/>
                    </w:tabs>
                    <w:overflowPunct/>
                    <w:autoSpaceDE/>
                    <w:autoSpaceDN/>
                    <w:adjustRightInd/>
                    <w:spacing w:before="0"/>
                    <w:ind w:firstLineChars="100" w:firstLine="200"/>
                    <w:jc w:val="center"/>
                    <w:textAlignment w:val="auto"/>
                    <w:rPr>
                      <w:color w:val="000000"/>
                      <w:sz w:val="20"/>
                      <w:lang w:val="en-GB" w:eastAsia="en-GB"/>
                    </w:rPr>
                    <w:pPrChange w:id="317" w:author="Arroyo, Jorge CIV" w:date="2018-08-27T12:26:00Z">
                      <w:pPr>
                        <w:tabs>
                          <w:tab w:val="clear" w:pos="794"/>
                          <w:tab w:val="clear" w:pos="1191"/>
                          <w:tab w:val="clear" w:pos="1588"/>
                          <w:tab w:val="clear" w:pos="1985"/>
                        </w:tabs>
                        <w:overflowPunct/>
                        <w:autoSpaceDE/>
                        <w:autoSpaceDN/>
                        <w:adjustRightInd/>
                        <w:spacing w:before="0"/>
                        <w:ind w:firstLineChars="100" w:firstLine="200"/>
                        <w:jc w:val="left"/>
                        <w:textAlignment w:val="auto"/>
                      </w:pPr>
                    </w:pPrChange>
                  </w:pPr>
                  <w:r w:rsidRPr="00D6076C">
                    <w:rPr>
                      <w:color w:val="000000"/>
                      <w:sz w:val="20"/>
                      <w:lang w:val="en-GB" w:eastAsia="en-GB"/>
                    </w:rPr>
                    <w:t>Good Health</w:t>
                  </w:r>
                </w:p>
              </w:tc>
              <w:tc>
                <w:tcPr>
                  <w:tcW w:w="2017" w:type="dxa"/>
                  <w:tcBorders>
                    <w:top w:val="nil"/>
                    <w:left w:val="nil"/>
                    <w:bottom w:val="single" w:sz="4" w:space="0" w:color="auto"/>
                    <w:right w:val="single" w:sz="4" w:space="0" w:color="auto"/>
                  </w:tcBorders>
                  <w:shd w:val="clear" w:color="auto" w:fill="F2F2F2" w:themeFill="background1" w:themeFillShade="F2"/>
                  <w:vAlign w:val="center"/>
                  <w:hideMark/>
                  <w:tcPrChange w:id="318" w:author="Arroyo, Jorge CIV" w:date="2018-08-28T15:13:00Z">
                    <w:tcPr>
                      <w:tcW w:w="2380" w:type="dxa"/>
                      <w:tcBorders>
                        <w:top w:val="nil"/>
                        <w:left w:val="nil"/>
                        <w:bottom w:val="single" w:sz="4" w:space="0" w:color="auto"/>
                        <w:right w:val="single" w:sz="4" w:space="0" w:color="auto"/>
                      </w:tcBorders>
                      <w:shd w:val="clear" w:color="auto" w:fill="auto"/>
                      <w:vAlign w:val="center"/>
                      <w:hideMark/>
                    </w:tcPr>
                  </w:tcPrChange>
                </w:tcPr>
                <w:p w14:paraId="01E7B977" w14:textId="77777777" w:rsidR="008F3B73" w:rsidRPr="00D6076C" w:rsidRDefault="008F3B73">
                  <w:pPr>
                    <w:tabs>
                      <w:tab w:val="clear" w:pos="794"/>
                      <w:tab w:val="clear" w:pos="1191"/>
                      <w:tab w:val="clear" w:pos="1588"/>
                      <w:tab w:val="clear" w:pos="1985"/>
                    </w:tabs>
                    <w:overflowPunct/>
                    <w:autoSpaceDE/>
                    <w:autoSpaceDN/>
                    <w:adjustRightInd/>
                    <w:spacing w:before="0"/>
                    <w:ind w:firstLineChars="100" w:firstLine="200"/>
                    <w:jc w:val="center"/>
                    <w:textAlignment w:val="auto"/>
                    <w:rPr>
                      <w:color w:val="000000"/>
                      <w:sz w:val="20"/>
                      <w:lang w:val="en-GB" w:eastAsia="en-GB"/>
                    </w:rPr>
                    <w:pPrChange w:id="319" w:author="Arroyo, Jorge CIV" w:date="2018-08-27T12:26:00Z">
                      <w:pPr>
                        <w:tabs>
                          <w:tab w:val="clear" w:pos="794"/>
                          <w:tab w:val="clear" w:pos="1191"/>
                          <w:tab w:val="clear" w:pos="1588"/>
                          <w:tab w:val="clear" w:pos="1985"/>
                        </w:tabs>
                        <w:overflowPunct/>
                        <w:autoSpaceDE/>
                        <w:autoSpaceDN/>
                        <w:adjustRightInd/>
                        <w:spacing w:before="0"/>
                        <w:ind w:firstLineChars="100" w:firstLine="200"/>
                        <w:jc w:val="left"/>
                        <w:textAlignment w:val="auto"/>
                      </w:pPr>
                    </w:pPrChange>
                  </w:pPr>
                  <w:r w:rsidRPr="00D6076C">
                    <w:rPr>
                      <w:color w:val="000000"/>
                      <w:sz w:val="20"/>
                      <w:lang w:val="en-GB" w:eastAsia="en-GB"/>
                    </w:rPr>
                    <w:t>Free-floating</w:t>
                  </w:r>
                </w:p>
              </w:tc>
              <w:tc>
                <w:tcPr>
                  <w:tcW w:w="2120" w:type="dxa"/>
                  <w:tcBorders>
                    <w:top w:val="nil"/>
                    <w:left w:val="nil"/>
                    <w:bottom w:val="single" w:sz="4" w:space="0" w:color="auto"/>
                    <w:right w:val="single" w:sz="4" w:space="0" w:color="auto"/>
                  </w:tcBorders>
                  <w:shd w:val="clear" w:color="auto" w:fill="F2F2F2" w:themeFill="background1" w:themeFillShade="F2"/>
                  <w:vAlign w:val="center"/>
                  <w:hideMark/>
                  <w:tcPrChange w:id="320" w:author="Arroyo, Jorge CIV" w:date="2018-08-28T15:13:00Z">
                    <w:tcPr>
                      <w:tcW w:w="2380" w:type="dxa"/>
                      <w:tcBorders>
                        <w:top w:val="nil"/>
                        <w:left w:val="nil"/>
                        <w:bottom w:val="single" w:sz="4" w:space="0" w:color="auto"/>
                        <w:right w:val="single" w:sz="4" w:space="0" w:color="auto"/>
                      </w:tcBorders>
                      <w:shd w:val="clear" w:color="auto" w:fill="auto"/>
                      <w:vAlign w:val="center"/>
                      <w:hideMark/>
                    </w:tcPr>
                  </w:tcPrChange>
                </w:tcPr>
                <w:p w14:paraId="31C2CDF8" w14:textId="77777777" w:rsidR="008F3B73" w:rsidRPr="00D6076C" w:rsidRDefault="008F3B73">
                  <w:pPr>
                    <w:tabs>
                      <w:tab w:val="clear" w:pos="794"/>
                      <w:tab w:val="clear" w:pos="1191"/>
                      <w:tab w:val="clear" w:pos="1588"/>
                      <w:tab w:val="clear" w:pos="1985"/>
                    </w:tabs>
                    <w:overflowPunct/>
                    <w:autoSpaceDE/>
                    <w:autoSpaceDN/>
                    <w:adjustRightInd/>
                    <w:spacing w:before="0"/>
                    <w:ind w:firstLineChars="100" w:firstLine="200"/>
                    <w:jc w:val="center"/>
                    <w:textAlignment w:val="auto"/>
                    <w:rPr>
                      <w:color w:val="000000"/>
                      <w:sz w:val="20"/>
                      <w:lang w:val="en-GB" w:eastAsia="en-GB"/>
                    </w:rPr>
                    <w:pPrChange w:id="321" w:author="Arroyo, Jorge CIV" w:date="2018-08-27T12:26:00Z">
                      <w:pPr>
                        <w:tabs>
                          <w:tab w:val="clear" w:pos="794"/>
                          <w:tab w:val="clear" w:pos="1191"/>
                          <w:tab w:val="clear" w:pos="1588"/>
                          <w:tab w:val="clear" w:pos="1985"/>
                        </w:tabs>
                        <w:overflowPunct/>
                        <w:autoSpaceDE/>
                        <w:autoSpaceDN/>
                        <w:adjustRightInd/>
                        <w:spacing w:before="0"/>
                        <w:ind w:firstLineChars="100" w:firstLine="200"/>
                        <w:jc w:val="left"/>
                        <w:textAlignment w:val="auto"/>
                      </w:pPr>
                    </w:pPrChange>
                  </w:pPr>
                  <w:r w:rsidRPr="00D6076C">
                    <w:rPr>
                      <w:color w:val="000000"/>
                      <w:sz w:val="20"/>
                      <w:lang w:val="en-GB" w:eastAsia="en-GB"/>
                    </w:rPr>
                    <w:t>Monitored</w:t>
                  </w:r>
                </w:p>
              </w:tc>
              <w:tc>
                <w:tcPr>
                  <w:tcW w:w="1909" w:type="dxa"/>
                  <w:tcBorders>
                    <w:top w:val="nil"/>
                    <w:left w:val="nil"/>
                    <w:bottom w:val="single" w:sz="4" w:space="0" w:color="auto"/>
                    <w:right w:val="single" w:sz="4" w:space="0" w:color="auto"/>
                  </w:tcBorders>
                  <w:shd w:val="clear" w:color="auto" w:fill="F2F2F2" w:themeFill="background1" w:themeFillShade="F2"/>
                  <w:vAlign w:val="center"/>
                  <w:hideMark/>
                  <w:tcPrChange w:id="322" w:author="Arroyo, Jorge CIV" w:date="2018-08-28T15:13:00Z">
                    <w:tcPr>
                      <w:tcW w:w="2380" w:type="dxa"/>
                      <w:tcBorders>
                        <w:top w:val="nil"/>
                        <w:left w:val="nil"/>
                        <w:bottom w:val="single" w:sz="4" w:space="0" w:color="auto"/>
                        <w:right w:val="single" w:sz="4" w:space="0" w:color="auto"/>
                      </w:tcBorders>
                      <w:shd w:val="clear" w:color="auto" w:fill="auto"/>
                      <w:vAlign w:val="center"/>
                      <w:hideMark/>
                    </w:tcPr>
                  </w:tcPrChange>
                </w:tcPr>
                <w:p w14:paraId="19645E5E" w14:textId="09803656" w:rsidR="008F3B73" w:rsidRPr="00D6076C" w:rsidRDefault="008F3B73">
                  <w:pPr>
                    <w:tabs>
                      <w:tab w:val="clear" w:pos="794"/>
                      <w:tab w:val="clear" w:pos="1191"/>
                      <w:tab w:val="clear" w:pos="1588"/>
                      <w:tab w:val="clear" w:pos="1985"/>
                    </w:tabs>
                    <w:overflowPunct/>
                    <w:autoSpaceDE/>
                    <w:autoSpaceDN/>
                    <w:adjustRightInd/>
                    <w:spacing w:before="0"/>
                    <w:ind w:firstLineChars="100" w:firstLine="200"/>
                    <w:jc w:val="center"/>
                    <w:textAlignment w:val="auto"/>
                    <w:rPr>
                      <w:color w:val="000000"/>
                      <w:sz w:val="20"/>
                      <w:lang w:val="en-GB" w:eastAsia="en-GB"/>
                    </w:rPr>
                    <w:pPrChange w:id="323" w:author="Arroyo, Jorge CIV" w:date="2018-08-27T12:26:00Z">
                      <w:pPr>
                        <w:tabs>
                          <w:tab w:val="clear" w:pos="794"/>
                          <w:tab w:val="clear" w:pos="1191"/>
                          <w:tab w:val="clear" w:pos="1588"/>
                          <w:tab w:val="clear" w:pos="1985"/>
                        </w:tabs>
                        <w:overflowPunct/>
                        <w:autoSpaceDE/>
                        <w:autoSpaceDN/>
                        <w:adjustRightInd/>
                        <w:spacing w:before="0"/>
                        <w:ind w:firstLineChars="100" w:firstLine="200"/>
                        <w:jc w:val="left"/>
                        <w:textAlignment w:val="auto"/>
                      </w:pPr>
                    </w:pPrChange>
                  </w:pPr>
                  <w:r w:rsidRPr="00D6076C">
                    <w:rPr>
                      <w:color w:val="000000"/>
                      <w:sz w:val="20"/>
                      <w:lang w:val="en-GB" w:eastAsia="en-GB"/>
                    </w:rPr>
                    <w:t>Tender on scene</w:t>
                  </w:r>
                </w:p>
              </w:tc>
              <w:tc>
                <w:tcPr>
                  <w:tcW w:w="539" w:type="dxa"/>
                  <w:tcBorders>
                    <w:top w:val="nil"/>
                    <w:left w:val="nil"/>
                    <w:bottom w:val="single" w:sz="4" w:space="0" w:color="auto"/>
                    <w:right w:val="single" w:sz="4" w:space="0" w:color="auto"/>
                  </w:tcBorders>
                  <w:shd w:val="clear" w:color="auto" w:fill="F2F2F2" w:themeFill="background1" w:themeFillShade="F2"/>
                  <w:noWrap/>
                  <w:vAlign w:val="center"/>
                  <w:hideMark/>
                  <w:tcPrChange w:id="324" w:author="Arroyo, Jorge CIV" w:date="2018-08-28T15:13:00Z">
                    <w:tcPr>
                      <w:tcW w:w="640" w:type="dxa"/>
                      <w:tcBorders>
                        <w:top w:val="nil"/>
                        <w:left w:val="nil"/>
                        <w:bottom w:val="single" w:sz="4" w:space="0" w:color="auto"/>
                        <w:right w:val="single" w:sz="4" w:space="0" w:color="auto"/>
                      </w:tcBorders>
                      <w:shd w:val="clear" w:color="auto" w:fill="auto"/>
                      <w:noWrap/>
                      <w:vAlign w:val="center"/>
                      <w:hideMark/>
                    </w:tcPr>
                  </w:tcPrChange>
                </w:tcPr>
                <w:p w14:paraId="3A84FA44" w14:textId="77777777" w:rsidR="008F3B73" w:rsidRPr="00D6076C" w:rsidRDefault="008F3B73" w:rsidP="008F3B73">
                  <w:pPr>
                    <w:tabs>
                      <w:tab w:val="clear" w:pos="794"/>
                      <w:tab w:val="clear" w:pos="1191"/>
                      <w:tab w:val="clear" w:pos="1588"/>
                      <w:tab w:val="clear" w:pos="1985"/>
                    </w:tabs>
                    <w:overflowPunct/>
                    <w:autoSpaceDE/>
                    <w:autoSpaceDN/>
                    <w:adjustRightInd/>
                    <w:spacing w:before="0"/>
                    <w:jc w:val="center"/>
                    <w:textAlignment w:val="auto"/>
                    <w:rPr>
                      <w:color w:val="000000"/>
                      <w:sz w:val="20"/>
                      <w:lang w:val="en-GB" w:eastAsia="en-GB"/>
                    </w:rPr>
                  </w:pPr>
                  <w:r w:rsidRPr="00D6076C">
                    <w:rPr>
                      <w:color w:val="000000"/>
                      <w:sz w:val="20"/>
                      <w:lang w:val="en-GB" w:eastAsia="en-GB"/>
                    </w:rPr>
                    <w:t>0</w:t>
                  </w:r>
                </w:p>
              </w:tc>
            </w:tr>
            <w:tr w:rsidR="008F3B73" w:rsidRPr="00D6076C" w14:paraId="6EE4BC59" w14:textId="77777777" w:rsidTr="00640835">
              <w:trPr>
                <w:trHeight w:val="870"/>
                <w:trPrChange w:id="325" w:author="Arroyo, Jorge CIV" w:date="2018-08-28T15:13:00Z">
                  <w:trPr>
                    <w:trHeight w:val="870"/>
                  </w:trPr>
                </w:trPrChange>
              </w:trPr>
              <w:tc>
                <w:tcPr>
                  <w:tcW w:w="690" w:type="dxa"/>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Change w:id="326" w:author="Arroyo, Jorge CIV" w:date="2018-08-28T15:13:00Z">
                    <w:tcPr>
                      <w:tcW w:w="11560" w:type="dxa"/>
                      <w:gridSpan w:val="8"/>
                      <w:vMerge/>
                      <w:tcBorders>
                        <w:top w:val="nil"/>
                        <w:left w:val="single" w:sz="4" w:space="0" w:color="auto"/>
                        <w:bottom w:val="single" w:sz="4" w:space="0" w:color="auto"/>
                        <w:right w:val="single" w:sz="4" w:space="0" w:color="auto"/>
                      </w:tcBorders>
                      <w:vAlign w:val="center"/>
                      <w:hideMark/>
                    </w:tcPr>
                  </w:tcPrChange>
                </w:tcPr>
                <w:p w14:paraId="008C8DFA" w14:textId="77777777" w:rsidR="008F3B73" w:rsidRPr="00D6076C" w:rsidRDefault="008F3B73" w:rsidP="008F3B73">
                  <w:pPr>
                    <w:tabs>
                      <w:tab w:val="clear" w:pos="794"/>
                      <w:tab w:val="clear" w:pos="1191"/>
                      <w:tab w:val="clear" w:pos="1588"/>
                      <w:tab w:val="clear" w:pos="1985"/>
                    </w:tabs>
                    <w:overflowPunct/>
                    <w:autoSpaceDE/>
                    <w:autoSpaceDN/>
                    <w:adjustRightInd/>
                    <w:spacing w:before="0"/>
                    <w:jc w:val="left"/>
                    <w:textAlignment w:val="auto"/>
                    <w:rPr>
                      <w:color w:val="000000"/>
                      <w:sz w:val="20"/>
                      <w:lang w:val="en-GB" w:eastAsia="en-GB"/>
                    </w:rPr>
                  </w:pPr>
                </w:p>
              </w:tc>
              <w:tc>
                <w:tcPr>
                  <w:tcW w:w="658" w:type="dxa"/>
                  <w:tcBorders>
                    <w:top w:val="nil"/>
                    <w:left w:val="nil"/>
                    <w:bottom w:val="single" w:sz="4" w:space="0" w:color="auto"/>
                    <w:right w:val="single" w:sz="4" w:space="0" w:color="auto"/>
                  </w:tcBorders>
                  <w:shd w:val="clear" w:color="auto" w:fill="F2F2F2" w:themeFill="background1" w:themeFillShade="F2"/>
                  <w:noWrap/>
                  <w:vAlign w:val="center"/>
                  <w:hideMark/>
                  <w:tcPrChange w:id="327" w:author="Arroyo, Jorge CIV" w:date="2018-08-28T15:13:00Z">
                    <w:tcPr>
                      <w:tcW w:w="640" w:type="dxa"/>
                      <w:tcBorders>
                        <w:top w:val="nil"/>
                        <w:left w:val="nil"/>
                        <w:bottom w:val="single" w:sz="4" w:space="0" w:color="auto"/>
                        <w:right w:val="single" w:sz="4" w:space="0" w:color="auto"/>
                      </w:tcBorders>
                      <w:shd w:val="clear" w:color="auto" w:fill="auto"/>
                      <w:noWrap/>
                      <w:vAlign w:val="center"/>
                      <w:hideMark/>
                    </w:tcPr>
                  </w:tcPrChange>
                </w:tcPr>
                <w:p w14:paraId="2B2F6685" w14:textId="77777777" w:rsidR="008F3B73" w:rsidRPr="00D6076C" w:rsidRDefault="008F3B73" w:rsidP="008F3B73">
                  <w:pPr>
                    <w:tabs>
                      <w:tab w:val="clear" w:pos="794"/>
                      <w:tab w:val="clear" w:pos="1191"/>
                      <w:tab w:val="clear" w:pos="1588"/>
                      <w:tab w:val="clear" w:pos="1985"/>
                    </w:tabs>
                    <w:overflowPunct/>
                    <w:autoSpaceDE/>
                    <w:autoSpaceDN/>
                    <w:adjustRightInd/>
                    <w:spacing w:before="0"/>
                    <w:jc w:val="center"/>
                    <w:textAlignment w:val="auto"/>
                    <w:rPr>
                      <w:color w:val="000000"/>
                      <w:sz w:val="20"/>
                      <w:lang w:val="en-GB" w:eastAsia="en-GB"/>
                    </w:rPr>
                  </w:pPr>
                  <w:r w:rsidRPr="00D6076C">
                    <w:rPr>
                      <w:color w:val="000000"/>
                      <w:sz w:val="20"/>
                      <w:lang w:val="en-GB" w:eastAsia="en-GB"/>
                    </w:rPr>
                    <w:t>1</w:t>
                  </w:r>
                </w:p>
              </w:tc>
              <w:tc>
                <w:tcPr>
                  <w:tcW w:w="1490" w:type="dxa"/>
                  <w:tcBorders>
                    <w:top w:val="nil"/>
                    <w:left w:val="nil"/>
                    <w:bottom w:val="single" w:sz="4" w:space="0" w:color="auto"/>
                    <w:right w:val="single" w:sz="4" w:space="0" w:color="auto"/>
                  </w:tcBorders>
                  <w:shd w:val="clear" w:color="auto" w:fill="F2F2F2" w:themeFill="background1" w:themeFillShade="F2"/>
                  <w:vAlign w:val="center"/>
                  <w:hideMark/>
                  <w:tcPrChange w:id="328" w:author="Arroyo, Jorge CIV" w:date="2018-08-28T15:13:00Z">
                    <w:tcPr>
                      <w:tcW w:w="2380" w:type="dxa"/>
                      <w:tcBorders>
                        <w:top w:val="nil"/>
                        <w:left w:val="nil"/>
                        <w:bottom w:val="single" w:sz="4" w:space="0" w:color="auto"/>
                        <w:right w:val="single" w:sz="4" w:space="0" w:color="auto"/>
                      </w:tcBorders>
                      <w:shd w:val="clear" w:color="auto" w:fill="auto"/>
                      <w:vAlign w:val="center"/>
                      <w:hideMark/>
                    </w:tcPr>
                  </w:tcPrChange>
                </w:tcPr>
                <w:p w14:paraId="547CC6B8" w14:textId="77777777" w:rsidR="008F3B73" w:rsidRPr="00D6076C" w:rsidRDefault="008F3B73">
                  <w:pPr>
                    <w:tabs>
                      <w:tab w:val="clear" w:pos="794"/>
                      <w:tab w:val="clear" w:pos="1191"/>
                      <w:tab w:val="clear" w:pos="1588"/>
                      <w:tab w:val="clear" w:pos="1985"/>
                    </w:tabs>
                    <w:overflowPunct/>
                    <w:autoSpaceDE/>
                    <w:autoSpaceDN/>
                    <w:adjustRightInd/>
                    <w:spacing w:before="0"/>
                    <w:ind w:firstLineChars="100" w:firstLine="200"/>
                    <w:jc w:val="center"/>
                    <w:textAlignment w:val="auto"/>
                    <w:rPr>
                      <w:color w:val="000000"/>
                      <w:sz w:val="20"/>
                      <w:lang w:val="en-GB" w:eastAsia="en-GB"/>
                    </w:rPr>
                    <w:pPrChange w:id="329" w:author="Arroyo, Jorge CIV" w:date="2018-08-27T12:26:00Z">
                      <w:pPr>
                        <w:tabs>
                          <w:tab w:val="clear" w:pos="794"/>
                          <w:tab w:val="clear" w:pos="1191"/>
                          <w:tab w:val="clear" w:pos="1588"/>
                          <w:tab w:val="clear" w:pos="1985"/>
                        </w:tabs>
                        <w:overflowPunct/>
                        <w:autoSpaceDE/>
                        <w:autoSpaceDN/>
                        <w:adjustRightInd/>
                        <w:spacing w:before="0"/>
                        <w:ind w:firstLineChars="100" w:firstLine="200"/>
                        <w:jc w:val="left"/>
                        <w:textAlignment w:val="auto"/>
                      </w:pPr>
                    </w:pPrChange>
                  </w:pPr>
                  <w:r w:rsidRPr="00D6076C">
                    <w:rPr>
                      <w:color w:val="000000"/>
                      <w:sz w:val="20"/>
                      <w:lang w:val="en-GB" w:eastAsia="en-GB"/>
                    </w:rPr>
                    <w:t>Alarm</w:t>
                  </w:r>
                </w:p>
              </w:tc>
              <w:tc>
                <w:tcPr>
                  <w:tcW w:w="2017" w:type="dxa"/>
                  <w:tcBorders>
                    <w:top w:val="nil"/>
                    <w:left w:val="nil"/>
                    <w:bottom w:val="single" w:sz="4" w:space="0" w:color="auto"/>
                    <w:right w:val="single" w:sz="4" w:space="0" w:color="auto"/>
                  </w:tcBorders>
                  <w:shd w:val="clear" w:color="auto" w:fill="F2F2F2" w:themeFill="background1" w:themeFillShade="F2"/>
                  <w:vAlign w:val="center"/>
                  <w:hideMark/>
                  <w:tcPrChange w:id="330" w:author="Arroyo, Jorge CIV" w:date="2018-08-28T15:13:00Z">
                    <w:tcPr>
                      <w:tcW w:w="2380" w:type="dxa"/>
                      <w:tcBorders>
                        <w:top w:val="nil"/>
                        <w:left w:val="nil"/>
                        <w:bottom w:val="single" w:sz="4" w:space="0" w:color="auto"/>
                        <w:right w:val="single" w:sz="4" w:space="0" w:color="auto"/>
                      </w:tcBorders>
                      <w:shd w:val="clear" w:color="auto" w:fill="auto"/>
                      <w:vAlign w:val="center"/>
                      <w:hideMark/>
                    </w:tcPr>
                  </w:tcPrChange>
                </w:tcPr>
                <w:p w14:paraId="51E07458" w14:textId="77777777" w:rsidR="008F3B73" w:rsidRPr="00D6076C" w:rsidRDefault="008F3B73">
                  <w:pPr>
                    <w:tabs>
                      <w:tab w:val="clear" w:pos="794"/>
                      <w:tab w:val="clear" w:pos="1191"/>
                      <w:tab w:val="clear" w:pos="1588"/>
                      <w:tab w:val="clear" w:pos="1985"/>
                    </w:tabs>
                    <w:overflowPunct/>
                    <w:autoSpaceDE/>
                    <w:autoSpaceDN/>
                    <w:adjustRightInd/>
                    <w:spacing w:before="0"/>
                    <w:ind w:firstLineChars="100" w:firstLine="200"/>
                    <w:jc w:val="center"/>
                    <w:textAlignment w:val="auto"/>
                    <w:rPr>
                      <w:color w:val="000000"/>
                      <w:sz w:val="20"/>
                      <w:lang w:val="en-GB" w:eastAsia="en-GB"/>
                    </w:rPr>
                    <w:pPrChange w:id="331" w:author="Arroyo, Jorge CIV" w:date="2018-08-27T12:26:00Z">
                      <w:pPr>
                        <w:tabs>
                          <w:tab w:val="clear" w:pos="794"/>
                          <w:tab w:val="clear" w:pos="1191"/>
                          <w:tab w:val="clear" w:pos="1588"/>
                          <w:tab w:val="clear" w:pos="1985"/>
                        </w:tabs>
                        <w:overflowPunct/>
                        <w:autoSpaceDE/>
                        <w:autoSpaceDN/>
                        <w:adjustRightInd/>
                        <w:spacing w:before="0"/>
                        <w:ind w:firstLineChars="100" w:firstLine="200"/>
                        <w:jc w:val="left"/>
                        <w:textAlignment w:val="auto"/>
                      </w:pPr>
                    </w:pPrChange>
                  </w:pPr>
                  <w:r w:rsidRPr="00D6076C">
                    <w:rPr>
                      <w:color w:val="000000"/>
                      <w:sz w:val="20"/>
                      <w:lang w:val="en-GB" w:eastAsia="en-GB"/>
                    </w:rPr>
                    <w:t>Dynamic Positioning</w:t>
                  </w:r>
                </w:p>
              </w:tc>
              <w:tc>
                <w:tcPr>
                  <w:tcW w:w="2120" w:type="dxa"/>
                  <w:tcBorders>
                    <w:top w:val="nil"/>
                    <w:left w:val="nil"/>
                    <w:bottom w:val="single" w:sz="4" w:space="0" w:color="auto"/>
                    <w:right w:val="single" w:sz="4" w:space="0" w:color="auto"/>
                  </w:tcBorders>
                  <w:shd w:val="clear" w:color="auto" w:fill="F2F2F2" w:themeFill="background1" w:themeFillShade="F2"/>
                  <w:vAlign w:val="center"/>
                  <w:hideMark/>
                  <w:tcPrChange w:id="332" w:author="Arroyo, Jorge CIV" w:date="2018-08-28T15:13:00Z">
                    <w:tcPr>
                      <w:tcW w:w="2380" w:type="dxa"/>
                      <w:tcBorders>
                        <w:top w:val="nil"/>
                        <w:left w:val="nil"/>
                        <w:bottom w:val="single" w:sz="4" w:space="0" w:color="auto"/>
                        <w:right w:val="single" w:sz="4" w:space="0" w:color="auto"/>
                      </w:tcBorders>
                      <w:shd w:val="clear" w:color="auto" w:fill="auto"/>
                      <w:vAlign w:val="center"/>
                      <w:hideMark/>
                    </w:tcPr>
                  </w:tcPrChange>
                </w:tcPr>
                <w:p w14:paraId="2ADC40EB" w14:textId="77777777" w:rsidR="008F3B73" w:rsidRPr="00D6076C" w:rsidRDefault="008F3B73">
                  <w:pPr>
                    <w:tabs>
                      <w:tab w:val="clear" w:pos="794"/>
                      <w:tab w:val="clear" w:pos="1191"/>
                      <w:tab w:val="clear" w:pos="1588"/>
                      <w:tab w:val="clear" w:pos="1985"/>
                    </w:tabs>
                    <w:overflowPunct/>
                    <w:autoSpaceDE/>
                    <w:autoSpaceDN/>
                    <w:adjustRightInd/>
                    <w:spacing w:before="0"/>
                    <w:ind w:firstLineChars="100" w:firstLine="200"/>
                    <w:jc w:val="center"/>
                    <w:textAlignment w:val="auto"/>
                    <w:rPr>
                      <w:color w:val="000000"/>
                      <w:sz w:val="20"/>
                      <w:lang w:val="en-GB" w:eastAsia="en-GB"/>
                    </w:rPr>
                    <w:pPrChange w:id="333" w:author="Arroyo, Jorge CIV" w:date="2018-08-27T12:26:00Z">
                      <w:pPr>
                        <w:tabs>
                          <w:tab w:val="clear" w:pos="794"/>
                          <w:tab w:val="clear" w:pos="1191"/>
                          <w:tab w:val="clear" w:pos="1588"/>
                          <w:tab w:val="clear" w:pos="1985"/>
                        </w:tabs>
                        <w:overflowPunct/>
                        <w:autoSpaceDE/>
                        <w:autoSpaceDN/>
                        <w:adjustRightInd/>
                        <w:spacing w:before="0"/>
                        <w:ind w:firstLineChars="100" w:firstLine="200"/>
                        <w:jc w:val="left"/>
                        <w:textAlignment w:val="auto"/>
                      </w:pPr>
                    </w:pPrChange>
                  </w:pPr>
                  <w:r w:rsidRPr="00D6076C">
                    <w:rPr>
                      <w:color w:val="000000"/>
                      <w:sz w:val="20"/>
                      <w:lang w:val="en-GB" w:eastAsia="en-GB"/>
                    </w:rPr>
                    <w:t>Unmonitored</w:t>
                  </w:r>
                </w:p>
              </w:tc>
              <w:tc>
                <w:tcPr>
                  <w:tcW w:w="1909" w:type="dxa"/>
                  <w:tcBorders>
                    <w:top w:val="nil"/>
                    <w:left w:val="nil"/>
                    <w:bottom w:val="single" w:sz="4" w:space="0" w:color="auto"/>
                    <w:right w:val="single" w:sz="4" w:space="0" w:color="auto"/>
                  </w:tcBorders>
                  <w:shd w:val="clear" w:color="auto" w:fill="F2F2F2" w:themeFill="background1" w:themeFillShade="F2"/>
                  <w:vAlign w:val="center"/>
                  <w:hideMark/>
                  <w:tcPrChange w:id="334" w:author="Arroyo, Jorge CIV" w:date="2018-08-28T15:13:00Z">
                    <w:tcPr>
                      <w:tcW w:w="2380" w:type="dxa"/>
                      <w:tcBorders>
                        <w:top w:val="nil"/>
                        <w:left w:val="nil"/>
                        <w:bottom w:val="single" w:sz="4" w:space="0" w:color="auto"/>
                        <w:right w:val="single" w:sz="4" w:space="0" w:color="auto"/>
                      </w:tcBorders>
                      <w:shd w:val="clear" w:color="auto" w:fill="auto"/>
                      <w:vAlign w:val="center"/>
                      <w:hideMark/>
                    </w:tcPr>
                  </w:tcPrChange>
                </w:tcPr>
                <w:p w14:paraId="5EB32EE4" w14:textId="77777777" w:rsidR="008F3B73" w:rsidRPr="00D6076C" w:rsidRDefault="008F3B73">
                  <w:pPr>
                    <w:tabs>
                      <w:tab w:val="clear" w:pos="794"/>
                      <w:tab w:val="clear" w:pos="1191"/>
                      <w:tab w:val="clear" w:pos="1588"/>
                      <w:tab w:val="clear" w:pos="1985"/>
                    </w:tabs>
                    <w:overflowPunct/>
                    <w:autoSpaceDE/>
                    <w:autoSpaceDN/>
                    <w:adjustRightInd/>
                    <w:spacing w:before="0"/>
                    <w:ind w:firstLineChars="100" w:firstLine="200"/>
                    <w:jc w:val="center"/>
                    <w:textAlignment w:val="auto"/>
                    <w:rPr>
                      <w:color w:val="000000"/>
                      <w:sz w:val="20"/>
                      <w:lang w:val="en-GB" w:eastAsia="en-GB"/>
                    </w:rPr>
                    <w:pPrChange w:id="335" w:author="Arroyo, Jorge CIV" w:date="2018-08-27T12:26:00Z">
                      <w:pPr>
                        <w:tabs>
                          <w:tab w:val="clear" w:pos="794"/>
                          <w:tab w:val="clear" w:pos="1191"/>
                          <w:tab w:val="clear" w:pos="1588"/>
                          <w:tab w:val="clear" w:pos="1985"/>
                        </w:tabs>
                        <w:overflowPunct/>
                        <w:autoSpaceDE/>
                        <w:autoSpaceDN/>
                        <w:adjustRightInd/>
                        <w:spacing w:before="0"/>
                        <w:ind w:firstLineChars="100" w:firstLine="200"/>
                        <w:jc w:val="left"/>
                        <w:textAlignment w:val="auto"/>
                      </w:pPr>
                    </w:pPrChange>
                  </w:pPr>
                  <w:r w:rsidRPr="00D6076C">
                    <w:rPr>
                      <w:color w:val="000000"/>
                      <w:sz w:val="20"/>
                      <w:lang w:val="en-GB" w:eastAsia="en-GB"/>
                    </w:rPr>
                    <w:t>Remotely operated</w:t>
                  </w:r>
                </w:p>
              </w:tc>
              <w:tc>
                <w:tcPr>
                  <w:tcW w:w="539" w:type="dxa"/>
                  <w:tcBorders>
                    <w:top w:val="nil"/>
                    <w:left w:val="nil"/>
                    <w:bottom w:val="single" w:sz="4" w:space="0" w:color="auto"/>
                    <w:right w:val="single" w:sz="4" w:space="0" w:color="auto"/>
                  </w:tcBorders>
                  <w:shd w:val="clear" w:color="auto" w:fill="F2F2F2" w:themeFill="background1" w:themeFillShade="F2"/>
                  <w:noWrap/>
                  <w:vAlign w:val="center"/>
                  <w:hideMark/>
                  <w:tcPrChange w:id="336" w:author="Arroyo, Jorge CIV" w:date="2018-08-28T15:13:00Z">
                    <w:tcPr>
                      <w:tcW w:w="640" w:type="dxa"/>
                      <w:tcBorders>
                        <w:top w:val="nil"/>
                        <w:left w:val="nil"/>
                        <w:bottom w:val="single" w:sz="4" w:space="0" w:color="auto"/>
                        <w:right w:val="single" w:sz="4" w:space="0" w:color="auto"/>
                      </w:tcBorders>
                      <w:shd w:val="clear" w:color="auto" w:fill="auto"/>
                      <w:noWrap/>
                      <w:vAlign w:val="center"/>
                      <w:hideMark/>
                    </w:tcPr>
                  </w:tcPrChange>
                </w:tcPr>
                <w:p w14:paraId="1B1AD186" w14:textId="77777777" w:rsidR="008F3B73" w:rsidRPr="00D6076C" w:rsidRDefault="008F3B73" w:rsidP="008F3B73">
                  <w:pPr>
                    <w:tabs>
                      <w:tab w:val="clear" w:pos="794"/>
                      <w:tab w:val="clear" w:pos="1191"/>
                      <w:tab w:val="clear" w:pos="1588"/>
                      <w:tab w:val="clear" w:pos="1985"/>
                    </w:tabs>
                    <w:overflowPunct/>
                    <w:autoSpaceDE/>
                    <w:autoSpaceDN/>
                    <w:adjustRightInd/>
                    <w:spacing w:before="0"/>
                    <w:jc w:val="center"/>
                    <w:textAlignment w:val="auto"/>
                    <w:rPr>
                      <w:color w:val="000000"/>
                      <w:sz w:val="20"/>
                      <w:lang w:val="en-GB" w:eastAsia="en-GB"/>
                    </w:rPr>
                  </w:pPr>
                  <w:r w:rsidRPr="00D6076C">
                    <w:rPr>
                      <w:color w:val="000000"/>
                      <w:sz w:val="20"/>
                      <w:lang w:val="en-GB" w:eastAsia="en-GB"/>
                    </w:rPr>
                    <w:t>1</w:t>
                  </w:r>
                </w:p>
              </w:tc>
            </w:tr>
          </w:tbl>
          <w:p w14:paraId="5640ADB9" w14:textId="5AD8DB6B" w:rsidR="00AA6BE2" w:rsidRPr="00AA6BE2" w:rsidRDefault="00AA6BE2">
            <w:pPr>
              <w:pStyle w:val="Tablelegend"/>
              <w:rPr>
                <w:rPrChange w:id="337" w:author="Arroyo, Jorge CIV" w:date="2018-07-31T10:26:00Z">
                  <w:rPr>
                    <w:b/>
                    <w:sz w:val="20"/>
                  </w:rPr>
                </w:rPrChange>
              </w:rPr>
              <w:pPrChange w:id="338" w:author="Arroyo, Jorge CIV" w:date="2018-07-31T10:26:00Z">
                <w:pPr>
                  <w:pStyle w:val="TableLegendNote"/>
                  <w:spacing w:before="40" w:after="40"/>
                </w:pPr>
              </w:pPrChange>
            </w:pPr>
          </w:p>
        </w:tc>
      </w:tr>
    </w:tbl>
    <w:p w14:paraId="0446B9BE" w14:textId="77777777" w:rsidR="00E44582" w:rsidRDefault="00E44582"/>
    <w:p w14:paraId="76B6B018" w14:textId="77777777" w:rsidR="00356ABA" w:rsidRPr="00DD27AC" w:rsidRDefault="00356ABA" w:rsidP="00364981">
      <w:pPr>
        <w:pStyle w:val="Heading2"/>
        <w:jc w:val="left"/>
        <w:rPr>
          <w:lang w:val="en-US" w:eastAsia="zh-CN"/>
        </w:rPr>
      </w:pPr>
      <w:r w:rsidRPr="00DD27AC">
        <w:rPr>
          <w:lang w:val="en-US"/>
        </w:rPr>
        <w:lastRenderedPageBreak/>
        <w:t>3.2</w:t>
      </w:r>
      <w:r w:rsidRPr="00DD27AC">
        <w:rPr>
          <w:rFonts w:hint="eastAsia"/>
          <w:lang w:val="en-US" w:eastAsia="zh-CN"/>
        </w:rPr>
        <w:t>6</w:t>
      </w:r>
      <w:r w:rsidRPr="00DD27AC">
        <w:rPr>
          <w:lang w:val="en-US"/>
        </w:rPr>
        <w:tab/>
        <w:t>Message 2</w:t>
      </w:r>
      <w:r w:rsidRPr="00DD27AC">
        <w:rPr>
          <w:rFonts w:hint="eastAsia"/>
          <w:lang w:val="en-US" w:eastAsia="zh-CN"/>
        </w:rPr>
        <w:t>8</w:t>
      </w:r>
      <w:r w:rsidRPr="00DD27AC">
        <w:rPr>
          <w:lang w:val="en-US"/>
        </w:rPr>
        <w:t xml:space="preserve">: </w:t>
      </w:r>
      <w:r w:rsidRPr="00DD27AC">
        <w:rPr>
          <w:rFonts w:hint="eastAsia"/>
          <w:lang w:val="en-US" w:eastAsia="zh-CN"/>
        </w:rPr>
        <w:t xml:space="preserve">Identification and position report for </w:t>
      </w:r>
      <w:r w:rsidRPr="00DD27AC">
        <w:rPr>
          <w:lang w:val="en-US" w:eastAsia="zh-CN"/>
        </w:rPr>
        <w:t>autonomous maritime radio devices</w:t>
      </w:r>
      <w:r>
        <w:rPr>
          <w:lang w:val="en-US" w:eastAsia="zh-CN"/>
        </w:rPr>
        <w:t xml:space="preserve"> [Chinese Proposal]</w:t>
      </w:r>
    </w:p>
    <w:p w14:paraId="598E895F" w14:textId="77777777" w:rsidR="00356ABA" w:rsidRPr="00DD27AC" w:rsidRDefault="00356ABA" w:rsidP="00364981">
      <w:pPr>
        <w:jc w:val="left"/>
        <w:rPr>
          <w:lang w:val="en-US" w:eastAsia="zh-CN"/>
        </w:rPr>
      </w:pPr>
      <w:r w:rsidRPr="00DD27AC">
        <w:rPr>
          <w:lang w:val="en-US" w:eastAsia="zh-CN"/>
        </w:rPr>
        <w:t>T</w:t>
      </w:r>
      <w:r w:rsidRPr="00DD27AC">
        <w:rPr>
          <w:rFonts w:hint="eastAsia"/>
          <w:lang w:val="en-US" w:eastAsia="zh-CN"/>
        </w:rPr>
        <w:t xml:space="preserve">his message is only transmitted by AMRD for the purpose of identification and position report. </w:t>
      </w:r>
      <w:r w:rsidRPr="00DD27AC">
        <w:rPr>
          <w:lang w:val="en-US" w:eastAsia="zh-CN"/>
        </w:rPr>
        <w:t>T</w:t>
      </w:r>
      <w:r w:rsidRPr="00DD27AC">
        <w:rPr>
          <w:rFonts w:hint="eastAsia"/>
          <w:lang w:val="en-US" w:eastAsia="zh-CN"/>
        </w:rPr>
        <w:t xml:space="preserve">he message </w:t>
      </w:r>
      <w:r w:rsidRPr="00DD27AC">
        <w:rPr>
          <w:lang w:val="en-US" w:eastAsia="zh-CN"/>
        </w:rPr>
        <w:t>occupies</w:t>
      </w:r>
      <w:r w:rsidRPr="00DD27AC">
        <w:rPr>
          <w:rFonts w:hint="eastAsia"/>
          <w:lang w:val="en-US" w:eastAsia="zh-CN"/>
        </w:rPr>
        <w:t xml:space="preserve"> one time slot.</w:t>
      </w:r>
    </w:p>
    <w:p w14:paraId="4C38D6B4" w14:textId="77777777" w:rsidR="00356ABA" w:rsidRPr="00DD27AC" w:rsidRDefault="00356ABA" w:rsidP="00356ABA">
      <w:pPr>
        <w:pStyle w:val="TableNo"/>
        <w:rPr>
          <w:lang w:val="en-US" w:eastAsia="zh-CN"/>
        </w:rPr>
      </w:pPr>
      <w:r w:rsidRPr="00DD27AC">
        <w:rPr>
          <w:lang w:val="en-US"/>
        </w:rPr>
        <w:t xml:space="preserve">TABLE </w:t>
      </w:r>
      <w:r w:rsidRPr="00DD27AC">
        <w:rPr>
          <w:rFonts w:hint="eastAsia"/>
          <w:lang w:val="en-US" w:eastAsia="zh-CN"/>
        </w:rPr>
        <w:t>84</w:t>
      </w:r>
      <w:r w:rsidRPr="00DD27AC">
        <w:rPr>
          <w:i/>
          <w:iCs/>
          <w:lang w:val="en-US" w:eastAsia="zh-CN"/>
        </w:rPr>
        <w:t>bis</w:t>
      </w:r>
    </w:p>
    <w:tbl>
      <w:tblPr>
        <w:tblW w:w="963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1682"/>
        <w:gridCol w:w="1436"/>
        <w:gridCol w:w="6515"/>
      </w:tblGrid>
      <w:tr w:rsidR="00356ABA" w:rsidRPr="00DD27AC" w14:paraId="284C704C" w14:textId="77777777" w:rsidTr="00364981">
        <w:trPr>
          <w:cantSplit/>
          <w:tblHeader/>
        </w:trPr>
        <w:tc>
          <w:tcPr>
            <w:tcW w:w="1682" w:type="dxa"/>
            <w:shd w:val="clear" w:color="auto" w:fill="FFFFFF"/>
            <w:vAlign w:val="center"/>
          </w:tcPr>
          <w:p w14:paraId="3B91A563" w14:textId="77777777" w:rsidR="00356ABA" w:rsidRPr="00DD27AC" w:rsidRDefault="00356ABA" w:rsidP="006E258E">
            <w:pPr>
              <w:pStyle w:val="Tablehead"/>
            </w:pPr>
            <w:proofErr w:type="spellStart"/>
            <w:r w:rsidRPr="00DD27AC">
              <w:t>Parameter</w:t>
            </w:r>
            <w:proofErr w:type="spellEnd"/>
          </w:p>
        </w:tc>
        <w:tc>
          <w:tcPr>
            <w:tcW w:w="1436" w:type="dxa"/>
            <w:shd w:val="clear" w:color="auto" w:fill="FFFFFF"/>
            <w:vAlign w:val="center"/>
          </w:tcPr>
          <w:p w14:paraId="5D829351" w14:textId="77777777" w:rsidR="00356ABA" w:rsidRPr="00DD27AC" w:rsidRDefault="00356ABA" w:rsidP="006E258E">
            <w:pPr>
              <w:pStyle w:val="Tablehead"/>
              <w:rPr>
                <w:lang w:val="en-US"/>
              </w:rPr>
            </w:pPr>
            <w:r w:rsidRPr="00DD27AC">
              <w:rPr>
                <w:lang w:val="en-US"/>
              </w:rPr>
              <w:t>Number of bits</w:t>
            </w:r>
          </w:p>
        </w:tc>
        <w:tc>
          <w:tcPr>
            <w:tcW w:w="6515" w:type="dxa"/>
            <w:shd w:val="clear" w:color="auto" w:fill="FFFFFF"/>
            <w:vAlign w:val="center"/>
          </w:tcPr>
          <w:p w14:paraId="755A67C9" w14:textId="77777777" w:rsidR="00356ABA" w:rsidRPr="00DD27AC" w:rsidRDefault="00356ABA" w:rsidP="006E258E">
            <w:pPr>
              <w:pStyle w:val="Tablehead"/>
              <w:rPr>
                <w:lang w:val="en-US"/>
              </w:rPr>
            </w:pPr>
            <w:r w:rsidRPr="00DD27AC">
              <w:rPr>
                <w:lang w:val="en-US"/>
              </w:rPr>
              <w:t>Description</w:t>
            </w:r>
          </w:p>
        </w:tc>
      </w:tr>
      <w:tr w:rsidR="00356ABA" w:rsidRPr="00DD27AC" w14:paraId="1BF750C4" w14:textId="77777777" w:rsidTr="00364981">
        <w:trPr>
          <w:cantSplit/>
        </w:trPr>
        <w:tc>
          <w:tcPr>
            <w:tcW w:w="1682" w:type="dxa"/>
          </w:tcPr>
          <w:p w14:paraId="177CEB34" w14:textId="77777777" w:rsidR="00356ABA" w:rsidRPr="00DD27AC" w:rsidRDefault="00356ABA" w:rsidP="006E258E">
            <w:pPr>
              <w:pStyle w:val="Tabletext"/>
              <w:rPr>
                <w:lang w:val="en-US"/>
              </w:rPr>
            </w:pPr>
            <w:r w:rsidRPr="00DD27AC">
              <w:rPr>
                <w:lang w:val="en-US"/>
              </w:rPr>
              <w:t>Message ID</w:t>
            </w:r>
          </w:p>
        </w:tc>
        <w:tc>
          <w:tcPr>
            <w:tcW w:w="1436" w:type="dxa"/>
          </w:tcPr>
          <w:p w14:paraId="2E57EA55" w14:textId="77777777" w:rsidR="00356ABA" w:rsidRPr="00DD27AC" w:rsidRDefault="00356ABA" w:rsidP="006E258E">
            <w:pPr>
              <w:pStyle w:val="Tabletext"/>
              <w:jc w:val="center"/>
              <w:rPr>
                <w:lang w:val="en-US"/>
              </w:rPr>
            </w:pPr>
            <w:r w:rsidRPr="00DD27AC">
              <w:rPr>
                <w:lang w:val="en-US"/>
              </w:rPr>
              <w:t>6</w:t>
            </w:r>
          </w:p>
        </w:tc>
        <w:tc>
          <w:tcPr>
            <w:tcW w:w="6515" w:type="dxa"/>
          </w:tcPr>
          <w:p w14:paraId="7DC57A72" w14:textId="77777777" w:rsidR="00356ABA" w:rsidRPr="00DD27AC" w:rsidRDefault="00356ABA" w:rsidP="006E258E">
            <w:pPr>
              <w:pStyle w:val="Tabletext"/>
              <w:rPr>
                <w:lang w:val="en-US" w:eastAsia="zh-CN"/>
              </w:rPr>
            </w:pPr>
            <w:r w:rsidRPr="00DD27AC">
              <w:rPr>
                <w:lang w:val="en-US"/>
              </w:rPr>
              <w:t>Identifier for Message 2</w:t>
            </w:r>
            <w:r w:rsidRPr="00DD27AC">
              <w:rPr>
                <w:rFonts w:hint="eastAsia"/>
                <w:lang w:val="en-US" w:eastAsia="zh-CN"/>
              </w:rPr>
              <w:t>8</w:t>
            </w:r>
          </w:p>
        </w:tc>
      </w:tr>
      <w:tr w:rsidR="00356ABA" w:rsidRPr="00DD27AC" w14:paraId="33BE415F" w14:textId="77777777" w:rsidTr="00364981">
        <w:trPr>
          <w:cantSplit/>
        </w:trPr>
        <w:tc>
          <w:tcPr>
            <w:tcW w:w="1682" w:type="dxa"/>
          </w:tcPr>
          <w:p w14:paraId="79E231A9" w14:textId="77777777" w:rsidR="00356ABA" w:rsidRPr="00DD27AC" w:rsidRDefault="00356ABA" w:rsidP="006E258E">
            <w:pPr>
              <w:pStyle w:val="Tabletext"/>
              <w:rPr>
                <w:lang w:val="en-US"/>
              </w:rPr>
            </w:pPr>
            <w:r w:rsidRPr="00DD27AC">
              <w:rPr>
                <w:lang w:val="en-US"/>
              </w:rPr>
              <w:t>Repeat indicator</w:t>
            </w:r>
          </w:p>
        </w:tc>
        <w:tc>
          <w:tcPr>
            <w:tcW w:w="1436" w:type="dxa"/>
          </w:tcPr>
          <w:p w14:paraId="75982504" w14:textId="77777777" w:rsidR="00356ABA" w:rsidRPr="00DD27AC" w:rsidRDefault="00356ABA" w:rsidP="006E258E">
            <w:pPr>
              <w:pStyle w:val="Tabletext"/>
              <w:jc w:val="center"/>
              <w:rPr>
                <w:lang w:val="en-US"/>
              </w:rPr>
            </w:pPr>
            <w:r w:rsidRPr="00DD27AC">
              <w:rPr>
                <w:lang w:val="en-US"/>
              </w:rPr>
              <w:t>2</w:t>
            </w:r>
          </w:p>
        </w:tc>
        <w:tc>
          <w:tcPr>
            <w:tcW w:w="6515" w:type="dxa"/>
          </w:tcPr>
          <w:p w14:paraId="68D0F7C5" w14:textId="77777777" w:rsidR="00356ABA" w:rsidRPr="00DD27AC" w:rsidRDefault="00356ABA" w:rsidP="006E258E">
            <w:pPr>
              <w:pStyle w:val="Tabletext"/>
            </w:pPr>
            <w:r w:rsidRPr="00DD27AC">
              <w:rPr>
                <w:lang w:val="en-US"/>
              </w:rPr>
              <w:t xml:space="preserve">Used by the repeater to indicate how many times a message has been repeated. </w:t>
            </w:r>
            <w:proofErr w:type="spellStart"/>
            <w:r w:rsidRPr="00DD27AC">
              <w:t>See</w:t>
            </w:r>
            <w:proofErr w:type="spellEnd"/>
            <w:r w:rsidRPr="00DD27AC">
              <w:t xml:space="preserve"> § 4.6.1, </w:t>
            </w:r>
            <w:proofErr w:type="spellStart"/>
            <w:r w:rsidRPr="00DD27AC">
              <w:t>Annex</w:t>
            </w:r>
            <w:proofErr w:type="spellEnd"/>
            <w:r w:rsidRPr="00DD27AC">
              <w:t xml:space="preserve"> </w:t>
            </w:r>
            <w:proofErr w:type="gramStart"/>
            <w:r w:rsidRPr="00DD27AC">
              <w:t>2;</w:t>
            </w:r>
            <w:proofErr w:type="gramEnd"/>
            <w:r w:rsidRPr="00DD27AC">
              <w:t xml:space="preserve"> 0-3; 0 = default; 3 = do not </w:t>
            </w:r>
            <w:proofErr w:type="spellStart"/>
            <w:r w:rsidRPr="00DD27AC">
              <w:t>repeat</w:t>
            </w:r>
            <w:proofErr w:type="spellEnd"/>
            <w:r w:rsidRPr="00DD27AC">
              <w:t xml:space="preserve"> </w:t>
            </w:r>
            <w:proofErr w:type="spellStart"/>
            <w:r w:rsidRPr="00DD27AC">
              <w:t>any</w:t>
            </w:r>
            <w:proofErr w:type="spellEnd"/>
            <w:r w:rsidRPr="00DD27AC">
              <w:t xml:space="preserve"> more</w:t>
            </w:r>
          </w:p>
        </w:tc>
      </w:tr>
      <w:tr w:rsidR="00356ABA" w:rsidRPr="00DD27AC" w14:paraId="12DD2D7C" w14:textId="77777777" w:rsidTr="00364981">
        <w:trPr>
          <w:cantSplit/>
        </w:trPr>
        <w:tc>
          <w:tcPr>
            <w:tcW w:w="1682" w:type="dxa"/>
          </w:tcPr>
          <w:p w14:paraId="24DE9635" w14:textId="77777777" w:rsidR="00356ABA" w:rsidRPr="00DD27AC" w:rsidRDefault="00356ABA" w:rsidP="006E258E">
            <w:pPr>
              <w:pStyle w:val="Tabletext"/>
            </w:pPr>
            <w:r w:rsidRPr="00DD27AC">
              <w:t>Source ID</w:t>
            </w:r>
          </w:p>
        </w:tc>
        <w:tc>
          <w:tcPr>
            <w:tcW w:w="1436" w:type="dxa"/>
          </w:tcPr>
          <w:p w14:paraId="0A3527AE" w14:textId="77777777" w:rsidR="00356ABA" w:rsidRPr="00DD27AC" w:rsidRDefault="00356ABA" w:rsidP="006E258E">
            <w:pPr>
              <w:pStyle w:val="Tabletext"/>
              <w:jc w:val="center"/>
            </w:pPr>
            <w:r w:rsidRPr="00DD27AC">
              <w:t>30</w:t>
            </w:r>
          </w:p>
        </w:tc>
        <w:tc>
          <w:tcPr>
            <w:tcW w:w="6515" w:type="dxa"/>
          </w:tcPr>
          <w:p w14:paraId="343FE912" w14:textId="77777777" w:rsidR="00356ABA" w:rsidRPr="00DD27AC" w:rsidRDefault="00356ABA" w:rsidP="006E258E">
            <w:pPr>
              <w:pStyle w:val="Tabletext"/>
              <w:rPr>
                <w:lang w:val="en-US"/>
              </w:rPr>
            </w:pPr>
            <w:r w:rsidRPr="00DD27AC">
              <w:rPr>
                <w:lang w:val="en-US"/>
              </w:rPr>
              <w:t xml:space="preserve">Identity (in the MMS) of the source of the message  (see Article </w:t>
            </w:r>
            <w:r w:rsidRPr="00DD27AC">
              <w:rPr>
                <w:b/>
                <w:bCs/>
                <w:lang w:val="en-US"/>
              </w:rPr>
              <w:t>19</w:t>
            </w:r>
            <w:r w:rsidRPr="00DD27AC">
              <w:rPr>
                <w:lang w:val="en-US"/>
              </w:rPr>
              <w:t xml:space="preserve"> of the RR and Recommendation ITU</w:t>
            </w:r>
            <w:r w:rsidRPr="00DD27AC">
              <w:rPr>
                <w:lang w:val="en-US"/>
              </w:rPr>
              <w:noBreakHyphen/>
              <w:t>R M.585)</w:t>
            </w:r>
          </w:p>
        </w:tc>
      </w:tr>
      <w:tr w:rsidR="00356ABA" w:rsidRPr="00DD27AC" w14:paraId="21BBE6B4" w14:textId="77777777" w:rsidTr="00364981">
        <w:trPr>
          <w:cantSplit/>
        </w:trPr>
        <w:tc>
          <w:tcPr>
            <w:tcW w:w="1682" w:type="dxa"/>
          </w:tcPr>
          <w:p w14:paraId="4A26AEA3" w14:textId="77777777" w:rsidR="00356ABA" w:rsidRPr="00DD27AC" w:rsidRDefault="00356ABA" w:rsidP="006E258E">
            <w:pPr>
              <w:pStyle w:val="Tabletext"/>
              <w:rPr>
                <w:lang w:val="en-US" w:eastAsia="zh-CN"/>
              </w:rPr>
            </w:pPr>
            <w:r w:rsidRPr="00DD27AC">
              <w:rPr>
                <w:lang w:val="en-US"/>
              </w:rPr>
              <w:t xml:space="preserve">Type of </w:t>
            </w:r>
            <w:r w:rsidRPr="00DD27AC">
              <w:rPr>
                <w:rFonts w:hint="eastAsia"/>
                <w:lang w:val="en-US" w:eastAsia="zh-CN"/>
              </w:rPr>
              <w:t>AMRD</w:t>
            </w:r>
          </w:p>
        </w:tc>
        <w:tc>
          <w:tcPr>
            <w:tcW w:w="1436" w:type="dxa"/>
          </w:tcPr>
          <w:p w14:paraId="49066CB8" w14:textId="77777777" w:rsidR="00356ABA" w:rsidRPr="00DD27AC" w:rsidRDefault="00356ABA" w:rsidP="006E258E">
            <w:pPr>
              <w:pStyle w:val="Tabletext"/>
              <w:jc w:val="center"/>
              <w:rPr>
                <w:lang w:eastAsia="zh-CN"/>
              </w:rPr>
            </w:pPr>
            <w:r w:rsidRPr="00DD27AC">
              <w:rPr>
                <w:rFonts w:hint="eastAsia"/>
                <w:lang w:eastAsia="zh-CN"/>
              </w:rPr>
              <w:t>5</w:t>
            </w:r>
          </w:p>
        </w:tc>
        <w:tc>
          <w:tcPr>
            <w:tcW w:w="6515" w:type="dxa"/>
          </w:tcPr>
          <w:p w14:paraId="1685AFF4" w14:textId="77777777" w:rsidR="00356ABA" w:rsidRPr="00DD27AC" w:rsidRDefault="00356ABA" w:rsidP="006E258E">
            <w:pPr>
              <w:pStyle w:val="Tabletext"/>
              <w:rPr>
                <w:lang w:val="en-US" w:eastAsia="zh-CN"/>
              </w:rPr>
            </w:pPr>
            <w:r w:rsidRPr="00DD27AC">
              <w:rPr>
                <w:lang w:val="en-US"/>
              </w:rPr>
              <w:t xml:space="preserve">see Table </w:t>
            </w:r>
            <w:r w:rsidRPr="00DD27AC">
              <w:rPr>
                <w:rFonts w:hint="eastAsia"/>
                <w:lang w:val="en-US" w:eastAsia="zh-CN"/>
              </w:rPr>
              <w:t xml:space="preserve">84 </w:t>
            </w:r>
            <w:proofErr w:type="spellStart"/>
            <w:r w:rsidRPr="00DD27AC">
              <w:rPr>
                <w:rFonts w:hint="eastAsia"/>
                <w:lang w:val="en-US" w:eastAsia="zh-CN"/>
              </w:rPr>
              <w:t>ter</w:t>
            </w:r>
            <w:proofErr w:type="spellEnd"/>
          </w:p>
        </w:tc>
      </w:tr>
      <w:tr w:rsidR="00356ABA" w:rsidRPr="00DD27AC" w14:paraId="63AAFCF0" w14:textId="77777777" w:rsidTr="00364981">
        <w:trPr>
          <w:cantSplit/>
        </w:trPr>
        <w:tc>
          <w:tcPr>
            <w:tcW w:w="1682" w:type="dxa"/>
          </w:tcPr>
          <w:p w14:paraId="408E50AC" w14:textId="77777777" w:rsidR="00356ABA" w:rsidRPr="00DD27AC" w:rsidRDefault="00356ABA" w:rsidP="006E258E">
            <w:pPr>
              <w:pStyle w:val="Tabletext"/>
              <w:rPr>
                <w:lang w:val="en-US" w:eastAsia="zh-CN"/>
              </w:rPr>
            </w:pPr>
            <w:r w:rsidRPr="00DD27AC">
              <w:rPr>
                <w:lang w:val="en-US"/>
              </w:rPr>
              <w:t>Name of A</w:t>
            </w:r>
            <w:r w:rsidRPr="00DD27AC">
              <w:rPr>
                <w:rFonts w:hint="eastAsia"/>
                <w:lang w:val="en-US" w:eastAsia="zh-CN"/>
              </w:rPr>
              <w:t>MRD</w:t>
            </w:r>
          </w:p>
        </w:tc>
        <w:tc>
          <w:tcPr>
            <w:tcW w:w="1436" w:type="dxa"/>
          </w:tcPr>
          <w:p w14:paraId="2EB9A2B0" w14:textId="77777777" w:rsidR="00356ABA" w:rsidRPr="00DD27AC" w:rsidRDefault="00356ABA" w:rsidP="006E258E">
            <w:pPr>
              <w:pStyle w:val="Tabletext"/>
              <w:jc w:val="center"/>
            </w:pPr>
            <w:r w:rsidRPr="00DD27AC">
              <w:rPr>
                <w:rFonts w:hint="eastAsia"/>
                <w:lang w:eastAsia="zh-CN"/>
              </w:rPr>
              <w:t>6</w:t>
            </w:r>
            <w:r w:rsidRPr="00DD27AC">
              <w:t>0</w:t>
            </w:r>
          </w:p>
        </w:tc>
        <w:tc>
          <w:tcPr>
            <w:tcW w:w="6515" w:type="dxa"/>
          </w:tcPr>
          <w:p w14:paraId="22A3095D" w14:textId="77777777" w:rsidR="00356ABA" w:rsidRPr="00DD27AC" w:rsidRDefault="00356ABA" w:rsidP="006E258E">
            <w:pPr>
              <w:pStyle w:val="Tabletext"/>
              <w:rPr>
                <w:lang w:val="en-US"/>
              </w:rPr>
            </w:pPr>
            <w:r w:rsidRPr="00DD27AC">
              <w:rPr>
                <w:lang w:val="en-US"/>
              </w:rPr>
              <w:t xml:space="preserve">Maximum </w:t>
            </w:r>
            <w:r w:rsidRPr="00DD27AC">
              <w:rPr>
                <w:rFonts w:hint="eastAsia"/>
                <w:lang w:val="en-US" w:eastAsia="zh-CN"/>
              </w:rPr>
              <w:t>1</w:t>
            </w:r>
            <w:r w:rsidRPr="00DD27AC">
              <w:rPr>
                <w:lang w:val="en-US"/>
              </w:rPr>
              <w:t>0 characters 6-bit ASCII, as defined in Table 47</w:t>
            </w:r>
            <w:r w:rsidRPr="00DD27AC">
              <w:rPr>
                <w:lang w:val="en-US"/>
              </w:rPr>
              <w:br/>
              <w:t>“@@@@@@@@@@” = not available = default.</w:t>
            </w:r>
          </w:p>
        </w:tc>
      </w:tr>
      <w:tr w:rsidR="00356ABA" w:rsidRPr="00DD27AC" w14:paraId="5997143D" w14:textId="77777777" w:rsidTr="00364981">
        <w:trPr>
          <w:cantSplit/>
        </w:trPr>
        <w:tc>
          <w:tcPr>
            <w:tcW w:w="1682" w:type="dxa"/>
          </w:tcPr>
          <w:p w14:paraId="31B68052" w14:textId="77777777" w:rsidR="00356ABA" w:rsidRPr="00DD27AC" w:rsidRDefault="00356ABA" w:rsidP="006E258E">
            <w:pPr>
              <w:pStyle w:val="Tabletext"/>
              <w:rPr>
                <w:lang w:eastAsia="zh-CN"/>
              </w:rPr>
            </w:pPr>
            <w:proofErr w:type="spellStart"/>
            <w:r w:rsidRPr="00DD27AC">
              <w:rPr>
                <w:lang w:eastAsia="zh-CN"/>
              </w:rPr>
              <w:t>D</w:t>
            </w:r>
            <w:r w:rsidRPr="00DD27AC">
              <w:rPr>
                <w:rFonts w:hint="eastAsia"/>
                <w:lang w:eastAsia="zh-CN"/>
              </w:rPr>
              <w:t>ynamic</w:t>
            </w:r>
            <w:proofErr w:type="spellEnd"/>
            <w:r w:rsidRPr="00DD27AC">
              <w:rPr>
                <w:rFonts w:hint="eastAsia"/>
                <w:lang w:eastAsia="zh-CN"/>
              </w:rPr>
              <w:t xml:space="preserve"> </w:t>
            </w:r>
            <w:proofErr w:type="spellStart"/>
            <w:r w:rsidRPr="00DD27AC">
              <w:rPr>
                <w:rFonts w:hint="eastAsia"/>
                <w:lang w:eastAsia="zh-CN"/>
              </w:rPr>
              <w:t>status</w:t>
            </w:r>
            <w:proofErr w:type="spellEnd"/>
          </w:p>
        </w:tc>
        <w:tc>
          <w:tcPr>
            <w:tcW w:w="1436" w:type="dxa"/>
          </w:tcPr>
          <w:p w14:paraId="41658A4D" w14:textId="77777777" w:rsidR="00356ABA" w:rsidRPr="00DD27AC" w:rsidRDefault="00356ABA" w:rsidP="006E258E">
            <w:pPr>
              <w:pStyle w:val="Tabletext"/>
              <w:jc w:val="center"/>
              <w:rPr>
                <w:lang w:eastAsia="zh-CN"/>
              </w:rPr>
            </w:pPr>
            <w:r w:rsidRPr="00DD27AC">
              <w:rPr>
                <w:rFonts w:hint="eastAsia"/>
                <w:lang w:eastAsia="zh-CN"/>
              </w:rPr>
              <w:t>1</w:t>
            </w:r>
          </w:p>
        </w:tc>
        <w:tc>
          <w:tcPr>
            <w:tcW w:w="6515" w:type="dxa"/>
          </w:tcPr>
          <w:p w14:paraId="6F7794DF" w14:textId="77777777" w:rsidR="00356ABA" w:rsidRPr="00DD27AC" w:rsidRDefault="00356ABA" w:rsidP="006E258E">
            <w:pPr>
              <w:pStyle w:val="Tabletext"/>
              <w:rPr>
                <w:lang w:val="en-US" w:eastAsia="zh-CN"/>
              </w:rPr>
            </w:pPr>
            <w:r w:rsidRPr="00DD27AC">
              <w:rPr>
                <w:rFonts w:hint="eastAsia"/>
                <w:lang w:val="en-US" w:eastAsia="zh-CN"/>
              </w:rPr>
              <w:t>0 = fixing object = default; 1 = moving object</w:t>
            </w:r>
          </w:p>
        </w:tc>
      </w:tr>
      <w:tr w:rsidR="00356ABA" w:rsidRPr="00DD27AC" w14:paraId="743E6EF6" w14:textId="77777777" w:rsidTr="00364981">
        <w:trPr>
          <w:cantSplit/>
        </w:trPr>
        <w:tc>
          <w:tcPr>
            <w:tcW w:w="1682" w:type="dxa"/>
          </w:tcPr>
          <w:p w14:paraId="13F0514A" w14:textId="77777777" w:rsidR="00356ABA" w:rsidRPr="00DD27AC" w:rsidRDefault="00356ABA" w:rsidP="006E258E">
            <w:pPr>
              <w:pStyle w:val="Tabletext"/>
            </w:pPr>
            <w:r w:rsidRPr="00DD27AC">
              <w:t xml:space="preserve">Position </w:t>
            </w:r>
            <w:proofErr w:type="spellStart"/>
            <w:r w:rsidRPr="00DD27AC">
              <w:t>accuracy</w:t>
            </w:r>
            <w:proofErr w:type="spellEnd"/>
          </w:p>
        </w:tc>
        <w:tc>
          <w:tcPr>
            <w:tcW w:w="1436" w:type="dxa"/>
          </w:tcPr>
          <w:p w14:paraId="056B314B" w14:textId="77777777" w:rsidR="00356ABA" w:rsidRPr="00DD27AC" w:rsidRDefault="00356ABA" w:rsidP="006E258E">
            <w:pPr>
              <w:pStyle w:val="Tabletext"/>
              <w:jc w:val="center"/>
            </w:pPr>
            <w:r w:rsidRPr="00DD27AC">
              <w:t>1</w:t>
            </w:r>
          </w:p>
        </w:tc>
        <w:tc>
          <w:tcPr>
            <w:tcW w:w="6515" w:type="dxa"/>
          </w:tcPr>
          <w:p w14:paraId="7C4EC091" w14:textId="77777777" w:rsidR="00356ABA" w:rsidRPr="00DD27AC" w:rsidRDefault="00356ABA" w:rsidP="006E258E">
            <w:pPr>
              <w:pStyle w:val="Tabletext"/>
              <w:rPr>
                <w:lang w:val="en-US"/>
              </w:rPr>
            </w:pPr>
            <w:r w:rsidRPr="00DD27AC">
              <w:rPr>
                <w:lang w:val="en-US"/>
              </w:rPr>
              <w:t>1 = high (</w:t>
            </w:r>
            <w:r w:rsidRPr="00DD27AC">
              <w:sym w:font="Symbol" w:char="F0A3"/>
            </w:r>
            <w:r w:rsidRPr="00DD27AC">
              <w:rPr>
                <w:lang w:val="en-US"/>
              </w:rPr>
              <w:t xml:space="preserve">10 m) </w:t>
            </w:r>
            <w:r w:rsidRPr="00DD27AC">
              <w:rPr>
                <w:lang w:val="en-US"/>
              </w:rPr>
              <w:br/>
              <w:t>0 = low (&gt;10 m)</w:t>
            </w:r>
            <w:r w:rsidRPr="00DD27AC">
              <w:rPr>
                <w:lang w:val="en-US"/>
              </w:rPr>
              <w:br/>
              <w:t>0 = default</w:t>
            </w:r>
            <w:r w:rsidRPr="00DD27AC">
              <w:rPr>
                <w:lang w:val="en-US"/>
              </w:rPr>
              <w:br/>
              <w:t>The PA flag should be determined in accordance with Table 50</w:t>
            </w:r>
          </w:p>
        </w:tc>
      </w:tr>
      <w:tr w:rsidR="00356ABA" w:rsidRPr="00DD27AC" w14:paraId="5FC7CD9C" w14:textId="77777777" w:rsidTr="00364981">
        <w:trPr>
          <w:cantSplit/>
        </w:trPr>
        <w:tc>
          <w:tcPr>
            <w:tcW w:w="1682" w:type="dxa"/>
          </w:tcPr>
          <w:p w14:paraId="1A33CFFA" w14:textId="77777777" w:rsidR="00356ABA" w:rsidRPr="00DD27AC" w:rsidRDefault="00356ABA" w:rsidP="006E258E">
            <w:pPr>
              <w:pStyle w:val="Tabletext"/>
            </w:pPr>
            <w:r w:rsidRPr="00DD27AC">
              <w:t xml:space="preserve">Longitude </w:t>
            </w:r>
          </w:p>
        </w:tc>
        <w:tc>
          <w:tcPr>
            <w:tcW w:w="1436" w:type="dxa"/>
          </w:tcPr>
          <w:p w14:paraId="50BE5FFE" w14:textId="77777777" w:rsidR="00356ABA" w:rsidRPr="00DD27AC" w:rsidRDefault="00356ABA" w:rsidP="006E258E">
            <w:pPr>
              <w:pStyle w:val="Tabletext"/>
              <w:jc w:val="center"/>
            </w:pPr>
            <w:r w:rsidRPr="00DD27AC">
              <w:t>28</w:t>
            </w:r>
          </w:p>
        </w:tc>
        <w:tc>
          <w:tcPr>
            <w:tcW w:w="6515" w:type="dxa"/>
          </w:tcPr>
          <w:p w14:paraId="327579A0" w14:textId="77777777" w:rsidR="00356ABA" w:rsidRPr="00DD27AC" w:rsidRDefault="00356ABA" w:rsidP="006E258E">
            <w:pPr>
              <w:pStyle w:val="Tabletext"/>
              <w:rPr>
                <w:lang w:val="en-US"/>
              </w:rPr>
            </w:pPr>
            <w:r w:rsidRPr="00DD27AC">
              <w:rPr>
                <w:lang w:val="en-US"/>
              </w:rPr>
              <w:t xml:space="preserve">Longitude in 1/10 000 min of position of an </w:t>
            </w:r>
            <w:r w:rsidRPr="00DD27AC">
              <w:rPr>
                <w:rFonts w:hint="eastAsia"/>
                <w:lang w:val="en-US" w:eastAsia="zh-CN"/>
              </w:rPr>
              <w:t>AMRD</w:t>
            </w:r>
            <w:r w:rsidRPr="00DD27AC">
              <w:rPr>
                <w:lang w:val="en-US"/>
              </w:rPr>
              <w:t xml:space="preserve"> (</w:t>
            </w:r>
            <w:r w:rsidRPr="00DD27AC">
              <w:sym w:font="Symbol" w:char="F0B1"/>
            </w:r>
            <w:r w:rsidRPr="00DD27AC">
              <w:rPr>
                <w:lang w:val="en-US"/>
              </w:rPr>
              <w:t>180°, East = positive, West = negative</w:t>
            </w:r>
            <w:r w:rsidRPr="00DD27AC">
              <w:rPr>
                <w:lang w:val="en-US"/>
              </w:rPr>
              <w:br/>
              <w:t>181 = (6791AC0</w:t>
            </w:r>
            <w:r w:rsidRPr="00DD27AC">
              <w:rPr>
                <w:vertAlign w:val="subscript"/>
                <w:lang w:val="en-US"/>
              </w:rPr>
              <w:t>h</w:t>
            </w:r>
            <w:r w:rsidRPr="00DD27AC">
              <w:rPr>
                <w:lang w:val="en-US"/>
              </w:rPr>
              <w:t>) = not available = default)</w:t>
            </w:r>
          </w:p>
        </w:tc>
      </w:tr>
      <w:tr w:rsidR="00356ABA" w:rsidRPr="00DD27AC" w14:paraId="119EEA3B" w14:textId="77777777" w:rsidTr="00364981">
        <w:trPr>
          <w:cantSplit/>
        </w:trPr>
        <w:tc>
          <w:tcPr>
            <w:tcW w:w="1682" w:type="dxa"/>
          </w:tcPr>
          <w:p w14:paraId="0F27B563" w14:textId="77777777" w:rsidR="00356ABA" w:rsidRPr="00DD27AC" w:rsidRDefault="00356ABA" w:rsidP="006E258E">
            <w:pPr>
              <w:pStyle w:val="Tabletext"/>
            </w:pPr>
            <w:r w:rsidRPr="00DD27AC">
              <w:t>Latitude</w:t>
            </w:r>
          </w:p>
        </w:tc>
        <w:tc>
          <w:tcPr>
            <w:tcW w:w="1436" w:type="dxa"/>
          </w:tcPr>
          <w:p w14:paraId="01665708" w14:textId="77777777" w:rsidR="00356ABA" w:rsidRPr="00DD27AC" w:rsidRDefault="00356ABA" w:rsidP="006E258E">
            <w:pPr>
              <w:pStyle w:val="Tabletext"/>
              <w:jc w:val="center"/>
            </w:pPr>
            <w:r w:rsidRPr="00DD27AC">
              <w:t>27</w:t>
            </w:r>
          </w:p>
        </w:tc>
        <w:tc>
          <w:tcPr>
            <w:tcW w:w="6515" w:type="dxa"/>
          </w:tcPr>
          <w:p w14:paraId="4E258CFF" w14:textId="77777777" w:rsidR="00356ABA" w:rsidRPr="00DD27AC" w:rsidRDefault="00356ABA" w:rsidP="006E258E">
            <w:pPr>
              <w:pStyle w:val="Tabletext"/>
              <w:rPr>
                <w:lang w:val="en-US"/>
              </w:rPr>
            </w:pPr>
            <w:r w:rsidRPr="00DD27AC">
              <w:rPr>
                <w:lang w:val="en-US"/>
              </w:rPr>
              <w:t xml:space="preserve">Latitude in 1/10 000 min of an </w:t>
            </w:r>
            <w:r w:rsidRPr="00DD27AC">
              <w:rPr>
                <w:rFonts w:hint="eastAsia"/>
                <w:lang w:val="en-US" w:eastAsia="zh-CN"/>
              </w:rPr>
              <w:t>AMRD</w:t>
            </w:r>
            <w:r w:rsidRPr="00DD27AC">
              <w:rPr>
                <w:lang w:val="en-US"/>
              </w:rPr>
              <w:t xml:space="preserve"> (</w:t>
            </w:r>
            <w:r w:rsidRPr="00DD27AC">
              <w:sym w:font="Symbol" w:char="F0B1"/>
            </w:r>
            <w:r w:rsidRPr="00DD27AC">
              <w:rPr>
                <w:lang w:val="en-US"/>
              </w:rPr>
              <w:t>90°, North = positive, South = negative</w:t>
            </w:r>
            <w:r w:rsidRPr="00DD27AC">
              <w:rPr>
                <w:lang w:val="en-US"/>
              </w:rPr>
              <w:br/>
              <w:t>91 = (3412140</w:t>
            </w:r>
            <w:r w:rsidRPr="00DD27AC">
              <w:rPr>
                <w:vertAlign w:val="subscript"/>
                <w:lang w:val="en-US"/>
              </w:rPr>
              <w:t>h</w:t>
            </w:r>
            <w:r w:rsidRPr="00DD27AC">
              <w:rPr>
                <w:lang w:val="en-US"/>
              </w:rPr>
              <w:t>) = not available = default)</w:t>
            </w:r>
          </w:p>
        </w:tc>
      </w:tr>
      <w:tr w:rsidR="00356ABA" w:rsidRPr="00DD27AC" w14:paraId="623B2640" w14:textId="77777777" w:rsidTr="00364981">
        <w:trPr>
          <w:cantSplit/>
        </w:trPr>
        <w:tc>
          <w:tcPr>
            <w:tcW w:w="1682" w:type="dxa"/>
          </w:tcPr>
          <w:p w14:paraId="188CA557" w14:textId="77777777" w:rsidR="00356ABA" w:rsidRPr="00DD27AC" w:rsidRDefault="00356ABA" w:rsidP="006E258E">
            <w:pPr>
              <w:pStyle w:val="Tabletext"/>
            </w:pPr>
            <w:r w:rsidRPr="00DD27AC">
              <w:t xml:space="preserve">Time </w:t>
            </w:r>
            <w:proofErr w:type="spellStart"/>
            <w:r w:rsidRPr="00DD27AC">
              <w:t>stamp</w:t>
            </w:r>
            <w:proofErr w:type="spellEnd"/>
          </w:p>
        </w:tc>
        <w:tc>
          <w:tcPr>
            <w:tcW w:w="1436" w:type="dxa"/>
          </w:tcPr>
          <w:p w14:paraId="66AFAE27" w14:textId="77777777" w:rsidR="00356ABA" w:rsidRPr="00DD27AC" w:rsidRDefault="00356ABA" w:rsidP="006E258E">
            <w:pPr>
              <w:pStyle w:val="Tabletext"/>
              <w:jc w:val="center"/>
              <w:rPr>
                <w:lang w:eastAsia="zh-CN"/>
              </w:rPr>
            </w:pPr>
            <w:r w:rsidRPr="00DD27AC">
              <w:t>6</w:t>
            </w:r>
          </w:p>
        </w:tc>
        <w:tc>
          <w:tcPr>
            <w:tcW w:w="6515" w:type="dxa"/>
          </w:tcPr>
          <w:p w14:paraId="7CB90D2B" w14:textId="77777777" w:rsidR="00356ABA" w:rsidRPr="00DD27AC" w:rsidRDefault="00356ABA" w:rsidP="006E258E">
            <w:pPr>
              <w:pStyle w:val="Tabletext"/>
              <w:rPr>
                <w:lang w:val="en-US"/>
              </w:rPr>
            </w:pPr>
            <w:r w:rsidRPr="00DD27AC">
              <w:rPr>
                <w:lang w:val="en-US"/>
              </w:rPr>
              <w:t>UTC second when the report was generated by the EPFS (0-59 or 60) if time stamp is not available, which should also be the default value or 61 if positioning system is in manual input mode or 62 if electronic position fixing system operates in estimated (dead reckoning) mode or 63 if the positioning system is inoperative)</w:t>
            </w:r>
          </w:p>
        </w:tc>
      </w:tr>
      <w:tr w:rsidR="00356ABA" w:rsidRPr="00DD27AC" w14:paraId="1F0278EF" w14:textId="77777777" w:rsidTr="00364981">
        <w:trPr>
          <w:cantSplit/>
        </w:trPr>
        <w:tc>
          <w:tcPr>
            <w:tcW w:w="1682" w:type="dxa"/>
          </w:tcPr>
          <w:p w14:paraId="12375A5E" w14:textId="77777777" w:rsidR="00356ABA" w:rsidRPr="00DD27AC" w:rsidRDefault="00356ABA" w:rsidP="006E258E">
            <w:pPr>
              <w:pStyle w:val="Tabletext"/>
            </w:pPr>
            <w:r w:rsidRPr="00DD27AC">
              <w:t>RAIM-flag</w:t>
            </w:r>
          </w:p>
        </w:tc>
        <w:tc>
          <w:tcPr>
            <w:tcW w:w="1436" w:type="dxa"/>
          </w:tcPr>
          <w:p w14:paraId="709277F3" w14:textId="77777777" w:rsidR="00356ABA" w:rsidRPr="00DD27AC" w:rsidRDefault="00356ABA" w:rsidP="006E258E">
            <w:pPr>
              <w:pStyle w:val="Tabletext"/>
              <w:jc w:val="center"/>
            </w:pPr>
            <w:r w:rsidRPr="00DD27AC">
              <w:t>1</w:t>
            </w:r>
          </w:p>
        </w:tc>
        <w:tc>
          <w:tcPr>
            <w:tcW w:w="6515" w:type="dxa"/>
          </w:tcPr>
          <w:p w14:paraId="3E10A122" w14:textId="77777777" w:rsidR="00356ABA" w:rsidRPr="00DD27AC" w:rsidRDefault="00356ABA" w:rsidP="006E258E">
            <w:pPr>
              <w:pStyle w:val="Tabletext"/>
              <w:rPr>
                <w:lang w:val="en-US"/>
              </w:rPr>
            </w:pPr>
            <w:r w:rsidRPr="00DD27AC">
              <w:rPr>
                <w:lang w:val="en-US"/>
              </w:rPr>
              <w:t>RAIM (Receiver autonomous integrity monitoring) flag of electronic position fixing device; 0 = RAIM not in use = default; 1 = RAIM in use see Table 50</w:t>
            </w:r>
          </w:p>
        </w:tc>
      </w:tr>
      <w:tr w:rsidR="00356ABA" w:rsidRPr="00DD27AC" w14:paraId="605B2AAB" w14:textId="77777777" w:rsidTr="00364981">
        <w:trPr>
          <w:cantSplit/>
        </w:trPr>
        <w:tc>
          <w:tcPr>
            <w:tcW w:w="1682" w:type="dxa"/>
          </w:tcPr>
          <w:p w14:paraId="3CE62BA9" w14:textId="77777777" w:rsidR="00356ABA" w:rsidRPr="00DD27AC" w:rsidRDefault="00356ABA" w:rsidP="006E258E">
            <w:pPr>
              <w:pStyle w:val="Tabletext"/>
            </w:pPr>
            <w:proofErr w:type="spellStart"/>
            <w:r w:rsidRPr="00DD27AC">
              <w:t>Spare</w:t>
            </w:r>
            <w:proofErr w:type="spellEnd"/>
          </w:p>
        </w:tc>
        <w:tc>
          <w:tcPr>
            <w:tcW w:w="1436" w:type="dxa"/>
          </w:tcPr>
          <w:p w14:paraId="6525CD21" w14:textId="77777777" w:rsidR="00356ABA" w:rsidRPr="00DD27AC" w:rsidRDefault="00356ABA" w:rsidP="006E258E">
            <w:pPr>
              <w:pStyle w:val="Tabletext"/>
              <w:jc w:val="center"/>
              <w:rPr>
                <w:lang w:eastAsia="zh-CN"/>
              </w:rPr>
            </w:pPr>
            <w:r w:rsidRPr="00DD27AC">
              <w:rPr>
                <w:rFonts w:hint="eastAsia"/>
                <w:lang w:eastAsia="zh-CN"/>
              </w:rPr>
              <w:t>1</w:t>
            </w:r>
          </w:p>
        </w:tc>
        <w:tc>
          <w:tcPr>
            <w:tcW w:w="6515" w:type="dxa"/>
          </w:tcPr>
          <w:p w14:paraId="763B69EA" w14:textId="77777777" w:rsidR="00356ABA" w:rsidRPr="00DD27AC" w:rsidRDefault="00356ABA" w:rsidP="006E258E">
            <w:pPr>
              <w:pStyle w:val="Tabletext"/>
            </w:pPr>
            <w:r w:rsidRPr="00DD27AC">
              <w:rPr>
                <w:lang w:val="en-US"/>
              </w:rPr>
              <w:t xml:space="preserve">Spare. Not used. Should be set to zero. </w:t>
            </w:r>
            <w:proofErr w:type="spellStart"/>
            <w:r w:rsidRPr="00DD27AC">
              <w:t>Reserved</w:t>
            </w:r>
            <w:proofErr w:type="spellEnd"/>
            <w:r w:rsidRPr="00DD27AC">
              <w:t xml:space="preserve"> for future use</w:t>
            </w:r>
          </w:p>
        </w:tc>
      </w:tr>
      <w:tr w:rsidR="00356ABA" w:rsidRPr="00DD27AC" w14:paraId="75E60C3C" w14:textId="77777777" w:rsidTr="00364981">
        <w:trPr>
          <w:cantSplit/>
        </w:trPr>
        <w:tc>
          <w:tcPr>
            <w:tcW w:w="1682" w:type="dxa"/>
          </w:tcPr>
          <w:p w14:paraId="2480DB48" w14:textId="77777777" w:rsidR="00356ABA" w:rsidRPr="00DD27AC" w:rsidRDefault="00356ABA" w:rsidP="006E258E">
            <w:pPr>
              <w:pStyle w:val="Tabletext"/>
            </w:pPr>
            <w:proofErr w:type="spellStart"/>
            <w:r w:rsidRPr="00DD27AC">
              <w:t>Number</w:t>
            </w:r>
            <w:proofErr w:type="spellEnd"/>
            <w:r w:rsidRPr="00DD27AC">
              <w:t xml:space="preserve"> of bits</w:t>
            </w:r>
          </w:p>
        </w:tc>
        <w:tc>
          <w:tcPr>
            <w:tcW w:w="1436" w:type="dxa"/>
          </w:tcPr>
          <w:p w14:paraId="7E6927FA" w14:textId="77777777" w:rsidR="00356ABA" w:rsidRPr="00DD27AC" w:rsidRDefault="00356ABA" w:rsidP="006E258E">
            <w:pPr>
              <w:pStyle w:val="Tabletext"/>
              <w:jc w:val="center"/>
              <w:rPr>
                <w:lang w:eastAsia="zh-CN"/>
              </w:rPr>
            </w:pPr>
            <w:r w:rsidRPr="00DD27AC">
              <w:rPr>
                <w:rFonts w:hint="eastAsia"/>
                <w:lang w:eastAsia="zh-CN"/>
              </w:rPr>
              <w:t>168</w:t>
            </w:r>
          </w:p>
        </w:tc>
        <w:tc>
          <w:tcPr>
            <w:tcW w:w="6515" w:type="dxa"/>
          </w:tcPr>
          <w:p w14:paraId="232FA552" w14:textId="77777777" w:rsidR="00356ABA" w:rsidRPr="00DD27AC" w:rsidRDefault="00356ABA" w:rsidP="006E258E">
            <w:pPr>
              <w:pStyle w:val="Tabletext"/>
            </w:pPr>
            <w:proofErr w:type="spellStart"/>
            <w:r w:rsidRPr="00DD27AC">
              <w:t>Occupies</w:t>
            </w:r>
            <w:proofErr w:type="spellEnd"/>
            <w:r w:rsidRPr="00DD27AC">
              <w:t xml:space="preserve"> one slots</w:t>
            </w:r>
          </w:p>
        </w:tc>
      </w:tr>
    </w:tbl>
    <w:p w14:paraId="157044A6" w14:textId="77777777" w:rsidR="00356ABA" w:rsidRPr="00DD27AC" w:rsidRDefault="00356ABA" w:rsidP="00356ABA">
      <w:pPr>
        <w:spacing w:before="0"/>
        <w:rPr>
          <w:sz w:val="20"/>
          <w:lang w:val="en-US"/>
        </w:rPr>
      </w:pPr>
    </w:p>
    <w:p w14:paraId="0F0648AF" w14:textId="77777777" w:rsidR="00356ABA" w:rsidRPr="00DD27AC" w:rsidRDefault="00356ABA" w:rsidP="00356ABA">
      <w:pPr>
        <w:overflowPunct/>
        <w:autoSpaceDE/>
        <w:autoSpaceDN/>
        <w:adjustRightInd/>
        <w:spacing w:before="0"/>
        <w:textAlignment w:val="auto"/>
        <w:rPr>
          <w:caps/>
          <w:sz w:val="20"/>
          <w:lang w:val="en-US"/>
        </w:rPr>
      </w:pPr>
      <w:r w:rsidRPr="00DD27AC">
        <w:rPr>
          <w:caps/>
          <w:sz w:val="20"/>
          <w:lang w:val="en-US"/>
        </w:rPr>
        <w:br w:type="page"/>
      </w:r>
    </w:p>
    <w:p w14:paraId="7F1F13C6" w14:textId="77777777" w:rsidR="00356ABA" w:rsidRPr="00DD27AC" w:rsidRDefault="00356ABA" w:rsidP="00356ABA">
      <w:pPr>
        <w:pStyle w:val="TableNo"/>
        <w:rPr>
          <w:lang w:val="en-US" w:eastAsia="zh-CN"/>
        </w:rPr>
      </w:pPr>
      <w:r w:rsidRPr="00DD27AC">
        <w:rPr>
          <w:lang w:val="en-US"/>
        </w:rPr>
        <w:lastRenderedPageBreak/>
        <w:t xml:space="preserve">TABLE </w:t>
      </w:r>
      <w:r w:rsidRPr="00DD27AC">
        <w:rPr>
          <w:rFonts w:hint="eastAsia"/>
          <w:lang w:val="en-US" w:eastAsia="zh-CN"/>
        </w:rPr>
        <w:t>84</w:t>
      </w:r>
      <w:r w:rsidRPr="00511EBC">
        <w:rPr>
          <w:i/>
          <w:iCs/>
          <w:lang w:val="en-US" w:eastAsia="zh-CN"/>
        </w:rPr>
        <w:t>ter</w:t>
      </w:r>
    </w:p>
    <w:tbl>
      <w:tblPr>
        <w:tblW w:w="7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3"/>
        <w:gridCol w:w="1676"/>
        <w:gridCol w:w="4699"/>
      </w:tblGrid>
      <w:tr w:rsidR="00356ABA" w:rsidRPr="00DD27AC" w14:paraId="47E4D5EE" w14:textId="77777777" w:rsidTr="006E258E">
        <w:trPr>
          <w:jc w:val="center"/>
        </w:trPr>
        <w:tc>
          <w:tcPr>
            <w:tcW w:w="1323" w:type="dxa"/>
            <w:shd w:val="clear" w:color="auto" w:fill="FFFFFF"/>
          </w:tcPr>
          <w:p w14:paraId="66468797" w14:textId="77777777" w:rsidR="00356ABA" w:rsidRPr="00DD27AC" w:rsidRDefault="00356ABA" w:rsidP="006E258E">
            <w:pPr>
              <w:pStyle w:val="Tablehead"/>
            </w:pPr>
            <w:r w:rsidRPr="00DD27AC">
              <w:t>Code</w:t>
            </w:r>
          </w:p>
        </w:tc>
        <w:tc>
          <w:tcPr>
            <w:tcW w:w="1676" w:type="dxa"/>
            <w:shd w:val="clear" w:color="auto" w:fill="FFFFFF"/>
          </w:tcPr>
          <w:p w14:paraId="3ACCA504" w14:textId="77777777" w:rsidR="00356ABA" w:rsidRPr="00DD27AC" w:rsidRDefault="00356ABA" w:rsidP="006E258E">
            <w:pPr>
              <w:pStyle w:val="Tablehead"/>
              <w:rPr>
                <w:lang w:eastAsia="zh-CN"/>
              </w:rPr>
            </w:pPr>
            <w:r w:rsidRPr="00DD27AC">
              <w:rPr>
                <w:lang w:eastAsia="zh-CN"/>
              </w:rPr>
              <w:t>G</w:t>
            </w:r>
            <w:r w:rsidRPr="00DD27AC">
              <w:rPr>
                <w:rFonts w:hint="eastAsia"/>
                <w:lang w:eastAsia="zh-CN"/>
              </w:rPr>
              <w:t>eneral group</w:t>
            </w:r>
          </w:p>
        </w:tc>
        <w:tc>
          <w:tcPr>
            <w:tcW w:w="4699" w:type="dxa"/>
            <w:shd w:val="clear" w:color="auto" w:fill="FFFFFF"/>
          </w:tcPr>
          <w:p w14:paraId="57E35947" w14:textId="77777777" w:rsidR="00356ABA" w:rsidRPr="00DD27AC" w:rsidRDefault="00356ABA" w:rsidP="006E258E">
            <w:pPr>
              <w:pStyle w:val="Tablehead"/>
            </w:pPr>
            <w:proofErr w:type="spellStart"/>
            <w:r w:rsidRPr="00DD27AC">
              <w:t>Definition</w:t>
            </w:r>
            <w:proofErr w:type="spellEnd"/>
          </w:p>
        </w:tc>
      </w:tr>
      <w:tr w:rsidR="00356ABA" w:rsidRPr="00DD27AC" w14:paraId="5BC87731" w14:textId="77777777" w:rsidTr="006E258E">
        <w:trPr>
          <w:jc w:val="center"/>
        </w:trPr>
        <w:tc>
          <w:tcPr>
            <w:tcW w:w="1323" w:type="dxa"/>
          </w:tcPr>
          <w:p w14:paraId="30EFDCD6" w14:textId="77777777" w:rsidR="00356ABA" w:rsidRPr="00DD27AC" w:rsidRDefault="00356ABA" w:rsidP="006E258E">
            <w:pPr>
              <w:pStyle w:val="Tabletext"/>
            </w:pPr>
            <w:r w:rsidRPr="00DD27AC">
              <w:t>0</w:t>
            </w:r>
          </w:p>
        </w:tc>
        <w:tc>
          <w:tcPr>
            <w:tcW w:w="1676" w:type="dxa"/>
          </w:tcPr>
          <w:p w14:paraId="7CF7BB41" w14:textId="77777777" w:rsidR="00356ABA" w:rsidRPr="00DD27AC" w:rsidRDefault="00356ABA" w:rsidP="006E258E">
            <w:pPr>
              <w:pStyle w:val="Tabletext"/>
              <w:jc w:val="center"/>
              <w:rPr>
                <w:lang w:val="en-US" w:eastAsia="zh-CN"/>
              </w:rPr>
            </w:pPr>
          </w:p>
        </w:tc>
        <w:tc>
          <w:tcPr>
            <w:tcW w:w="4699" w:type="dxa"/>
          </w:tcPr>
          <w:p w14:paraId="46D7B1B0" w14:textId="77777777" w:rsidR="00356ABA" w:rsidRPr="00DD27AC" w:rsidRDefault="00356ABA" w:rsidP="006E258E">
            <w:pPr>
              <w:pStyle w:val="Tabletext"/>
              <w:rPr>
                <w:lang w:val="en-US"/>
              </w:rPr>
            </w:pPr>
            <w:r w:rsidRPr="00DD27AC">
              <w:rPr>
                <w:lang w:val="en-US"/>
              </w:rPr>
              <w:t>Default, not specified</w:t>
            </w:r>
          </w:p>
        </w:tc>
      </w:tr>
      <w:tr w:rsidR="00356ABA" w:rsidRPr="00DD27AC" w14:paraId="3EF56B69" w14:textId="77777777" w:rsidTr="006E258E">
        <w:trPr>
          <w:jc w:val="center"/>
        </w:trPr>
        <w:tc>
          <w:tcPr>
            <w:tcW w:w="1323" w:type="dxa"/>
          </w:tcPr>
          <w:p w14:paraId="34916CDE" w14:textId="77777777" w:rsidR="00356ABA" w:rsidRPr="00DD27AC" w:rsidRDefault="00356ABA" w:rsidP="006E258E">
            <w:pPr>
              <w:pStyle w:val="Tabletext"/>
            </w:pPr>
            <w:r w:rsidRPr="00DD27AC">
              <w:t>1</w:t>
            </w:r>
          </w:p>
        </w:tc>
        <w:tc>
          <w:tcPr>
            <w:tcW w:w="1676" w:type="dxa"/>
          </w:tcPr>
          <w:p w14:paraId="4A0A40DD" w14:textId="77777777" w:rsidR="00356ABA" w:rsidRPr="00DD27AC" w:rsidRDefault="00356ABA" w:rsidP="006E258E">
            <w:pPr>
              <w:pStyle w:val="Tabletext"/>
              <w:jc w:val="center"/>
              <w:rPr>
                <w:lang w:eastAsia="zh-CN"/>
              </w:rPr>
            </w:pPr>
            <w:r w:rsidRPr="00DD27AC">
              <w:rPr>
                <w:rFonts w:hint="eastAsia"/>
                <w:lang w:val="en-US" w:eastAsia="zh-CN"/>
              </w:rPr>
              <w:t>A</w:t>
            </w:r>
          </w:p>
        </w:tc>
        <w:tc>
          <w:tcPr>
            <w:tcW w:w="4699" w:type="dxa"/>
          </w:tcPr>
          <w:p w14:paraId="06672B51" w14:textId="77777777" w:rsidR="00356ABA" w:rsidRPr="00DD27AC" w:rsidRDefault="00356ABA" w:rsidP="006E258E">
            <w:pPr>
              <w:pStyle w:val="Tabletext"/>
              <w:rPr>
                <w:lang w:eastAsia="zh-CN"/>
              </w:rPr>
            </w:pPr>
            <w:proofErr w:type="spellStart"/>
            <w:r w:rsidRPr="00DD27AC">
              <w:rPr>
                <w:lang w:eastAsia="zh-CN"/>
              </w:rPr>
              <w:t>F</w:t>
            </w:r>
            <w:r w:rsidRPr="00DD27AC">
              <w:rPr>
                <w:rFonts w:hint="eastAsia"/>
                <w:lang w:eastAsia="zh-CN"/>
              </w:rPr>
              <w:t>ishing</w:t>
            </w:r>
            <w:proofErr w:type="spellEnd"/>
            <w:r w:rsidRPr="00DD27AC">
              <w:rPr>
                <w:rFonts w:hint="eastAsia"/>
                <w:lang w:eastAsia="zh-CN"/>
              </w:rPr>
              <w:t xml:space="preserve"> net </w:t>
            </w:r>
            <w:proofErr w:type="spellStart"/>
            <w:r w:rsidRPr="00DD27AC">
              <w:rPr>
                <w:rFonts w:hint="eastAsia"/>
                <w:lang w:eastAsia="zh-CN"/>
              </w:rPr>
              <w:t>indicator</w:t>
            </w:r>
            <w:proofErr w:type="spellEnd"/>
          </w:p>
        </w:tc>
      </w:tr>
      <w:tr w:rsidR="00356ABA" w:rsidRPr="00DD27AC" w14:paraId="0193B9A2" w14:textId="77777777" w:rsidTr="006E258E">
        <w:trPr>
          <w:jc w:val="center"/>
        </w:trPr>
        <w:tc>
          <w:tcPr>
            <w:tcW w:w="1323" w:type="dxa"/>
          </w:tcPr>
          <w:p w14:paraId="682682B1" w14:textId="77777777" w:rsidR="00356ABA" w:rsidRPr="00DD27AC" w:rsidRDefault="00356ABA" w:rsidP="006E258E">
            <w:pPr>
              <w:pStyle w:val="Tabletext"/>
            </w:pPr>
            <w:r w:rsidRPr="00DD27AC">
              <w:t>2</w:t>
            </w:r>
          </w:p>
        </w:tc>
        <w:tc>
          <w:tcPr>
            <w:tcW w:w="1676" w:type="dxa"/>
          </w:tcPr>
          <w:p w14:paraId="2870C18E" w14:textId="77777777" w:rsidR="00356ABA" w:rsidRPr="00DD27AC" w:rsidRDefault="00356ABA" w:rsidP="006E258E">
            <w:pPr>
              <w:pStyle w:val="Tabletext"/>
              <w:jc w:val="center"/>
            </w:pPr>
          </w:p>
        </w:tc>
        <w:tc>
          <w:tcPr>
            <w:tcW w:w="4699" w:type="dxa"/>
          </w:tcPr>
          <w:p w14:paraId="08BE24BA" w14:textId="77777777" w:rsidR="00356ABA" w:rsidRPr="00DD27AC" w:rsidRDefault="00356ABA" w:rsidP="006E258E">
            <w:pPr>
              <w:pStyle w:val="Tabletext"/>
              <w:rPr>
                <w:lang w:eastAsia="zh-CN"/>
              </w:rPr>
            </w:pPr>
            <w:proofErr w:type="spellStart"/>
            <w:r w:rsidRPr="00DD27AC">
              <w:t>Oceanic</w:t>
            </w:r>
            <w:proofErr w:type="spellEnd"/>
            <w:r w:rsidRPr="00DD27AC">
              <w:t xml:space="preserve"> observation data </w:t>
            </w:r>
            <w:proofErr w:type="spellStart"/>
            <w:r w:rsidRPr="00DD27AC">
              <w:t>transmitter</w:t>
            </w:r>
            <w:proofErr w:type="spellEnd"/>
          </w:p>
        </w:tc>
      </w:tr>
      <w:tr w:rsidR="00356ABA" w:rsidRPr="00DD27AC" w14:paraId="471F631E" w14:textId="77777777" w:rsidTr="006E258E">
        <w:trPr>
          <w:jc w:val="center"/>
        </w:trPr>
        <w:tc>
          <w:tcPr>
            <w:tcW w:w="1323" w:type="dxa"/>
          </w:tcPr>
          <w:p w14:paraId="1B4528F6" w14:textId="77777777" w:rsidR="00356ABA" w:rsidRPr="00DD27AC" w:rsidRDefault="00356ABA" w:rsidP="006E258E">
            <w:pPr>
              <w:pStyle w:val="Tabletext"/>
            </w:pPr>
            <w:r w:rsidRPr="00DD27AC">
              <w:t>3</w:t>
            </w:r>
          </w:p>
        </w:tc>
        <w:tc>
          <w:tcPr>
            <w:tcW w:w="1676" w:type="dxa"/>
          </w:tcPr>
          <w:p w14:paraId="4741262E" w14:textId="77777777" w:rsidR="00356ABA" w:rsidRPr="00DD27AC" w:rsidRDefault="00356ABA" w:rsidP="006E258E">
            <w:pPr>
              <w:pStyle w:val="Tabletext"/>
              <w:jc w:val="center"/>
              <w:rPr>
                <w:lang w:val="en-US" w:eastAsia="zh-CN"/>
              </w:rPr>
            </w:pPr>
          </w:p>
        </w:tc>
        <w:tc>
          <w:tcPr>
            <w:tcW w:w="4699" w:type="dxa"/>
          </w:tcPr>
          <w:p w14:paraId="29629CA0" w14:textId="77777777" w:rsidR="00356ABA" w:rsidRPr="00DD27AC" w:rsidRDefault="00356ABA" w:rsidP="006E258E">
            <w:pPr>
              <w:pStyle w:val="Tabletext"/>
              <w:rPr>
                <w:lang w:val="en-US" w:eastAsia="zh-CN"/>
              </w:rPr>
            </w:pPr>
            <w:r w:rsidRPr="00DD27AC">
              <w:rPr>
                <w:lang w:val="en-US" w:eastAsia="zh-CN"/>
              </w:rPr>
              <w:t>T</w:t>
            </w:r>
            <w:r w:rsidRPr="00DD27AC">
              <w:rPr>
                <w:rFonts w:hint="eastAsia"/>
                <w:lang w:val="en-US" w:eastAsia="zh-CN"/>
              </w:rPr>
              <w:t xml:space="preserve">owed </w:t>
            </w:r>
            <w:r w:rsidRPr="00DD27AC">
              <w:rPr>
                <w:lang w:val="en-US" w:eastAsia="zh-CN"/>
              </w:rPr>
              <w:t>unpowered</w:t>
            </w:r>
            <w:r w:rsidRPr="00DD27AC">
              <w:rPr>
                <w:rFonts w:hint="eastAsia"/>
                <w:lang w:val="en-US" w:eastAsia="zh-CN"/>
              </w:rPr>
              <w:t xml:space="preserve"> object</w:t>
            </w:r>
          </w:p>
        </w:tc>
      </w:tr>
      <w:tr w:rsidR="00356ABA" w:rsidRPr="00DD27AC" w14:paraId="0804434A" w14:textId="77777777" w:rsidTr="006E258E">
        <w:trPr>
          <w:jc w:val="center"/>
        </w:trPr>
        <w:tc>
          <w:tcPr>
            <w:tcW w:w="1323" w:type="dxa"/>
          </w:tcPr>
          <w:p w14:paraId="1A2A4A32" w14:textId="77777777" w:rsidR="00356ABA" w:rsidRPr="00DD27AC" w:rsidRDefault="00356ABA" w:rsidP="006E258E">
            <w:pPr>
              <w:pStyle w:val="Tabletext"/>
            </w:pPr>
            <w:r w:rsidRPr="00DD27AC">
              <w:t>4</w:t>
            </w:r>
          </w:p>
        </w:tc>
        <w:tc>
          <w:tcPr>
            <w:tcW w:w="1676" w:type="dxa"/>
          </w:tcPr>
          <w:p w14:paraId="636D20E6" w14:textId="77777777" w:rsidR="00356ABA" w:rsidRPr="00DD27AC" w:rsidRDefault="00356ABA" w:rsidP="006E258E">
            <w:pPr>
              <w:pStyle w:val="Tabletext"/>
              <w:jc w:val="center"/>
              <w:rPr>
                <w:lang w:val="en-US" w:eastAsia="zh-CN"/>
              </w:rPr>
            </w:pPr>
          </w:p>
        </w:tc>
        <w:tc>
          <w:tcPr>
            <w:tcW w:w="4699" w:type="dxa"/>
          </w:tcPr>
          <w:p w14:paraId="6C94155B" w14:textId="77777777" w:rsidR="00356ABA" w:rsidRPr="00DD27AC" w:rsidRDefault="00356ABA" w:rsidP="006E258E">
            <w:pPr>
              <w:pStyle w:val="Tabletext"/>
            </w:pPr>
            <w:r w:rsidRPr="00DD27AC">
              <w:rPr>
                <w:lang w:val="en-US" w:eastAsia="zh-CN"/>
              </w:rPr>
              <w:t>Derelict</w:t>
            </w:r>
            <w:r w:rsidRPr="00DD27AC">
              <w:rPr>
                <w:rFonts w:hint="eastAsia"/>
                <w:lang w:val="en-US" w:eastAsia="zh-CN"/>
              </w:rPr>
              <w:t xml:space="preserve"> object</w:t>
            </w:r>
          </w:p>
        </w:tc>
      </w:tr>
      <w:tr w:rsidR="00356ABA" w:rsidRPr="00DD27AC" w14:paraId="0594AF16" w14:textId="77777777" w:rsidTr="006E258E">
        <w:trPr>
          <w:jc w:val="center"/>
        </w:trPr>
        <w:tc>
          <w:tcPr>
            <w:tcW w:w="1323" w:type="dxa"/>
          </w:tcPr>
          <w:p w14:paraId="269631D8" w14:textId="77777777" w:rsidR="00356ABA" w:rsidRPr="00DD27AC" w:rsidRDefault="00356ABA" w:rsidP="006E258E">
            <w:pPr>
              <w:pStyle w:val="Tabletext"/>
            </w:pPr>
            <w:r w:rsidRPr="00DD27AC">
              <w:t>5</w:t>
            </w:r>
          </w:p>
        </w:tc>
        <w:tc>
          <w:tcPr>
            <w:tcW w:w="1676" w:type="dxa"/>
          </w:tcPr>
          <w:p w14:paraId="6B02FBA4" w14:textId="77777777" w:rsidR="00356ABA" w:rsidRPr="00DD27AC" w:rsidRDefault="00356ABA" w:rsidP="006E258E">
            <w:pPr>
              <w:pStyle w:val="Tabletext"/>
              <w:jc w:val="center"/>
              <w:rPr>
                <w:lang w:eastAsia="zh-CN"/>
              </w:rPr>
            </w:pPr>
          </w:p>
        </w:tc>
        <w:tc>
          <w:tcPr>
            <w:tcW w:w="4699" w:type="dxa"/>
          </w:tcPr>
          <w:p w14:paraId="6C7CAA0D" w14:textId="77777777" w:rsidR="00356ABA" w:rsidRPr="00DD27AC" w:rsidRDefault="00356ABA" w:rsidP="006E258E">
            <w:pPr>
              <w:pStyle w:val="Tabletext"/>
              <w:rPr>
                <w:lang w:eastAsia="zh-CN"/>
              </w:rPr>
            </w:pPr>
            <w:r w:rsidRPr="00DD27AC">
              <w:rPr>
                <w:lang w:eastAsia="zh-CN"/>
              </w:rPr>
              <w:t>F</w:t>
            </w:r>
            <w:r w:rsidRPr="00DD27AC">
              <w:rPr>
                <w:rFonts w:hint="eastAsia"/>
                <w:lang w:eastAsia="zh-CN"/>
              </w:rPr>
              <w:t xml:space="preserve">ree </w:t>
            </w:r>
            <w:proofErr w:type="spellStart"/>
            <w:r w:rsidRPr="00DD27AC">
              <w:rPr>
                <w:rFonts w:hint="eastAsia"/>
                <w:lang w:eastAsia="zh-CN"/>
              </w:rPr>
              <w:t>floating</w:t>
            </w:r>
            <w:proofErr w:type="spellEnd"/>
            <w:r w:rsidRPr="00DD27AC">
              <w:rPr>
                <w:rFonts w:hint="eastAsia"/>
                <w:lang w:eastAsia="zh-CN"/>
              </w:rPr>
              <w:t xml:space="preserve"> </w:t>
            </w:r>
            <w:proofErr w:type="spellStart"/>
            <w:r w:rsidRPr="00DD27AC">
              <w:rPr>
                <w:rFonts w:hint="eastAsia"/>
                <w:lang w:eastAsia="zh-CN"/>
              </w:rPr>
              <w:t>object</w:t>
            </w:r>
            <w:proofErr w:type="spellEnd"/>
            <w:r w:rsidRPr="00DD27AC">
              <w:rPr>
                <w:rFonts w:hint="eastAsia"/>
                <w:lang w:eastAsia="zh-CN"/>
              </w:rPr>
              <w:t xml:space="preserve"> (</w:t>
            </w:r>
            <w:proofErr w:type="spellStart"/>
            <w:r w:rsidRPr="00DD27AC">
              <w:rPr>
                <w:rFonts w:hint="eastAsia"/>
                <w:lang w:eastAsia="zh-CN"/>
              </w:rPr>
              <w:t>such</w:t>
            </w:r>
            <w:proofErr w:type="spellEnd"/>
            <w:r w:rsidRPr="00DD27AC">
              <w:rPr>
                <w:rFonts w:hint="eastAsia"/>
                <w:lang w:eastAsia="zh-CN"/>
              </w:rPr>
              <w:t xml:space="preserve"> as </w:t>
            </w:r>
            <w:proofErr w:type="spellStart"/>
            <w:r w:rsidRPr="00DD27AC">
              <w:rPr>
                <w:rFonts w:hint="eastAsia"/>
                <w:lang w:eastAsia="zh-CN"/>
              </w:rPr>
              <w:t>floating</w:t>
            </w:r>
            <w:proofErr w:type="spellEnd"/>
            <w:r w:rsidRPr="00DD27AC">
              <w:rPr>
                <w:rFonts w:hint="eastAsia"/>
                <w:lang w:eastAsia="zh-CN"/>
              </w:rPr>
              <w:t xml:space="preserve"> </w:t>
            </w:r>
            <w:proofErr w:type="spellStart"/>
            <w:r w:rsidRPr="00DD27AC">
              <w:rPr>
                <w:lang w:eastAsia="zh-CN"/>
              </w:rPr>
              <w:t>ice</w:t>
            </w:r>
            <w:proofErr w:type="spellEnd"/>
            <w:r w:rsidRPr="00DD27AC">
              <w:rPr>
                <w:rFonts w:hint="eastAsia"/>
                <w:lang w:eastAsia="zh-CN"/>
              </w:rPr>
              <w:t>)</w:t>
            </w:r>
          </w:p>
        </w:tc>
      </w:tr>
      <w:tr w:rsidR="00356ABA" w:rsidRPr="00DD27AC" w14:paraId="4DF2109B" w14:textId="77777777" w:rsidTr="006E258E">
        <w:trPr>
          <w:jc w:val="center"/>
        </w:trPr>
        <w:tc>
          <w:tcPr>
            <w:tcW w:w="1323" w:type="dxa"/>
          </w:tcPr>
          <w:p w14:paraId="340D83EF" w14:textId="77777777" w:rsidR="00356ABA" w:rsidRPr="00DD27AC" w:rsidRDefault="00356ABA" w:rsidP="006E258E">
            <w:pPr>
              <w:pStyle w:val="Tabletext"/>
            </w:pPr>
            <w:r w:rsidRPr="00DD27AC">
              <w:t>6</w:t>
            </w:r>
          </w:p>
        </w:tc>
        <w:tc>
          <w:tcPr>
            <w:tcW w:w="1676" w:type="dxa"/>
          </w:tcPr>
          <w:p w14:paraId="058B305C" w14:textId="77777777" w:rsidR="00356ABA" w:rsidRPr="00DD27AC" w:rsidRDefault="00356ABA" w:rsidP="006E258E">
            <w:pPr>
              <w:pStyle w:val="Tabletext"/>
              <w:jc w:val="center"/>
              <w:rPr>
                <w:lang w:eastAsia="zh-CN"/>
              </w:rPr>
            </w:pPr>
          </w:p>
        </w:tc>
        <w:tc>
          <w:tcPr>
            <w:tcW w:w="4699" w:type="dxa"/>
          </w:tcPr>
          <w:p w14:paraId="47CAE64E" w14:textId="77777777" w:rsidR="00356ABA" w:rsidRPr="00DD27AC" w:rsidRDefault="00356ABA" w:rsidP="006E258E">
            <w:pPr>
              <w:pStyle w:val="Tabletext"/>
              <w:rPr>
                <w:lang w:eastAsia="zh-CN"/>
              </w:rPr>
            </w:pPr>
            <w:r w:rsidRPr="00DD27AC">
              <w:rPr>
                <w:lang w:eastAsia="zh-CN"/>
              </w:rPr>
              <w:t>O</w:t>
            </w:r>
            <w:r w:rsidRPr="00DD27AC">
              <w:rPr>
                <w:rFonts w:hint="eastAsia"/>
                <w:lang w:eastAsia="zh-CN"/>
              </w:rPr>
              <w:t>bject (</w:t>
            </w:r>
            <w:proofErr w:type="spellStart"/>
            <w:r w:rsidRPr="00DD27AC">
              <w:rPr>
                <w:rFonts w:hint="eastAsia"/>
                <w:lang w:eastAsia="zh-CN"/>
              </w:rPr>
              <w:t>such</w:t>
            </w:r>
            <w:proofErr w:type="spellEnd"/>
            <w:r w:rsidRPr="00DD27AC">
              <w:rPr>
                <w:rFonts w:hint="eastAsia"/>
                <w:lang w:eastAsia="zh-CN"/>
              </w:rPr>
              <w:t xml:space="preserve"> as </w:t>
            </w:r>
            <w:proofErr w:type="spellStart"/>
            <w:r w:rsidRPr="00DD27AC">
              <w:rPr>
                <w:rFonts w:hint="eastAsia"/>
                <w:lang w:eastAsia="zh-CN"/>
              </w:rPr>
              <w:t>spilled</w:t>
            </w:r>
            <w:proofErr w:type="spellEnd"/>
            <w:r w:rsidRPr="00DD27AC">
              <w:rPr>
                <w:rFonts w:hint="eastAsia"/>
                <w:lang w:eastAsia="zh-CN"/>
              </w:rPr>
              <w:t xml:space="preserve"> </w:t>
            </w:r>
            <w:proofErr w:type="spellStart"/>
            <w:r w:rsidRPr="00DD27AC">
              <w:rPr>
                <w:rFonts w:hint="eastAsia"/>
                <w:lang w:eastAsia="zh-CN"/>
              </w:rPr>
              <w:t>oil</w:t>
            </w:r>
            <w:proofErr w:type="spellEnd"/>
            <w:r w:rsidRPr="00DD27AC">
              <w:rPr>
                <w:rFonts w:hint="eastAsia"/>
                <w:lang w:eastAsia="zh-CN"/>
              </w:rPr>
              <w:t>) marker</w:t>
            </w:r>
          </w:p>
        </w:tc>
      </w:tr>
      <w:tr w:rsidR="00356ABA" w:rsidRPr="00DD27AC" w14:paraId="615F2E2A" w14:textId="77777777" w:rsidTr="006E258E">
        <w:trPr>
          <w:jc w:val="center"/>
        </w:trPr>
        <w:tc>
          <w:tcPr>
            <w:tcW w:w="1323" w:type="dxa"/>
          </w:tcPr>
          <w:p w14:paraId="5A73F515" w14:textId="77777777" w:rsidR="00356ABA" w:rsidRPr="00DD27AC" w:rsidRDefault="00356ABA" w:rsidP="006E258E">
            <w:pPr>
              <w:pStyle w:val="Tabletext"/>
            </w:pPr>
            <w:r w:rsidRPr="00DD27AC">
              <w:t>7</w:t>
            </w:r>
          </w:p>
        </w:tc>
        <w:tc>
          <w:tcPr>
            <w:tcW w:w="1676" w:type="dxa"/>
          </w:tcPr>
          <w:p w14:paraId="2D8DFA40" w14:textId="77777777" w:rsidR="00356ABA" w:rsidRPr="00DD27AC" w:rsidRDefault="00356ABA" w:rsidP="006E258E">
            <w:pPr>
              <w:pStyle w:val="Tabletext"/>
              <w:jc w:val="center"/>
              <w:rPr>
                <w:lang w:eastAsia="zh-CN"/>
              </w:rPr>
            </w:pPr>
          </w:p>
        </w:tc>
        <w:tc>
          <w:tcPr>
            <w:tcW w:w="4699" w:type="dxa"/>
          </w:tcPr>
          <w:p w14:paraId="3AC63800" w14:textId="77777777" w:rsidR="00356ABA" w:rsidRPr="00DD27AC" w:rsidRDefault="00356ABA" w:rsidP="006E258E">
            <w:pPr>
              <w:pStyle w:val="Tabletext"/>
              <w:rPr>
                <w:lang w:eastAsia="zh-CN"/>
              </w:rPr>
            </w:pPr>
            <w:proofErr w:type="spellStart"/>
            <w:r w:rsidRPr="00DD27AC">
              <w:rPr>
                <w:lang w:eastAsia="zh-CN"/>
              </w:rPr>
              <w:t>D</w:t>
            </w:r>
            <w:r w:rsidRPr="00DD27AC">
              <w:rPr>
                <w:rFonts w:hint="eastAsia"/>
                <w:lang w:eastAsia="zh-CN"/>
              </w:rPr>
              <w:t>ynamic</w:t>
            </w:r>
            <w:proofErr w:type="spellEnd"/>
            <w:r w:rsidRPr="00DD27AC">
              <w:rPr>
                <w:rFonts w:hint="eastAsia"/>
                <w:lang w:eastAsia="zh-CN"/>
              </w:rPr>
              <w:t xml:space="preserve"> navigation marker</w:t>
            </w:r>
          </w:p>
        </w:tc>
      </w:tr>
      <w:tr w:rsidR="00356ABA" w:rsidRPr="00DD27AC" w14:paraId="75B04724" w14:textId="77777777" w:rsidTr="006E258E">
        <w:trPr>
          <w:jc w:val="center"/>
        </w:trPr>
        <w:tc>
          <w:tcPr>
            <w:tcW w:w="1323" w:type="dxa"/>
          </w:tcPr>
          <w:p w14:paraId="1B7AFD1E" w14:textId="77777777" w:rsidR="00356ABA" w:rsidRPr="00DD27AC" w:rsidRDefault="00356ABA" w:rsidP="006E258E">
            <w:pPr>
              <w:pStyle w:val="Tabletext"/>
              <w:rPr>
                <w:lang w:eastAsia="zh-CN"/>
              </w:rPr>
            </w:pPr>
            <w:r w:rsidRPr="00DD27AC">
              <w:rPr>
                <w:rFonts w:hint="eastAsia"/>
                <w:lang w:eastAsia="zh-CN"/>
              </w:rPr>
              <w:t>8-16</w:t>
            </w:r>
          </w:p>
        </w:tc>
        <w:tc>
          <w:tcPr>
            <w:tcW w:w="1676" w:type="dxa"/>
          </w:tcPr>
          <w:p w14:paraId="584D250A" w14:textId="77777777" w:rsidR="00356ABA" w:rsidRPr="00DD27AC" w:rsidRDefault="00356ABA" w:rsidP="006E258E">
            <w:pPr>
              <w:pStyle w:val="Tabletext"/>
              <w:jc w:val="center"/>
              <w:rPr>
                <w:lang w:eastAsia="zh-CN"/>
              </w:rPr>
            </w:pPr>
          </w:p>
        </w:tc>
        <w:tc>
          <w:tcPr>
            <w:tcW w:w="4699" w:type="dxa"/>
          </w:tcPr>
          <w:p w14:paraId="2292D2DE" w14:textId="77777777" w:rsidR="00356ABA" w:rsidRPr="00DD27AC" w:rsidRDefault="00356ABA" w:rsidP="006E258E">
            <w:pPr>
              <w:pStyle w:val="Tabletext"/>
              <w:rPr>
                <w:lang w:eastAsia="zh-CN"/>
              </w:rPr>
            </w:pPr>
            <w:proofErr w:type="spellStart"/>
            <w:r w:rsidRPr="00DD27AC">
              <w:rPr>
                <w:lang w:eastAsia="zh-CN"/>
              </w:rPr>
              <w:t>R</w:t>
            </w:r>
            <w:r w:rsidRPr="00DD27AC">
              <w:rPr>
                <w:rFonts w:hint="eastAsia"/>
                <w:lang w:eastAsia="zh-CN"/>
              </w:rPr>
              <w:t>eserved</w:t>
            </w:r>
            <w:proofErr w:type="spellEnd"/>
            <w:r w:rsidRPr="00DD27AC">
              <w:rPr>
                <w:rFonts w:hint="eastAsia"/>
                <w:lang w:eastAsia="zh-CN"/>
              </w:rPr>
              <w:t xml:space="preserve"> </w:t>
            </w:r>
          </w:p>
        </w:tc>
      </w:tr>
      <w:tr w:rsidR="00356ABA" w:rsidRPr="00DD27AC" w14:paraId="1E33F270" w14:textId="77777777" w:rsidTr="006E258E">
        <w:trPr>
          <w:jc w:val="center"/>
        </w:trPr>
        <w:tc>
          <w:tcPr>
            <w:tcW w:w="1323" w:type="dxa"/>
          </w:tcPr>
          <w:p w14:paraId="06A62EA3" w14:textId="77777777" w:rsidR="00356ABA" w:rsidRPr="00DD27AC" w:rsidRDefault="00356ABA" w:rsidP="006E258E">
            <w:pPr>
              <w:pStyle w:val="Tabletext"/>
              <w:rPr>
                <w:lang w:eastAsia="zh-CN"/>
              </w:rPr>
            </w:pPr>
            <w:r w:rsidRPr="00DD27AC">
              <w:rPr>
                <w:rFonts w:hint="eastAsia"/>
                <w:lang w:eastAsia="zh-CN"/>
              </w:rPr>
              <w:t>17</w:t>
            </w:r>
          </w:p>
        </w:tc>
        <w:tc>
          <w:tcPr>
            <w:tcW w:w="1676" w:type="dxa"/>
          </w:tcPr>
          <w:p w14:paraId="3057CEC0" w14:textId="77777777" w:rsidR="00356ABA" w:rsidRPr="00DD27AC" w:rsidRDefault="00356ABA" w:rsidP="006E258E">
            <w:pPr>
              <w:pStyle w:val="Tabletext"/>
              <w:jc w:val="center"/>
              <w:rPr>
                <w:lang w:eastAsia="zh-CN"/>
              </w:rPr>
            </w:pPr>
            <w:r w:rsidRPr="00DD27AC">
              <w:rPr>
                <w:rFonts w:hint="eastAsia"/>
                <w:lang w:eastAsia="zh-CN"/>
              </w:rPr>
              <w:t>B</w:t>
            </w:r>
          </w:p>
        </w:tc>
        <w:tc>
          <w:tcPr>
            <w:tcW w:w="4699" w:type="dxa"/>
          </w:tcPr>
          <w:p w14:paraId="33A363AF" w14:textId="77777777" w:rsidR="00356ABA" w:rsidRPr="00DD27AC" w:rsidRDefault="00356ABA" w:rsidP="006E258E">
            <w:pPr>
              <w:pStyle w:val="Tabletext"/>
              <w:rPr>
                <w:lang w:eastAsia="zh-CN"/>
              </w:rPr>
            </w:pPr>
            <w:r w:rsidRPr="00DD27AC">
              <w:rPr>
                <w:lang w:val="en-US" w:eastAsia="zh-CN"/>
              </w:rPr>
              <w:t>Aquaculture</w:t>
            </w:r>
            <w:r w:rsidRPr="00DD27AC">
              <w:rPr>
                <w:rFonts w:hint="eastAsia"/>
                <w:lang w:val="en-US" w:eastAsia="zh-CN"/>
              </w:rPr>
              <w:t xml:space="preserve"> </w:t>
            </w:r>
            <w:r w:rsidRPr="00DD27AC">
              <w:rPr>
                <w:lang w:val="en-US" w:eastAsia="zh-CN"/>
              </w:rPr>
              <w:t>net</w:t>
            </w:r>
            <w:r w:rsidRPr="00DD27AC">
              <w:rPr>
                <w:rFonts w:hint="eastAsia"/>
                <w:lang w:val="en-US" w:eastAsia="zh-CN"/>
              </w:rPr>
              <w:t xml:space="preserve"> indicator</w:t>
            </w:r>
          </w:p>
        </w:tc>
      </w:tr>
      <w:tr w:rsidR="00356ABA" w:rsidRPr="00DD27AC" w14:paraId="62343F28" w14:textId="77777777" w:rsidTr="006E258E">
        <w:trPr>
          <w:jc w:val="center"/>
        </w:trPr>
        <w:tc>
          <w:tcPr>
            <w:tcW w:w="1323" w:type="dxa"/>
          </w:tcPr>
          <w:p w14:paraId="49E87F90" w14:textId="77777777" w:rsidR="00356ABA" w:rsidRPr="00DD27AC" w:rsidRDefault="00356ABA" w:rsidP="006E258E">
            <w:pPr>
              <w:pStyle w:val="Tabletext"/>
              <w:rPr>
                <w:lang w:eastAsia="zh-CN"/>
              </w:rPr>
            </w:pPr>
            <w:r w:rsidRPr="00DD27AC">
              <w:rPr>
                <w:rFonts w:hint="eastAsia"/>
                <w:lang w:eastAsia="zh-CN"/>
              </w:rPr>
              <w:t>18-31</w:t>
            </w:r>
          </w:p>
        </w:tc>
        <w:tc>
          <w:tcPr>
            <w:tcW w:w="1676" w:type="dxa"/>
          </w:tcPr>
          <w:p w14:paraId="77729F16" w14:textId="77777777" w:rsidR="00356ABA" w:rsidRPr="00DD27AC" w:rsidRDefault="00356ABA" w:rsidP="006E258E">
            <w:pPr>
              <w:pStyle w:val="Tabletext"/>
              <w:jc w:val="center"/>
              <w:rPr>
                <w:lang w:eastAsia="zh-CN"/>
              </w:rPr>
            </w:pPr>
          </w:p>
        </w:tc>
        <w:tc>
          <w:tcPr>
            <w:tcW w:w="4699" w:type="dxa"/>
          </w:tcPr>
          <w:p w14:paraId="034DFECA" w14:textId="77777777" w:rsidR="00356ABA" w:rsidRPr="00DD27AC" w:rsidRDefault="00356ABA" w:rsidP="006E258E">
            <w:pPr>
              <w:pStyle w:val="Tabletext"/>
              <w:rPr>
                <w:lang w:eastAsia="zh-CN"/>
              </w:rPr>
            </w:pPr>
            <w:proofErr w:type="spellStart"/>
            <w:r w:rsidRPr="00DD27AC">
              <w:rPr>
                <w:lang w:eastAsia="zh-CN"/>
              </w:rPr>
              <w:t>R</w:t>
            </w:r>
            <w:r w:rsidRPr="00DD27AC">
              <w:rPr>
                <w:rFonts w:hint="eastAsia"/>
                <w:lang w:eastAsia="zh-CN"/>
              </w:rPr>
              <w:t>eserved</w:t>
            </w:r>
            <w:proofErr w:type="spellEnd"/>
            <w:r w:rsidRPr="00DD27AC">
              <w:rPr>
                <w:rFonts w:hint="eastAsia"/>
                <w:lang w:eastAsia="zh-CN"/>
              </w:rPr>
              <w:t xml:space="preserve"> </w:t>
            </w:r>
          </w:p>
        </w:tc>
      </w:tr>
    </w:tbl>
    <w:p w14:paraId="0967CF15" w14:textId="77777777" w:rsidR="00356ABA" w:rsidRDefault="00356ABA" w:rsidP="00356ABA">
      <w:pPr>
        <w:pStyle w:val="Heading2"/>
        <w:rPr>
          <w:lang w:val="en-US"/>
        </w:rPr>
      </w:pPr>
    </w:p>
    <w:p w14:paraId="6E80122C" w14:textId="77777777" w:rsidR="00356ABA" w:rsidRPr="00DD27AC" w:rsidRDefault="00356ABA" w:rsidP="00356ABA">
      <w:pPr>
        <w:pStyle w:val="Heading2"/>
        <w:rPr>
          <w:lang w:val="en-US" w:eastAsia="zh-CN"/>
        </w:rPr>
      </w:pPr>
      <w:r w:rsidRPr="00DD27AC">
        <w:rPr>
          <w:lang w:val="en-US"/>
        </w:rPr>
        <w:t>3.2</w:t>
      </w:r>
      <w:r w:rsidRPr="00DD27AC">
        <w:rPr>
          <w:rFonts w:hint="eastAsia"/>
          <w:lang w:val="en-US" w:eastAsia="zh-CN"/>
        </w:rPr>
        <w:t>6</w:t>
      </w:r>
      <w:r w:rsidRPr="00DD27AC">
        <w:rPr>
          <w:lang w:val="en-US"/>
        </w:rPr>
        <w:tab/>
        <w:t>Message 2</w:t>
      </w:r>
      <w:r w:rsidRPr="00DD27AC">
        <w:rPr>
          <w:rFonts w:hint="eastAsia"/>
          <w:lang w:val="en-US" w:eastAsia="zh-CN"/>
        </w:rPr>
        <w:t>8</w:t>
      </w:r>
      <w:r w:rsidRPr="00DD27AC">
        <w:rPr>
          <w:lang w:val="en-US"/>
        </w:rPr>
        <w:t xml:space="preserve">: </w:t>
      </w:r>
      <w:r>
        <w:rPr>
          <w:lang w:val="en-US"/>
        </w:rPr>
        <w:t xml:space="preserve">Single slot AIS AtoN </w:t>
      </w:r>
      <w:r>
        <w:rPr>
          <w:lang w:val="en-US" w:eastAsia="zh-CN"/>
        </w:rPr>
        <w:t>message [USA Proposal]</w:t>
      </w:r>
    </w:p>
    <w:p w14:paraId="42460F01" w14:textId="77777777" w:rsidR="00356ABA" w:rsidRDefault="00356ABA" w:rsidP="00356ABA">
      <w:pPr>
        <w:rPr>
          <w:color w:val="000000"/>
          <w:sz w:val="20"/>
        </w:rPr>
      </w:pPr>
    </w:p>
    <w:p w14:paraId="14BA7E4B" w14:textId="77777777" w:rsidR="00356ABA" w:rsidRDefault="00356ABA" w:rsidP="00364981">
      <w:pPr>
        <w:jc w:val="left"/>
        <w:rPr>
          <w:color w:val="000000"/>
        </w:rPr>
      </w:pPr>
      <w:r>
        <w:rPr>
          <w:color w:val="000000"/>
        </w:rPr>
        <w:t xml:space="preserve">Single slot AIS </w:t>
      </w:r>
      <w:proofErr w:type="spellStart"/>
      <w:r>
        <w:rPr>
          <w:color w:val="000000"/>
        </w:rPr>
        <w:t>Aid</w:t>
      </w:r>
      <w:proofErr w:type="spellEnd"/>
      <w:r>
        <w:rPr>
          <w:color w:val="000000"/>
        </w:rPr>
        <w:t xml:space="preserve"> to Navigation Report, </w:t>
      </w:r>
      <w:proofErr w:type="spellStart"/>
      <w:r>
        <w:rPr>
          <w:color w:val="000000"/>
        </w:rPr>
        <w:t>is</w:t>
      </w:r>
      <w:proofErr w:type="spellEnd"/>
      <w:r>
        <w:rPr>
          <w:color w:val="000000"/>
        </w:rPr>
        <w:t xml:space="preserve"> a 1-slot RATDMA message, </w:t>
      </w:r>
      <w:proofErr w:type="spellStart"/>
      <w:r>
        <w:rPr>
          <w:color w:val="000000"/>
        </w:rPr>
        <w:t>that</w:t>
      </w:r>
      <w:proofErr w:type="spellEnd"/>
      <w:r>
        <w:rPr>
          <w:color w:val="000000"/>
        </w:rPr>
        <w:t xml:space="preserve"> </w:t>
      </w:r>
      <w:proofErr w:type="spellStart"/>
      <w:r>
        <w:rPr>
          <w:color w:val="000000"/>
        </w:rPr>
        <w:t>may</w:t>
      </w:r>
      <w:proofErr w:type="spellEnd"/>
      <w:r>
        <w:rPr>
          <w:color w:val="000000"/>
        </w:rPr>
        <w:t xml:space="preserve"> </w:t>
      </w:r>
      <w:proofErr w:type="spellStart"/>
      <w:r>
        <w:rPr>
          <w:color w:val="000000"/>
        </w:rPr>
        <w:t>be</w:t>
      </w:r>
      <w:proofErr w:type="spellEnd"/>
      <w:r>
        <w:rPr>
          <w:color w:val="000000"/>
        </w:rPr>
        <w:t xml:space="preserve"> </w:t>
      </w:r>
      <w:proofErr w:type="spellStart"/>
      <w:r>
        <w:rPr>
          <w:color w:val="000000"/>
        </w:rPr>
        <w:t>used</w:t>
      </w:r>
      <w:proofErr w:type="spellEnd"/>
      <w:r>
        <w:rPr>
          <w:color w:val="000000"/>
        </w:rPr>
        <w:t xml:space="preserve"> </w:t>
      </w:r>
      <w:proofErr w:type="spellStart"/>
      <w:r>
        <w:rPr>
          <w:color w:val="000000"/>
        </w:rPr>
        <w:t>alternatively</w:t>
      </w:r>
      <w:proofErr w:type="spellEnd"/>
      <w:r>
        <w:rPr>
          <w:color w:val="000000"/>
        </w:rPr>
        <w:t xml:space="preserve"> or </w:t>
      </w:r>
      <w:proofErr w:type="spellStart"/>
      <w:r>
        <w:rPr>
          <w:color w:val="000000"/>
        </w:rPr>
        <w:t>alternating</w:t>
      </w:r>
      <w:proofErr w:type="spellEnd"/>
      <w:r>
        <w:rPr>
          <w:color w:val="000000"/>
        </w:rPr>
        <w:t xml:space="preserve"> </w:t>
      </w:r>
      <w:proofErr w:type="spellStart"/>
      <w:r>
        <w:rPr>
          <w:color w:val="000000"/>
        </w:rPr>
        <w:t>with</w:t>
      </w:r>
      <w:proofErr w:type="spellEnd"/>
      <w:r>
        <w:rPr>
          <w:color w:val="000000"/>
        </w:rPr>
        <w:t xml:space="preserve"> a </w:t>
      </w:r>
      <w:proofErr w:type="spellStart"/>
      <w:r>
        <w:rPr>
          <w:color w:val="000000"/>
        </w:rPr>
        <w:t>two</w:t>
      </w:r>
      <w:proofErr w:type="spellEnd"/>
      <w:r>
        <w:rPr>
          <w:color w:val="000000"/>
        </w:rPr>
        <w:t xml:space="preserve">-slot Message 21A AtoN </w:t>
      </w:r>
      <w:proofErr w:type="gramStart"/>
      <w:r>
        <w:rPr>
          <w:color w:val="000000"/>
        </w:rPr>
        <w:t>Report;</w:t>
      </w:r>
      <w:proofErr w:type="gramEnd"/>
      <w:r>
        <w:rPr>
          <w:color w:val="000000"/>
        </w:rPr>
        <w:t xml:space="preserve"> and, </w:t>
      </w:r>
      <w:proofErr w:type="spellStart"/>
      <w:r>
        <w:rPr>
          <w:color w:val="000000"/>
        </w:rPr>
        <w:t>accompanied</w:t>
      </w:r>
      <w:proofErr w:type="spellEnd"/>
      <w:r>
        <w:rPr>
          <w:color w:val="000000"/>
        </w:rPr>
        <w:t xml:space="preserve"> </w:t>
      </w:r>
      <w:proofErr w:type="spellStart"/>
      <w:r>
        <w:rPr>
          <w:color w:val="000000"/>
        </w:rPr>
        <w:t>with</w:t>
      </w:r>
      <w:proofErr w:type="spellEnd"/>
      <w:r>
        <w:rPr>
          <w:color w:val="000000"/>
        </w:rPr>
        <w:t xml:space="preserve"> Message 24A - </w:t>
      </w:r>
      <w:proofErr w:type="spellStart"/>
      <w:r>
        <w:rPr>
          <w:color w:val="000000"/>
        </w:rPr>
        <w:t>Static</w:t>
      </w:r>
      <w:proofErr w:type="spellEnd"/>
      <w:r>
        <w:rPr>
          <w:color w:val="000000"/>
        </w:rPr>
        <w:t xml:space="preserve"> Data Report, Part A (to </w:t>
      </w:r>
      <w:proofErr w:type="spellStart"/>
      <w:r>
        <w:rPr>
          <w:color w:val="000000"/>
        </w:rPr>
        <w:t>provide</w:t>
      </w:r>
      <w:proofErr w:type="spellEnd"/>
      <w:r>
        <w:rPr>
          <w:color w:val="000000"/>
        </w:rPr>
        <w:t xml:space="preserve"> a ATON Name). It </w:t>
      </w:r>
      <w:proofErr w:type="spellStart"/>
      <w:r>
        <w:rPr>
          <w:color w:val="000000"/>
        </w:rPr>
        <w:t>is</w:t>
      </w:r>
      <w:proofErr w:type="spellEnd"/>
      <w:r>
        <w:rPr>
          <w:color w:val="000000"/>
        </w:rPr>
        <w:t xml:space="preserve"> </w:t>
      </w:r>
      <w:proofErr w:type="spellStart"/>
      <w:r>
        <w:rPr>
          <w:color w:val="000000"/>
        </w:rPr>
        <w:t>primarily</w:t>
      </w:r>
      <w:proofErr w:type="spellEnd"/>
      <w:r>
        <w:rPr>
          <w:color w:val="000000"/>
        </w:rPr>
        <w:t xml:space="preserve"> </w:t>
      </w:r>
      <w:proofErr w:type="spellStart"/>
      <w:r>
        <w:rPr>
          <w:color w:val="000000"/>
        </w:rPr>
        <w:t>intended</w:t>
      </w:r>
      <w:proofErr w:type="spellEnd"/>
      <w:r>
        <w:rPr>
          <w:color w:val="000000"/>
        </w:rPr>
        <w:t xml:space="preserve"> to </w:t>
      </w:r>
      <w:proofErr w:type="spellStart"/>
      <w:r>
        <w:rPr>
          <w:color w:val="000000"/>
        </w:rPr>
        <w:t>provide</w:t>
      </w:r>
      <w:proofErr w:type="spellEnd"/>
      <w:r>
        <w:rPr>
          <w:color w:val="000000"/>
        </w:rPr>
        <w:t xml:space="preserve"> the </w:t>
      </w:r>
      <w:proofErr w:type="spellStart"/>
      <w:r>
        <w:rPr>
          <w:color w:val="000000"/>
        </w:rPr>
        <w:t>status</w:t>
      </w:r>
      <w:proofErr w:type="spellEnd"/>
      <w:r>
        <w:rPr>
          <w:color w:val="000000"/>
        </w:rPr>
        <w:t xml:space="preserve"> of </w:t>
      </w:r>
      <w:proofErr w:type="spellStart"/>
      <w:r>
        <w:rPr>
          <w:color w:val="000000"/>
        </w:rPr>
        <w:t>physical</w:t>
      </w:r>
      <w:proofErr w:type="spellEnd"/>
      <w:r>
        <w:rPr>
          <w:color w:val="000000"/>
        </w:rPr>
        <w:t xml:space="preserve"> AtoN or to </w:t>
      </w:r>
      <w:proofErr w:type="spellStart"/>
      <w:r>
        <w:rPr>
          <w:color w:val="000000"/>
        </w:rPr>
        <w:t>denote</w:t>
      </w:r>
      <w:proofErr w:type="spellEnd"/>
      <w:r>
        <w:rPr>
          <w:color w:val="000000"/>
        </w:rPr>
        <w:t xml:space="preserve"> a </w:t>
      </w:r>
      <w:proofErr w:type="spellStart"/>
      <w:r>
        <w:rPr>
          <w:color w:val="000000"/>
        </w:rPr>
        <w:t>virtual</w:t>
      </w:r>
      <w:proofErr w:type="spellEnd"/>
      <w:r>
        <w:rPr>
          <w:color w:val="000000"/>
        </w:rPr>
        <w:t xml:space="preserve"> AtoN </w:t>
      </w:r>
      <w:proofErr w:type="spellStart"/>
      <w:r>
        <w:rPr>
          <w:color w:val="000000"/>
        </w:rPr>
        <w:t>marking</w:t>
      </w:r>
      <w:proofErr w:type="spellEnd"/>
      <w:r>
        <w:rPr>
          <w:color w:val="000000"/>
        </w:rPr>
        <w:t xml:space="preserve"> </w:t>
      </w:r>
      <w:proofErr w:type="gramStart"/>
      <w:r>
        <w:rPr>
          <w:color w:val="000000"/>
        </w:rPr>
        <w:t>a</w:t>
      </w:r>
      <w:proofErr w:type="gramEnd"/>
      <w:r>
        <w:rPr>
          <w:color w:val="000000"/>
        </w:rPr>
        <w:t xml:space="preserve"> </w:t>
      </w:r>
      <w:proofErr w:type="spellStart"/>
      <w:r>
        <w:rPr>
          <w:color w:val="000000"/>
        </w:rPr>
        <w:t>special</w:t>
      </w:r>
      <w:proofErr w:type="spellEnd"/>
      <w:r>
        <w:rPr>
          <w:color w:val="000000"/>
        </w:rPr>
        <w:t xml:space="preserve"> area, </w:t>
      </w:r>
      <w:proofErr w:type="spellStart"/>
      <w:r>
        <w:rPr>
          <w:color w:val="000000"/>
        </w:rPr>
        <w:t>hazard</w:t>
      </w:r>
      <w:proofErr w:type="spellEnd"/>
      <w:r>
        <w:rPr>
          <w:color w:val="000000"/>
        </w:rPr>
        <w:t xml:space="preserve"> </w:t>
      </w:r>
      <w:proofErr w:type="spellStart"/>
      <w:r>
        <w:rPr>
          <w:color w:val="000000"/>
        </w:rPr>
        <w:t>other</w:t>
      </w:r>
      <w:proofErr w:type="spellEnd"/>
      <w:r>
        <w:rPr>
          <w:color w:val="000000"/>
        </w:rPr>
        <w:t xml:space="preserve"> obstruction.  Can </w:t>
      </w:r>
      <w:proofErr w:type="spellStart"/>
      <w:r>
        <w:rPr>
          <w:color w:val="000000"/>
        </w:rPr>
        <w:t>also</w:t>
      </w:r>
      <w:proofErr w:type="spellEnd"/>
      <w:r>
        <w:rPr>
          <w:color w:val="000000"/>
        </w:rPr>
        <w:t xml:space="preserve"> </w:t>
      </w:r>
      <w:proofErr w:type="spellStart"/>
      <w:r>
        <w:rPr>
          <w:color w:val="000000"/>
        </w:rPr>
        <w:t>be</w:t>
      </w:r>
      <w:proofErr w:type="spellEnd"/>
      <w:r>
        <w:rPr>
          <w:color w:val="000000"/>
        </w:rPr>
        <w:t xml:space="preserve"> </w:t>
      </w:r>
      <w:proofErr w:type="spellStart"/>
      <w:r>
        <w:rPr>
          <w:color w:val="000000"/>
        </w:rPr>
        <w:t>used</w:t>
      </w:r>
      <w:proofErr w:type="spellEnd"/>
      <w:r>
        <w:rPr>
          <w:color w:val="000000"/>
        </w:rPr>
        <w:t xml:space="preserve"> to </w:t>
      </w:r>
      <w:proofErr w:type="spellStart"/>
      <w:r>
        <w:rPr>
          <w:color w:val="000000"/>
        </w:rPr>
        <w:t>identify</w:t>
      </w:r>
      <w:proofErr w:type="spellEnd"/>
      <w:r>
        <w:rPr>
          <w:color w:val="000000"/>
        </w:rPr>
        <w:t xml:space="preserve"> [</w:t>
      </w:r>
      <w:proofErr w:type="spellStart"/>
      <w:r>
        <w:rPr>
          <w:color w:val="000000"/>
        </w:rPr>
        <w:t>autonomous</w:t>
      </w:r>
      <w:proofErr w:type="spellEnd"/>
      <w:r>
        <w:rPr>
          <w:color w:val="000000"/>
        </w:rPr>
        <w:t xml:space="preserve"> marine radio </w:t>
      </w:r>
      <w:proofErr w:type="spellStart"/>
      <w:r>
        <w:rPr>
          <w:color w:val="000000"/>
        </w:rPr>
        <w:t>devices</w:t>
      </w:r>
      <w:proofErr w:type="spellEnd"/>
      <w:r>
        <w:rPr>
          <w:color w:val="000000"/>
        </w:rPr>
        <w:t xml:space="preserve"> (i.e. TBD), and </w:t>
      </w:r>
      <w:proofErr w:type="spellStart"/>
      <w:r>
        <w:rPr>
          <w:color w:val="000000"/>
        </w:rPr>
        <w:t>provide</w:t>
      </w:r>
      <w:proofErr w:type="spellEnd"/>
      <w:r>
        <w:rPr>
          <w:color w:val="000000"/>
        </w:rPr>
        <w:t xml:space="preserve"> </w:t>
      </w:r>
      <w:proofErr w:type="spellStart"/>
      <w:r>
        <w:rPr>
          <w:color w:val="000000"/>
        </w:rPr>
        <w:t>approximate</w:t>
      </w:r>
      <w:proofErr w:type="spellEnd"/>
      <w:r>
        <w:rPr>
          <w:color w:val="000000"/>
        </w:rPr>
        <w:t xml:space="preserve"> direction and speed </w:t>
      </w:r>
      <w:proofErr w:type="spellStart"/>
      <w:r>
        <w:rPr>
          <w:color w:val="000000"/>
        </w:rPr>
        <w:t>those</w:t>
      </w:r>
      <w:proofErr w:type="spellEnd"/>
      <w:r>
        <w:rPr>
          <w:color w:val="000000"/>
        </w:rPr>
        <w:t xml:space="preserve"> </w:t>
      </w:r>
      <w:proofErr w:type="spellStart"/>
      <w:r>
        <w:rPr>
          <w:color w:val="000000"/>
        </w:rPr>
        <w:t>that</w:t>
      </w:r>
      <w:proofErr w:type="spellEnd"/>
      <w:r>
        <w:rPr>
          <w:color w:val="000000"/>
        </w:rPr>
        <w:t xml:space="preserve"> are mobile or a </w:t>
      </w:r>
      <w:proofErr w:type="spellStart"/>
      <w:r>
        <w:rPr>
          <w:color w:val="000000"/>
        </w:rPr>
        <w:t>MAtoN</w:t>
      </w:r>
      <w:proofErr w:type="spellEnd"/>
      <w:r>
        <w:rPr>
          <w:color w:val="000000"/>
        </w:rPr>
        <w:t xml:space="preserve">. </w:t>
      </w:r>
      <w:proofErr w:type="spellStart"/>
      <w:r>
        <w:rPr>
          <w:color w:val="000000"/>
        </w:rPr>
        <w:t>Users</w:t>
      </w:r>
      <w:proofErr w:type="spellEnd"/>
      <w:r>
        <w:rPr>
          <w:color w:val="000000"/>
        </w:rPr>
        <w:t xml:space="preserve"> </w:t>
      </w:r>
      <w:proofErr w:type="spellStart"/>
      <w:r>
        <w:rPr>
          <w:color w:val="000000"/>
        </w:rPr>
        <w:t>should</w:t>
      </w:r>
      <w:proofErr w:type="spellEnd"/>
      <w:r>
        <w:rPr>
          <w:color w:val="000000"/>
        </w:rPr>
        <w:t xml:space="preserve"> have the </w:t>
      </w:r>
      <w:proofErr w:type="spellStart"/>
      <w:r>
        <w:rPr>
          <w:color w:val="000000"/>
        </w:rPr>
        <w:t>ability</w:t>
      </w:r>
      <w:proofErr w:type="spellEnd"/>
      <w:r>
        <w:rPr>
          <w:color w:val="000000"/>
        </w:rPr>
        <w:t xml:space="preserve"> to </w:t>
      </w:r>
      <w:proofErr w:type="spellStart"/>
      <w:r>
        <w:rPr>
          <w:color w:val="000000"/>
        </w:rPr>
        <w:t>filter</w:t>
      </w:r>
      <w:proofErr w:type="spellEnd"/>
      <w:r>
        <w:rPr>
          <w:color w:val="000000"/>
        </w:rPr>
        <w:t xml:space="preserve"> </w:t>
      </w:r>
      <w:proofErr w:type="spellStart"/>
      <w:r>
        <w:rPr>
          <w:color w:val="000000"/>
        </w:rPr>
        <w:t>individual</w:t>
      </w:r>
      <w:proofErr w:type="spellEnd"/>
      <w:r>
        <w:rPr>
          <w:color w:val="000000"/>
        </w:rPr>
        <w:t xml:space="preserve"> AtoN or by type(s).  </w:t>
      </w:r>
    </w:p>
    <w:p w14:paraId="518BD06C" w14:textId="77777777" w:rsidR="00356ABA" w:rsidRDefault="00356ABA" w:rsidP="00356ABA"/>
    <w:p w14:paraId="7BC79C84" w14:textId="77777777" w:rsidR="00356ABA" w:rsidRDefault="00356ABA" w:rsidP="00356ABA"/>
    <w:tbl>
      <w:tblPr>
        <w:tblW w:w="9570" w:type="dxa"/>
        <w:tblLayout w:type="fixed"/>
        <w:tblCellMar>
          <w:top w:w="43" w:type="dxa"/>
          <w:left w:w="115" w:type="dxa"/>
          <w:bottom w:w="43" w:type="dxa"/>
          <w:right w:w="115" w:type="dxa"/>
        </w:tblCellMar>
        <w:tblLook w:val="04A0" w:firstRow="1" w:lastRow="0" w:firstColumn="1" w:lastColumn="0" w:noHBand="0" w:noVBand="1"/>
      </w:tblPr>
      <w:tblGrid>
        <w:gridCol w:w="1387"/>
        <w:gridCol w:w="1137"/>
        <w:gridCol w:w="7046"/>
      </w:tblGrid>
      <w:tr w:rsidR="00356ABA" w:rsidRPr="00BC7708" w14:paraId="21A59F2F" w14:textId="77777777" w:rsidTr="00364981">
        <w:trPr>
          <w:trHeight w:val="500"/>
        </w:trPr>
        <w:tc>
          <w:tcPr>
            <w:tcW w:w="1387" w:type="dxa"/>
            <w:tcBorders>
              <w:top w:val="single" w:sz="6" w:space="0" w:color="000000"/>
              <w:left w:val="single" w:sz="6" w:space="0" w:color="000000"/>
              <w:bottom w:val="nil"/>
              <w:right w:val="single" w:sz="6" w:space="0" w:color="000000"/>
            </w:tcBorders>
            <w:shd w:val="solid" w:color="FFFFFF" w:fill="auto"/>
            <w:vAlign w:val="center"/>
            <w:hideMark/>
          </w:tcPr>
          <w:p w14:paraId="33CC79A0" w14:textId="77777777" w:rsidR="00356ABA" w:rsidRPr="00BC7708" w:rsidRDefault="00356ABA" w:rsidP="006E258E">
            <w:pPr>
              <w:overflowPunct/>
              <w:spacing w:before="0"/>
              <w:rPr>
                <w:b/>
                <w:bCs/>
                <w:color w:val="000000"/>
                <w:sz w:val="20"/>
              </w:rPr>
            </w:pPr>
            <w:proofErr w:type="spellStart"/>
            <w:r w:rsidRPr="00BC7708">
              <w:rPr>
                <w:b/>
                <w:bCs/>
                <w:color w:val="000000"/>
                <w:sz w:val="20"/>
              </w:rPr>
              <w:t>Parameter</w:t>
            </w:r>
            <w:proofErr w:type="spellEnd"/>
          </w:p>
        </w:tc>
        <w:tc>
          <w:tcPr>
            <w:tcW w:w="1137" w:type="dxa"/>
            <w:tcBorders>
              <w:top w:val="single" w:sz="6" w:space="0" w:color="000000"/>
              <w:left w:val="single" w:sz="6" w:space="0" w:color="000000"/>
              <w:bottom w:val="nil"/>
              <w:right w:val="single" w:sz="6" w:space="0" w:color="000000"/>
            </w:tcBorders>
            <w:shd w:val="solid" w:color="FFFFFF" w:fill="auto"/>
            <w:vAlign w:val="center"/>
            <w:hideMark/>
          </w:tcPr>
          <w:p w14:paraId="4662CAC3" w14:textId="77777777" w:rsidR="00356ABA" w:rsidRPr="00BC7708" w:rsidRDefault="00356ABA" w:rsidP="006E258E">
            <w:pPr>
              <w:overflowPunct/>
              <w:spacing w:before="0"/>
              <w:jc w:val="center"/>
              <w:rPr>
                <w:b/>
                <w:bCs/>
                <w:color w:val="000000"/>
                <w:sz w:val="20"/>
              </w:rPr>
            </w:pPr>
            <w:r w:rsidRPr="00BC7708">
              <w:rPr>
                <w:b/>
                <w:bCs/>
                <w:color w:val="000000"/>
                <w:sz w:val="20"/>
              </w:rPr>
              <w:t>Bits</w:t>
            </w:r>
          </w:p>
        </w:tc>
        <w:tc>
          <w:tcPr>
            <w:tcW w:w="7046" w:type="dxa"/>
            <w:tcBorders>
              <w:top w:val="single" w:sz="6" w:space="0" w:color="000000"/>
              <w:left w:val="single" w:sz="6" w:space="0" w:color="000000"/>
              <w:bottom w:val="nil"/>
              <w:right w:val="single" w:sz="6" w:space="0" w:color="000000"/>
            </w:tcBorders>
            <w:shd w:val="solid" w:color="FFFFFF" w:fill="auto"/>
            <w:vAlign w:val="center"/>
            <w:hideMark/>
          </w:tcPr>
          <w:p w14:paraId="57097A4C" w14:textId="77777777" w:rsidR="00356ABA" w:rsidRPr="00BC7708" w:rsidRDefault="00356ABA" w:rsidP="006E258E">
            <w:pPr>
              <w:overflowPunct/>
              <w:spacing w:before="0"/>
              <w:rPr>
                <w:b/>
                <w:bCs/>
                <w:color w:val="000000"/>
                <w:sz w:val="20"/>
              </w:rPr>
            </w:pPr>
            <w:r w:rsidRPr="00BC7708">
              <w:rPr>
                <w:b/>
                <w:bCs/>
                <w:color w:val="000000"/>
                <w:sz w:val="20"/>
              </w:rPr>
              <w:t>Description</w:t>
            </w:r>
          </w:p>
        </w:tc>
      </w:tr>
      <w:tr w:rsidR="00356ABA" w:rsidRPr="00BC7708" w14:paraId="15065C14" w14:textId="77777777" w:rsidTr="00364981">
        <w:trPr>
          <w:trHeight w:val="552"/>
        </w:trPr>
        <w:tc>
          <w:tcPr>
            <w:tcW w:w="1387"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69D8A54A" w14:textId="77777777" w:rsidR="00356ABA" w:rsidRPr="00BC7708" w:rsidRDefault="00356ABA" w:rsidP="006E258E">
            <w:pPr>
              <w:overflowPunct/>
              <w:spacing w:before="0"/>
              <w:rPr>
                <w:color w:val="000000"/>
                <w:sz w:val="20"/>
              </w:rPr>
            </w:pPr>
            <w:r w:rsidRPr="00BC7708">
              <w:rPr>
                <w:color w:val="000000"/>
                <w:sz w:val="20"/>
              </w:rPr>
              <w:t>Message ID</w:t>
            </w:r>
          </w:p>
        </w:tc>
        <w:tc>
          <w:tcPr>
            <w:tcW w:w="1137"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3749F235" w14:textId="77777777" w:rsidR="00356ABA" w:rsidRPr="00BC7708" w:rsidRDefault="00356ABA" w:rsidP="006E258E">
            <w:pPr>
              <w:overflowPunct/>
              <w:spacing w:before="0"/>
              <w:jc w:val="center"/>
              <w:rPr>
                <w:color w:val="000000"/>
                <w:sz w:val="20"/>
              </w:rPr>
            </w:pPr>
            <w:r w:rsidRPr="00BC7708">
              <w:rPr>
                <w:color w:val="000000"/>
                <w:sz w:val="20"/>
              </w:rPr>
              <w:t>6</w:t>
            </w:r>
          </w:p>
        </w:tc>
        <w:tc>
          <w:tcPr>
            <w:tcW w:w="7046"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2ADDAB6E" w14:textId="77777777" w:rsidR="00356ABA" w:rsidRPr="00BC7708" w:rsidRDefault="00356ABA" w:rsidP="006E258E">
            <w:pPr>
              <w:overflowPunct/>
              <w:spacing w:before="0"/>
              <w:rPr>
                <w:color w:val="000000"/>
                <w:sz w:val="20"/>
              </w:rPr>
            </w:pPr>
            <w:r w:rsidRPr="00BC7708">
              <w:rPr>
                <w:color w:val="000000"/>
                <w:sz w:val="20"/>
              </w:rPr>
              <w:t>Identifier for Message 28.</w:t>
            </w:r>
          </w:p>
        </w:tc>
      </w:tr>
      <w:tr w:rsidR="00356ABA" w:rsidRPr="00BC7708" w14:paraId="1062854C" w14:textId="77777777" w:rsidTr="00364981">
        <w:trPr>
          <w:trHeight w:val="486"/>
        </w:trPr>
        <w:tc>
          <w:tcPr>
            <w:tcW w:w="1387"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300718D3" w14:textId="77777777" w:rsidR="00356ABA" w:rsidRPr="00BC7708" w:rsidRDefault="00356ABA" w:rsidP="006E258E">
            <w:pPr>
              <w:overflowPunct/>
              <w:spacing w:before="0"/>
              <w:rPr>
                <w:color w:val="000000"/>
                <w:sz w:val="20"/>
              </w:rPr>
            </w:pPr>
            <w:proofErr w:type="spellStart"/>
            <w:r w:rsidRPr="00BC7708">
              <w:rPr>
                <w:color w:val="000000"/>
                <w:sz w:val="20"/>
              </w:rPr>
              <w:t>Repeat</w:t>
            </w:r>
            <w:proofErr w:type="spellEnd"/>
            <w:r w:rsidRPr="00BC7708">
              <w:rPr>
                <w:color w:val="000000"/>
                <w:sz w:val="20"/>
              </w:rPr>
              <w:t xml:space="preserve"> </w:t>
            </w:r>
            <w:proofErr w:type="spellStart"/>
            <w:r w:rsidRPr="00BC7708">
              <w:rPr>
                <w:color w:val="000000"/>
                <w:sz w:val="20"/>
              </w:rPr>
              <w:t>indicator</w:t>
            </w:r>
            <w:proofErr w:type="spellEnd"/>
          </w:p>
        </w:tc>
        <w:tc>
          <w:tcPr>
            <w:tcW w:w="1137"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1B501AEA" w14:textId="77777777" w:rsidR="00356ABA" w:rsidRPr="00BC7708" w:rsidRDefault="00356ABA" w:rsidP="006E258E">
            <w:pPr>
              <w:overflowPunct/>
              <w:spacing w:before="0"/>
              <w:jc w:val="center"/>
              <w:rPr>
                <w:color w:val="000000"/>
                <w:sz w:val="20"/>
              </w:rPr>
            </w:pPr>
            <w:r w:rsidRPr="00BC7708">
              <w:rPr>
                <w:color w:val="000000"/>
                <w:sz w:val="20"/>
              </w:rPr>
              <w:t>2</w:t>
            </w:r>
          </w:p>
        </w:tc>
        <w:tc>
          <w:tcPr>
            <w:tcW w:w="7046"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6B2548B0" w14:textId="77777777" w:rsidR="00356ABA" w:rsidRPr="00BC7708" w:rsidRDefault="00356ABA" w:rsidP="006E258E">
            <w:pPr>
              <w:overflowPunct/>
              <w:spacing w:before="0"/>
              <w:rPr>
                <w:color w:val="000000"/>
                <w:sz w:val="20"/>
              </w:rPr>
            </w:pPr>
            <w:proofErr w:type="spellStart"/>
            <w:r w:rsidRPr="00BC7708">
              <w:rPr>
                <w:color w:val="000000"/>
                <w:sz w:val="20"/>
              </w:rPr>
              <w:t>Used</w:t>
            </w:r>
            <w:proofErr w:type="spellEnd"/>
            <w:r w:rsidRPr="00BC7708">
              <w:rPr>
                <w:color w:val="000000"/>
                <w:sz w:val="20"/>
              </w:rPr>
              <w:t xml:space="preserve"> by the </w:t>
            </w:r>
            <w:proofErr w:type="spellStart"/>
            <w:r w:rsidRPr="00BC7708">
              <w:rPr>
                <w:color w:val="000000"/>
                <w:sz w:val="20"/>
              </w:rPr>
              <w:t>repeater</w:t>
            </w:r>
            <w:proofErr w:type="spellEnd"/>
            <w:r w:rsidRPr="00BC7708">
              <w:rPr>
                <w:color w:val="000000"/>
                <w:sz w:val="20"/>
              </w:rPr>
              <w:t xml:space="preserve"> to </w:t>
            </w:r>
            <w:proofErr w:type="spellStart"/>
            <w:r w:rsidRPr="00BC7708">
              <w:rPr>
                <w:color w:val="000000"/>
                <w:sz w:val="20"/>
              </w:rPr>
              <w:t>indicate</w:t>
            </w:r>
            <w:proofErr w:type="spellEnd"/>
            <w:r w:rsidRPr="00BC7708">
              <w:rPr>
                <w:color w:val="000000"/>
                <w:sz w:val="20"/>
              </w:rPr>
              <w:t xml:space="preserve"> how </w:t>
            </w:r>
            <w:proofErr w:type="spellStart"/>
            <w:r w:rsidRPr="00BC7708">
              <w:rPr>
                <w:color w:val="000000"/>
                <w:sz w:val="20"/>
              </w:rPr>
              <w:t>many</w:t>
            </w:r>
            <w:proofErr w:type="spellEnd"/>
            <w:r w:rsidRPr="00BC7708">
              <w:rPr>
                <w:color w:val="000000"/>
                <w:sz w:val="20"/>
              </w:rPr>
              <w:t xml:space="preserve"> times a message has been </w:t>
            </w:r>
            <w:proofErr w:type="spellStart"/>
            <w:r w:rsidRPr="00BC7708">
              <w:rPr>
                <w:color w:val="000000"/>
                <w:sz w:val="20"/>
              </w:rPr>
              <w:t>repeated</w:t>
            </w:r>
            <w:proofErr w:type="spellEnd"/>
            <w:r w:rsidRPr="00BC7708">
              <w:rPr>
                <w:color w:val="000000"/>
                <w:sz w:val="20"/>
              </w:rPr>
              <w:t>.</w:t>
            </w:r>
          </w:p>
        </w:tc>
      </w:tr>
      <w:tr w:rsidR="00356ABA" w:rsidRPr="00BC7708" w14:paraId="23784845" w14:textId="77777777" w:rsidTr="00364981">
        <w:trPr>
          <w:trHeight w:val="243"/>
        </w:trPr>
        <w:tc>
          <w:tcPr>
            <w:tcW w:w="1387"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2EA063BE" w14:textId="77777777" w:rsidR="00356ABA" w:rsidRPr="00BC7708" w:rsidRDefault="00356ABA" w:rsidP="006E258E">
            <w:pPr>
              <w:overflowPunct/>
              <w:spacing w:before="0"/>
              <w:rPr>
                <w:color w:val="000000"/>
                <w:sz w:val="20"/>
              </w:rPr>
            </w:pPr>
            <w:r w:rsidRPr="00BC7708">
              <w:rPr>
                <w:color w:val="000000"/>
                <w:sz w:val="20"/>
              </w:rPr>
              <w:t>Source ID</w:t>
            </w:r>
          </w:p>
        </w:tc>
        <w:tc>
          <w:tcPr>
            <w:tcW w:w="1137"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5A1F2D2A" w14:textId="77777777" w:rsidR="00356ABA" w:rsidRPr="00BC7708" w:rsidRDefault="00356ABA" w:rsidP="006E258E">
            <w:pPr>
              <w:overflowPunct/>
              <w:spacing w:before="0"/>
              <w:jc w:val="center"/>
              <w:rPr>
                <w:color w:val="000000"/>
                <w:sz w:val="20"/>
              </w:rPr>
            </w:pPr>
            <w:r w:rsidRPr="00BC7708">
              <w:rPr>
                <w:color w:val="000000"/>
                <w:sz w:val="20"/>
              </w:rPr>
              <w:t>30</w:t>
            </w:r>
          </w:p>
        </w:tc>
        <w:tc>
          <w:tcPr>
            <w:tcW w:w="7046"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7914867C" w14:textId="77777777" w:rsidR="00356ABA" w:rsidRPr="00BC7708" w:rsidRDefault="00356ABA" w:rsidP="006E258E">
            <w:pPr>
              <w:overflowPunct/>
              <w:spacing w:before="0"/>
              <w:rPr>
                <w:color w:val="000000"/>
                <w:sz w:val="20"/>
              </w:rPr>
            </w:pPr>
            <w:r w:rsidRPr="00BC7708">
              <w:rPr>
                <w:color w:val="000000"/>
                <w:sz w:val="20"/>
              </w:rPr>
              <w:t xml:space="preserve">MMSI or AMRD </w:t>
            </w:r>
            <w:proofErr w:type="spellStart"/>
            <w:r w:rsidRPr="00BC7708">
              <w:rPr>
                <w:color w:val="000000"/>
                <w:sz w:val="20"/>
              </w:rPr>
              <w:t>number</w:t>
            </w:r>
            <w:proofErr w:type="spellEnd"/>
          </w:p>
        </w:tc>
      </w:tr>
      <w:tr w:rsidR="00356ABA" w:rsidRPr="00BC7708" w14:paraId="4342F414" w14:textId="77777777" w:rsidTr="00364981">
        <w:trPr>
          <w:trHeight w:val="731"/>
        </w:trPr>
        <w:tc>
          <w:tcPr>
            <w:tcW w:w="1387"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58795768" w14:textId="77777777" w:rsidR="00356ABA" w:rsidRPr="00BC7708" w:rsidRDefault="00356ABA" w:rsidP="006E258E">
            <w:pPr>
              <w:overflowPunct/>
              <w:spacing w:before="0"/>
              <w:rPr>
                <w:color w:val="000000"/>
                <w:sz w:val="20"/>
              </w:rPr>
            </w:pPr>
            <w:r w:rsidRPr="00BC7708">
              <w:rPr>
                <w:color w:val="000000"/>
                <w:sz w:val="20"/>
              </w:rPr>
              <w:t xml:space="preserve">Time </w:t>
            </w:r>
            <w:proofErr w:type="spellStart"/>
            <w:r w:rsidRPr="00BC7708">
              <w:rPr>
                <w:color w:val="000000"/>
                <w:sz w:val="20"/>
              </w:rPr>
              <w:t>stamp</w:t>
            </w:r>
            <w:proofErr w:type="spellEnd"/>
          </w:p>
        </w:tc>
        <w:tc>
          <w:tcPr>
            <w:tcW w:w="1137"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421B108A" w14:textId="77777777" w:rsidR="00356ABA" w:rsidRPr="00BC7708" w:rsidRDefault="00356ABA" w:rsidP="006E258E">
            <w:pPr>
              <w:overflowPunct/>
              <w:spacing w:before="0"/>
              <w:jc w:val="center"/>
              <w:rPr>
                <w:color w:val="000000"/>
                <w:sz w:val="20"/>
              </w:rPr>
            </w:pPr>
            <w:r w:rsidRPr="00BC7708">
              <w:rPr>
                <w:color w:val="000000"/>
                <w:sz w:val="20"/>
              </w:rPr>
              <w:t>6</w:t>
            </w:r>
          </w:p>
        </w:tc>
        <w:tc>
          <w:tcPr>
            <w:tcW w:w="7046"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23565D38" w14:textId="77777777" w:rsidR="00356ABA" w:rsidRPr="00BC7708" w:rsidRDefault="00356ABA" w:rsidP="006E258E">
            <w:pPr>
              <w:overflowPunct/>
              <w:spacing w:before="0"/>
              <w:rPr>
                <w:color w:val="000000"/>
                <w:sz w:val="20"/>
              </w:rPr>
            </w:pPr>
            <w:r w:rsidRPr="00BC7708">
              <w:rPr>
                <w:color w:val="000000"/>
                <w:sz w:val="20"/>
              </w:rPr>
              <w:t xml:space="preserve">UTC second </w:t>
            </w:r>
            <w:proofErr w:type="spellStart"/>
            <w:r w:rsidRPr="00BC7708">
              <w:rPr>
                <w:color w:val="000000"/>
                <w:sz w:val="20"/>
              </w:rPr>
              <w:t>when</w:t>
            </w:r>
            <w:proofErr w:type="spellEnd"/>
            <w:r w:rsidRPr="00BC7708">
              <w:rPr>
                <w:color w:val="000000"/>
                <w:sz w:val="20"/>
              </w:rPr>
              <w:t xml:space="preserve"> the report </w:t>
            </w:r>
            <w:proofErr w:type="spellStart"/>
            <w:r w:rsidRPr="00BC7708">
              <w:rPr>
                <w:color w:val="000000"/>
                <w:sz w:val="20"/>
              </w:rPr>
              <w:t>was</w:t>
            </w:r>
            <w:proofErr w:type="spellEnd"/>
            <w:r w:rsidRPr="00BC7708">
              <w:rPr>
                <w:color w:val="000000"/>
                <w:sz w:val="20"/>
              </w:rPr>
              <w:t xml:space="preserve"> </w:t>
            </w:r>
            <w:proofErr w:type="spellStart"/>
            <w:r w:rsidRPr="00BC7708">
              <w:rPr>
                <w:color w:val="000000"/>
                <w:sz w:val="20"/>
              </w:rPr>
              <w:t>generated</w:t>
            </w:r>
            <w:proofErr w:type="spellEnd"/>
            <w:r w:rsidRPr="00BC7708">
              <w:rPr>
                <w:color w:val="000000"/>
                <w:sz w:val="20"/>
              </w:rPr>
              <w:t xml:space="preserve"> by the EPFS (0-59 or 60) if time </w:t>
            </w:r>
            <w:proofErr w:type="spellStart"/>
            <w:r w:rsidRPr="00BC7708">
              <w:rPr>
                <w:color w:val="000000"/>
                <w:sz w:val="20"/>
              </w:rPr>
              <w:t>stamp</w:t>
            </w:r>
            <w:proofErr w:type="spellEnd"/>
            <w:r w:rsidRPr="00BC7708">
              <w:rPr>
                <w:color w:val="000000"/>
                <w:sz w:val="20"/>
              </w:rPr>
              <w:t xml:space="preserve"> </w:t>
            </w:r>
            <w:proofErr w:type="spellStart"/>
            <w:r w:rsidRPr="00BC7708">
              <w:rPr>
                <w:color w:val="000000"/>
                <w:sz w:val="20"/>
              </w:rPr>
              <w:t>is</w:t>
            </w:r>
            <w:proofErr w:type="spellEnd"/>
            <w:r w:rsidRPr="00BC7708">
              <w:rPr>
                <w:color w:val="000000"/>
                <w:sz w:val="20"/>
              </w:rPr>
              <w:t xml:space="preserve"> not </w:t>
            </w:r>
            <w:proofErr w:type="spellStart"/>
            <w:r w:rsidRPr="00BC7708">
              <w:rPr>
                <w:color w:val="000000"/>
                <w:sz w:val="20"/>
              </w:rPr>
              <w:t>available</w:t>
            </w:r>
            <w:proofErr w:type="spellEnd"/>
            <w:r w:rsidRPr="00BC7708">
              <w:rPr>
                <w:color w:val="000000"/>
                <w:sz w:val="20"/>
              </w:rPr>
              <w:t xml:space="preserve">, </w:t>
            </w:r>
            <w:proofErr w:type="spellStart"/>
            <w:r w:rsidRPr="00BC7708">
              <w:rPr>
                <w:color w:val="000000"/>
                <w:sz w:val="20"/>
              </w:rPr>
              <w:t>which</w:t>
            </w:r>
            <w:proofErr w:type="spellEnd"/>
            <w:r w:rsidRPr="00BC7708">
              <w:rPr>
                <w:color w:val="000000"/>
                <w:sz w:val="20"/>
              </w:rPr>
              <w:t xml:space="preserve"> </w:t>
            </w:r>
            <w:proofErr w:type="spellStart"/>
            <w:r w:rsidRPr="00BC7708">
              <w:rPr>
                <w:color w:val="000000"/>
                <w:sz w:val="20"/>
              </w:rPr>
              <w:t>should</w:t>
            </w:r>
            <w:proofErr w:type="spellEnd"/>
            <w:r w:rsidRPr="00BC7708">
              <w:rPr>
                <w:color w:val="000000"/>
                <w:sz w:val="20"/>
              </w:rPr>
              <w:t xml:space="preserve"> </w:t>
            </w:r>
            <w:proofErr w:type="spellStart"/>
            <w:r w:rsidRPr="00BC7708">
              <w:rPr>
                <w:color w:val="000000"/>
                <w:sz w:val="20"/>
              </w:rPr>
              <w:t>also</w:t>
            </w:r>
            <w:proofErr w:type="spellEnd"/>
            <w:r w:rsidRPr="00BC7708">
              <w:rPr>
                <w:color w:val="000000"/>
                <w:sz w:val="20"/>
              </w:rPr>
              <w:t xml:space="preserve"> </w:t>
            </w:r>
            <w:proofErr w:type="spellStart"/>
            <w:r w:rsidRPr="00BC7708">
              <w:rPr>
                <w:color w:val="000000"/>
                <w:sz w:val="20"/>
              </w:rPr>
              <w:t>be</w:t>
            </w:r>
            <w:proofErr w:type="spellEnd"/>
            <w:r w:rsidRPr="00BC7708">
              <w:rPr>
                <w:color w:val="000000"/>
                <w:sz w:val="20"/>
              </w:rPr>
              <w:t xml:space="preserve"> the default value or 61 if </w:t>
            </w:r>
            <w:proofErr w:type="spellStart"/>
            <w:r w:rsidRPr="00BC7708">
              <w:rPr>
                <w:color w:val="000000"/>
                <w:sz w:val="20"/>
              </w:rPr>
              <w:t>positioning</w:t>
            </w:r>
            <w:proofErr w:type="spellEnd"/>
            <w:r w:rsidRPr="00BC7708">
              <w:rPr>
                <w:color w:val="000000"/>
                <w:sz w:val="20"/>
              </w:rPr>
              <w:t xml:space="preserve"> system </w:t>
            </w:r>
            <w:proofErr w:type="spellStart"/>
            <w:r w:rsidRPr="00BC7708">
              <w:rPr>
                <w:color w:val="000000"/>
                <w:sz w:val="20"/>
              </w:rPr>
              <w:t>is</w:t>
            </w:r>
            <w:proofErr w:type="spellEnd"/>
            <w:r w:rsidRPr="00BC7708">
              <w:rPr>
                <w:color w:val="000000"/>
                <w:sz w:val="20"/>
              </w:rPr>
              <w:t xml:space="preserve"> in </w:t>
            </w:r>
            <w:proofErr w:type="spellStart"/>
            <w:r w:rsidRPr="00BC7708">
              <w:rPr>
                <w:color w:val="000000"/>
                <w:sz w:val="20"/>
              </w:rPr>
              <w:t>manual</w:t>
            </w:r>
            <w:proofErr w:type="spellEnd"/>
            <w:r w:rsidRPr="00BC7708">
              <w:rPr>
                <w:color w:val="000000"/>
                <w:sz w:val="20"/>
              </w:rPr>
              <w:t xml:space="preserve"> input mode or 62 if </w:t>
            </w:r>
            <w:proofErr w:type="spellStart"/>
            <w:r w:rsidRPr="00BC7708">
              <w:rPr>
                <w:color w:val="000000"/>
                <w:sz w:val="20"/>
              </w:rPr>
              <w:t>electronic</w:t>
            </w:r>
            <w:proofErr w:type="spellEnd"/>
            <w:r w:rsidRPr="00BC7708">
              <w:rPr>
                <w:color w:val="000000"/>
                <w:sz w:val="20"/>
              </w:rPr>
              <w:t xml:space="preserve"> position fixing system </w:t>
            </w:r>
            <w:proofErr w:type="spellStart"/>
            <w:r w:rsidRPr="00BC7708">
              <w:rPr>
                <w:color w:val="000000"/>
                <w:sz w:val="20"/>
              </w:rPr>
              <w:t>operates</w:t>
            </w:r>
            <w:proofErr w:type="spellEnd"/>
            <w:r w:rsidRPr="00BC7708">
              <w:rPr>
                <w:color w:val="000000"/>
                <w:sz w:val="20"/>
              </w:rPr>
              <w:t xml:space="preserve"> in </w:t>
            </w:r>
            <w:proofErr w:type="spellStart"/>
            <w:r w:rsidRPr="00BC7708">
              <w:rPr>
                <w:color w:val="000000"/>
                <w:sz w:val="20"/>
              </w:rPr>
              <w:t>estimated</w:t>
            </w:r>
            <w:proofErr w:type="spellEnd"/>
            <w:r w:rsidRPr="00BC7708">
              <w:rPr>
                <w:color w:val="000000"/>
                <w:sz w:val="20"/>
              </w:rPr>
              <w:t xml:space="preserve"> (</w:t>
            </w:r>
            <w:proofErr w:type="spellStart"/>
            <w:r w:rsidRPr="00BC7708">
              <w:rPr>
                <w:color w:val="000000"/>
                <w:sz w:val="20"/>
              </w:rPr>
              <w:t>dead</w:t>
            </w:r>
            <w:proofErr w:type="spellEnd"/>
            <w:r w:rsidRPr="00BC7708">
              <w:rPr>
                <w:color w:val="000000"/>
                <w:sz w:val="20"/>
              </w:rPr>
              <w:t xml:space="preserve"> </w:t>
            </w:r>
            <w:proofErr w:type="spellStart"/>
            <w:r w:rsidRPr="00BC7708">
              <w:rPr>
                <w:color w:val="000000"/>
                <w:sz w:val="20"/>
              </w:rPr>
              <w:t>reckoning</w:t>
            </w:r>
            <w:proofErr w:type="spellEnd"/>
            <w:r w:rsidRPr="00BC7708">
              <w:rPr>
                <w:color w:val="000000"/>
                <w:sz w:val="20"/>
              </w:rPr>
              <w:t xml:space="preserve">) mode or 63 if the </w:t>
            </w:r>
            <w:proofErr w:type="spellStart"/>
            <w:r w:rsidRPr="00BC7708">
              <w:rPr>
                <w:color w:val="000000"/>
                <w:sz w:val="20"/>
              </w:rPr>
              <w:t>positioning</w:t>
            </w:r>
            <w:proofErr w:type="spellEnd"/>
            <w:r w:rsidRPr="00BC7708">
              <w:rPr>
                <w:color w:val="000000"/>
                <w:sz w:val="20"/>
              </w:rPr>
              <w:t xml:space="preserve"> system </w:t>
            </w:r>
            <w:proofErr w:type="spellStart"/>
            <w:r w:rsidRPr="00BC7708">
              <w:rPr>
                <w:color w:val="000000"/>
                <w:sz w:val="20"/>
              </w:rPr>
              <w:t>is</w:t>
            </w:r>
            <w:proofErr w:type="spellEnd"/>
            <w:r w:rsidRPr="00BC7708">
              <w:rPr>
                <w:color w:val="000000"/>
                <w:sz w:val="20"/>
              </w:rPr>
              <w:t xml:space="preserve"> </w:t>
            </w:r>
            <w:proofErr w:type="spellStart"/>
            <w:r w:rsidRPr="00BC7708">
              <w:rPr>
                <w:color w:val="000000"/>
                <w:sz w:val="20"/>
              </w:rPr>
              <w:t>inoperative</w:t>
            </w:r>
            <w:proofErr w:type="spellEnd"/>
            <w:r w:rsidRPr="00BC7708">
              <w:rPr>
                <w:color w:val="000000"/>
                <w:sz w:val="20"/>
              </w:rPr>
              <w:t>)</w:t>
            </w:r>
          </w:p>
        </w:tc>
      </w:tr>
      <w:tr w:rsidR="00356ABA" w:rsidRPr="00BC7708" w14:paraId="4D204DB7" w14:textId="77777777" w:rsidTr="00364981">
        <w:trPr>
          <w:trHeight w:val="486"/>
        </w:trPr>
        <w:tc>
          <w:tcPr>
            <w:tcW w:w="1387"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7A9A68B9" w14:textId="77777777" w:rsidR="00356ABA" w:rsidRPr="00BC7708" w:rsidRDefault="00356ABA" w:rsidP="006E258E">
            <w:pPr>
              <w:overflowPunct/>
              <w:spacing w:before="0"/>
              <w:rPr>
                <w:color w:val="000000"/>
                <w:sz w:val="20"/>
              </w:rPr>
            </w:pPr>
            <w:r w:rsidRPr="00BC7708">
              <w:rPr>
                <w:color w:val="000000"/>
                <w:sz w:val="20"/>
              </w:rPr>
              <w:t>Longitude</w:t>
            </w:r>
          </w:p>
        </w:tc>
        <w:tc>
          <w:tcPr>
            <w:tcW w:w="1137"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10B069A9" w14:textId="77777777" w:rsidR="00356ABA" w:rsidRPr="00BC7708" w:rsidRDefault="00356ABA" w:rsidP="006E258E">
            <w:pPr>
              <w:overflowPunct/>
              <w:spacing w:before="0"/>
              <w:jc w:val="center"/>
              <w:rPr>
                <w:color w:val="000000"/>
                <w:sz w:val="20"/>
              </w:rPr>
            </w:pPr>
            <w:r w:rsidRPr="00BC7708">
              <w:rPr>
                <w:color w:val="000000"/>
                <w:sz w:val="20"/>
              </w:rPr>
              <w:t>28</w:t>
            </w:r>
          </w:p>
        </w:tc>
        <w:tc>
          <w:tcPr>
            <w:tcW w:w="7046"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5AD233F6" w14:textId="77777777" w:rsidR="00356ABA" w:rsidRPr="00BC7708" w:rsidRDefault="00356ABA" w:rsidP="006E258E">
            <w:pPr>
              <w:overflowPunct/>
              <w:spacing w:before="0"/>
              <w:rPr>
                <w:color w:val="000000"/>
                <w:sz w:val="20"/>
              </w:rPr>
            </w:pPr>
            <w:r w:rsidRPr="00BC7708">
              <w:rPr>
                <w:color w:val="000000"/>
                <w:sz w:val="20"/>
              </w:rPr>
              <w:t xml:space="preserve">Longitude </w:t>
            </w:r>
            <w:proofErr w:type="spellStart"/>
            <w:r w:rsidRPr="00BC7708">
              <w:rPr>
                <w:color w:val="000000"/>
                <w:sz w:val="20"/>
              </w:rPr>
              <w:t>in</w:t>
            </w:r>
            <w:proofErr w:type="spellEnd"/>
            <w:r w:rsidRPr="00BC7708">
              <w:rPr>
                <w:color w:val="000000"/>
                <w:sz w:val="20"/>
              </w:rPr>
              <w:t xml:space="preserve"> 1/10 000 min of position of an AtoN (±180°, East = positive, West = </w:t>
            </w:r>
            <w:proofErr w:type="spellStart"/>
            <w:r w:rsidRPr="00BC7708">
              <w:rPr>
                <w:color w:val="000000"/>
                <w:sz w:val="20"/>
              </w:rPr>
              <w:t>negative</w:t>
            </w:r>
            <w:proofErr w:type="spellEnd"/>
            <w:r w:rsidRPr="00BC7708">
              <w:rPr>
                <w:color w:val="000000"/>
                <w:sz w:val="20"/>
              </w:rPr>
              <w:t xml:space="preserve">, 181 = (6791AC0h) = not </w:t>
            </w:r>
            <w:proofErr w:type="spellStart"/>
            <w:r w:rsidRPr="00BC7708">
              <w:rPr>
                <w:color w:val="000000"/>
                <w:sz w:val="20"/>
              </w:rPr>
              <w:t>available</w:t>
            </w:r>
            <w:proofErr w:type="spellEnd"/>
            <w:r w:rsidRPr="00BC7708">
              <w:rPr>
                <w:color w:val="000000"/>
                <w:sz w:val="20"/>
              </w:rPr>
              <w:t xml:space="preserve"> = default)</w:t>
            </w:r>
          </w:p>
        </w:tc>
      </w:tr>
      <w:tr w:rsidR="00356ABA" w:rsidRPr="00BC7708" w14:paraId="45DC9059" w14:textId="77777777" w:rsidTr="00364981">
        <w:trPr>
          <w:trHeight w:val="486"/>
        </w:trPr>
        <w:tc>
          <w:tcPr>
            <w:tcW w:w="1387"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6B524E27" w14:textId="77777777" w:rsidR="00356ABA" w:rsidRPr="00BC7708" w:rsidRDefault="00356ABA" w:rsidP="006E258E">
            <w:pPr>
              <w:overflowPunct/>
              <w:spacing w:before="0"/>
              <w:rPr>
                <w:color w:val="000000"/>
                <w:sz w:val="20"/>
              </w:rPr>
            </w:pPr>
            <w:r w:rsidRPr="00BC7708">
              <w:rPr>
                <w:color w:val="000000"/>
                <w:sz w:val="20"/>
              </w:rPr>
              <w:lastRenderedPageBreak/>
              <w:t>Latitude</w:t>
            </w:r>
          </w:p>
        </w:tc>
        <w:tc>
          <w:tcPr>
            <w:tcW w:w="1137"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4F8D24DB" w14:textId="77777777" w:rsidR="00356ABA" w:rsidRPr="00BC7708" w:rsidRDefault="00356ABA" w:rsidP="006E258E">
            <w:pPr>
              <w:overflowPunct/>
              <w:spacing w:before="0"/>
              <w:jc w:val="center"/>
              <w:rPr>
                <w:color w:val="000000"/>
                <w:sz w:val="20"/>
              </w:rPr>
            </w:pPr>
            <w:r w:rsidRPr="00BC7708">
              <w:rPr>
                <w:color w:val="000000"/>
                <w:sz w:val="20"/>
              </w:rPr>
              <w:t>27</w:t>
            </w:r>
          </w:p>
        </w:tc>
        <w:tc>
          <w:tcPr>
            <w:tcW w:w="7046"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74CBB49B" w14:textId="77777777" w:rsidR="00356ABA" w:rsidRPr="00BC7708" w:rsidRDefault="00356ABA" w:rsidP="006E258E">
            <w:pPr>
              <w:overflowPunct/>
              <w:spacing w:before="0"/>
              <w:rPr>
                <w:color w:val="000000"/>
                <w:sz w:val="20"/>
              </w:rPr>
            </w:pPr>
            <w:r w:rsidRPr="00BC7708">
              <w:rPr>
                <w:color w:val="000000"/>
                <w:sz w:val="20"/>
              </w:rPr>
              <w:t xml:space="preserve">Latitude </w:t>
            </w:r>
            <w:proofErr w:type="spellStart"/>
            <w:r w:rsidRPr="00BC7708">
              <w:rPr>
                <w:color w:val="000000"/>
                <w:sz w:val="20"/>
              </w:rPr>
              <w:t>in</w:t>
            </w:r>
            <w:proofErr w:type="spellEnd"/>
            <w:r w:rsidRPr="00BC7708">
              <w:rPr>
                <w:color w:val="000000"/>
                <w:sz w:val="20"/>
              </w:rPr>
              <w:t xml:space="preserve"> 1/10 000 min of an AtoN (±90°, </w:t>
            </w:r>
            <w:proofErr w:type="spellStart"/>
            <w:r w:rsidRPr="00BC7708">
              <w:rPr>
                <w:color w:val="000000"/>
                <w:sz w:val="20"/>
              </w:rPr>
              <w:t>North</w:t>
            </w:r>
            <w:proofErr w:type="spellEnd"/>
            <w:r w:rsidRPr="00BC7708">
              <w:rPr>
                <w:color w:val="000000"/>
                <w:sz w:val="20"/>
              </w:rPr>
              <w:t xml:space="preserve"> = positive, South = </w:t>
            </w:r>
            <w:proofErr w:type="spellStart"/>
            <w:r w:rsidRPr="00BC7708">
              <w:rPr>
                <w:color w:val="000000"/>
                <w:sz w:val="20"/>
              </w:rPr>
              <w:t>negative</w:t>
            </w:r>
            <w:proofErr w:type="spellEnd"/>
            <w:r w:rsidRPr="00BC7708">
              <w:rPr>
                <w:color w:val="000000"/>
                <w:sz w:val="20"/>
              </w:rPr>
              <w:t xml:space="preserve">, 91 = (3412140h) = not </w:t>
            </w:r>
            <w:proofErr w:type="spellStart"/>
            <w:r w:rsidRPr="00BC7708">
              <w:rPr>
                <w:color w:val="000000"/>
                <w:sz w:val="20"/>
              </w:rPr>
              <w:t>available</w:t>
            </w:r>
            <w:proofErr w:type="spellEnd"/>
            <w:r w:rsidRPr="00BC7708">
              <w:rPr>
                <w:color w:val="000000"/>
                <w:sz w:val="20"/>
              </w:rPr>
              <w:t xml:space="preserve"> = default)</w:t>
            </w:r>
          </w:p>
        </w:tc>
      </w:tr>
      <w:tr w:rsidR="00356ABA" w:rsidRPr="00BC7708" w14:paraId="68F20C63" w14:textId="77777777" w:rsidTr="00364981">
        <w:trPr>
          <w:trHeight w:val="486"/>
        </w:trPr>
        <w:tc>
          <w:tcPr>
            <w:tcW w:w="1387"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399A91DB" w14:textId="77777777" w:rsidR="00356ABA" w:rsidRPr="00BC7708" w:rsidRDefault="00356ABA" w:rsidP="006E258E">
            <w:pPr>
              <w:overflowPunct/>
              <w:spacing w:before="0"/>
              <w:rPr>
                <w:color w:val="000000"/>
                <w:sz w:val="20"/>
              </w:rPr>
            </w:pPr>
            <w:r w:rsidRPr="00BC7708">
              <w:rPr>
                <w:color w:val="000000"/>
                <w:sz w:val="20"/>
              </w:rPr>
              <w:t xml:space="preserve">Position </w:t>
            </w:r>
            <w:proofErr w:type="spellStart"/>
            <w:r w:rsidRPr="00BC7708">
              <w:rPr>
                <w:color w:val="000000"/>
                <w:sz w:val="20"/>
              </w:rPr>
              <w:t>accuracy</w:t>
            </w:r>
            <w:proofErr w:type="spellEnd"/>
          </w:p>
        </w:tc>
        <w:tc>
          <w:tcPr>
            <w:tcW w:w="1137"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79DA4B22" w14:textId="77777777" w:rsidR="00356ABA" w:rsidRPr="00BC7708" w:rsidRDefault="00356ABA" w:rsidP="006E258E">
            <w:pPr>
              <w:overflowPunct/>
              <w:spacing w:before="0"/>
              <w:jc w:val="center"/>
              <w:rPr>
                <w:color w:val="000000"/>
                <w:sz w:val="20"/>
              </w:rPr>
            </w:pPr>
            <w:r w:rsidRPr="00BC7708">
              <w:rPr>
                <w:color w:val="000000"/>
                <w:sz w:val="20"/>
              </w:rPr>
              <w:t>1</w:t>
            </w:r>
          </w:p>
        </w:tc>
        <w:tc>
          <w:tcPr>
            <w:tcW w:w="7046"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4681499E" w14:textId="77777777" w:rsidR="00356ABA" w:rsidRPr="00BC7708" w:rsidRDefault="00356ABA" w:rsidP="006E258E">
            <w:pPr>
              <w:overflowPunct/>
              <w:spacing w:before="0"/>
              <w:rPr>
                <w:color w:val="000000"/>
                <w:sz w:val="20"/>
              </w:rPr>
            </w:pPr>
            <w:r w:rsidRPr="00BC7708">
              <w:rPr>
                <w:color w:val="000000"/>
                <w:sz w:val="20"/>
              </w:rPr>
              <w:t>1 = high (&lt; 10 m), 0 = </w:t>
            </w:r>
            <w:proofErr w:type="spellStart"/>
            <w:r w:rsidRPr="00BC7708">
              <w:rPr>
                <w:color w:val="000000"/>
                <w:sz w:val="20"/>
              </w:rPr>
              <w:t>low</w:t>
            </w:r>
            <w:proofErr w:type="spellEnd"/>
            <w:r w:rsidRPr="00BC7708">
              <w:rPr>
                <w:color w:val="000000"/>
                <w:sz w:val="20"/>
              </w:rPr>
              <w:t xml:space="preserve"> (&gt;10 m) = default. </w:t>
            </w:r>
            <w:proofErr w:type="spellStart"/>
            <w:r w:rsidRPr="00BC7708">
              <w:rPr>
                <w:color w:val="000000"/>
                <w:sz w:val="20"/>
              </w:rPr>
              <w:t>See</w:t>
            </w:r>
            <w:proofErr w:type="spellEnd"/>
            <w:r w:rsidRPr="00BC7708">
              <w:rPr>
                <w:color w:val="000000"/>
                <w:sz w:val="20"/>
              </w:rPr>
              <w:t xml:space="preserve"> Table [XX] </w:t>
            </w:r>
          </w:p>
        </w:tc>
      </w:tr>
      <w:tr w:rsidR="00356ABA" w:rsidRPr="00BC7708" w14:paraId="1C3E863D" w14:textId="77777777" w:rsidTr="00364981">
        <w:trPr>
          <w:trHeight w:val="486"/>
        </w:trPr>
        <w:tc>
          <w:tcPr>
            <w:tcW w:w="1387" w:type="dxa"/>
            <w:tcBorders>
              <w:top w:val="single" w:sz="6" w:space="0" w:color="auto"/>
              <w:left w:val="single" w:sz="6" w:space="0" w:color="auto"/>
              <w:bottom w:val="single" w:sz="6" w:space="0" w:color="auto"/>
              <w:right w:val="single" w:sz="6" w:space="0" w:color="auto"/>
            </w:tcBorders>
            <w:vAlign w:val="center"/>
            <w:hideMark/>
          </w:tcPr>
          <w:p w14:paraId="28D21193" w14:textId="77777777" w:rsidR="00356ABA" w:rsidRPr="00BC7708" w:rsidRDefault="00356ABA" w:rsidP="006E258E">
            <w:pPr>
              <w:overflowPunct/>
              <w:spacing w:before="0"/>
              <w:rPr>
                <w:color w:val="000000"/>
                <w:sz w:val="20"/>
              </w:rPr>
            </w:pPr>
            <w:r w:rsidRPr="00BC7708">
              <w:rPr>
                <w:color w:val="000000"/>
                <w:sz w:val="20"/>
              </w:rPr>
              <w:t>Nature of the AtoN</w:t>
            </w:r>
          </w:p>
        </w:tc>
        <w:tc>
          <w:tcPr>
            <w:tcW w:w="1137" w:type="dxa"/>
            <w:tcBorders>
              <w:top w:val="single" w:sz="6" w:space="0" w:color="auto"/>
              <w:left w:val="single" w:sz="6" w:space="0" w:color="auto"/>
              <w:bottom w:val="single" w:sz="6" w:space="0" w:color="auto"/>
              <w:right w:val="single" w:sz="6" w:space="0" w:color="auto"/>
            </w:tcBorders>
            <w:vAlign w:val="center"/>
            <w:hideMark/>
          </w:tcPr>
          <w:p w14:paraId="1DF9058D" w14:textId="77777777" w:rsidR="00356ABA" w:rsidRPr="00BC7708" w:rsidRDefault="00356ABA" w:rsidP="006E258E">
            <w:pPr>
              <w:overflowPunct/>
              <w:spacing w:before="0"/>
              <w:jc w:val="center"/>
              <w:rPr>
                <w:color w:val="000000"/>
                <w:sz w:val="20"/>
              </w:rPr>
            </w:pPr>
            <w:r w:rsidRPr="00BC7708">
              <w:rPr>
                <w:color w:val="000000"/>
                <w:sz w:val="20"/>
              </w:rPr>
              <w:t>7</w:t>
            </w:r>
          </w:p>
        </w:tc>
        <w:tc>
          <w:tcPr>
            <w:tcW w:w="7046" w:type="dxa"/>
            <w:tcBorders>
              <w:top w:val="single" w:sz="6" w:space="0" w:color="auto"/>
              <w:left w:val="single" w:sz="6" w:space="0" w:color="auto"/>
              <w:bottom w:val="single" w:sz="6" w:space="0" w:color="auto"/>
              <w:right w:val="single" w:sz="6" w:space="0" w:color="auto"/>
            </w:tcBorders>
            <w:vAlign w:val="center"/>
            <w:hideMark/>
          </w:tcPr>
          <w:p w14:paraId="7556C132" w14:textId="77777777" w:rsidR="00356ABA" w:rsidRPr="00BC7708" w:rsidRDefault="00356ABA" w:rsidP="006E258E">
            <w:pPr>
              <w:overflowPunct/>
              <w:spacing w:before="0"/>
              <w:rPr>
                <w:color w:val="000000"/>
                <w:sz w:val="20"/>
              </w:rPr>
            </w:pPr>
            <w:r w:rsidRPr="00BC7708">
              <w:rPr>
                <w:color w:val="000000"/>
                <w:sz w:val="20"/>
              </w:rPr>
              <w:t xml:space="preserve">Identifies the </w:t>
            </w:r>
            <w:proofErr w:type="spellStart"/>
            <w:r w:rsidRPr="00BC7708">
              <w:rPr>
                <w:color w:val="000000"/>
                <w:sz w:val="20"/>
              </w:rPr>
              <w:t>category</w:t>
            </w:r>
            <w:proofErr w:type="spellEnd"/>
            <w:r w:rsidRPr="00BC7708">
              <w:rPr>
                <w:color w:val="000000"/>
                <w:sz w:val="20"/>
              </w:rPr>
              <w:t xml:space="preserve"> and type of AtoN mark. </w:t>
            </w:r>
            <w:proofErr w:type="spellStart"/>
            <w:r w:rsidRPr="00BC7708">
              <w:rPr>
                <w:color w:val="000000"/>
                <w:sz w:val="20"/>
              </w:rPr>
              <w:t>See</w:t>
            </w:r>
            <w:proofErr w:type="spellEnd"/>
            <w:r w:rsidRPr="00BC7708">
              <w:rPr>
                <w:color w:val="000000"/>
                <w:sz w:val="20"/>
              </w:rPr>
              <w:t xml:space="preserve"> Table (bis)</w:t>
            </w:r>
          </w:p>
        </w:tc>
      </w:tr>
      <w:tr w:rsidR="00356ABA" w:rsidRPr="00BC7708" w14:paraId="00D30A98" w14:textId="77777777" w:rsidTr="00364981">
        <w:trPr>
          <w:trHeight w:val="486"/>
        </w:trPr>
        <w:tc>
          <w:tcPr>
            <w:tcW w:w="1387"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25B09B5E" w14:textId="77777777" w:rsidR="00356ABA" w:rsidRPr="00BC7708" w:rsidRDefault="00356ABA" w:rsidP="006E258E">
            <w:pPr>
              <w:overflowPunct/>
              <w:spacing w:before="0"/>
              <w:rPr>
                <w:color w:val="000000"/>
                <w:sz w:val="20"/>
              </w:rPr>
            </w:pPr>
            <w:r w:rsidRPr="00BC7708">
              <w:rPr>
                <w:color w:val="000000"/>
                <w:sz w:val="20"/>
              </w:rPr>
              <w:t>AtoN ID</w:t>
            </w:r>
          </w:p>
        </w:tc>
        <w:tc>
          <w:tcPr>
            <w:tcW w:w="1137"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03452A63" w14:textId="77777777" w:rsidR="00356ABA" w:rsidRPr="00BC7708" w:rsidRDefault="00356ABA" w:rsidP="006E258E">
            <w:pPr>
              <w:overflowPunct/>
              <w:spacing w:before="0"/>
              <w:jc w:val="center"/>
              <w:rPr>
                <w:color w:val="000000"/>
                <w:sz w:val="20"/>
              </w:rPr>
            </w:pPr>
            <w:r w:rsidRPr="00BC7708">
              <w:rPr>
                <w:color w:val="000000"/>
                <w:sz w:val="20"/>
              </w:rPr>
              <w:t>30</w:t>
            </w:r>
          </w:p>
        </w:tc>
        <w:tc>
          <w:tcPr>
            <w:tcW w:w="7046"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0F77C526" w14:textId="77777777" w:rsidR="00356ABA" w:rsidRPr="00BC7708" w:rsidRDefault="00356ABA" w:rsidP="006E258E">
            <w:pPr>
              <w:overflowPunct/>
              <w:spacing w:before="0"/>
              <w:rPr>
                <w:color w:val="000000"/>
                <w:sz w:val="20"/>
              </w:rPr>
            </w:pPr>
            <w:r w:rsidRPr="00BC7708">
              <w:rPr>
                <w:color w:val="000000"/>
                <w:sz w:val="20"/>
              </w:rPr>
              <w:t xml:space="preserve">Identifies a Physical AtoN </w:t>
            </w:r>
            <w:proofErr w:type="spellStart"/>
            <w:r w:rsidRPr="00BC7708">
              <w:rPr>
                <w:color w:val="000000"/>
                <w:sz w:val="20"/>
              </w:rPr>
              <w:t>associated</w:t>
            </w:r>
            <w:proofErr w:type="spellEnd"/>
            <w:r w:rsidRPr="00BC7708">
              <w:rPr>
                <w:color w:val="000000"/>
                <w:sz w:val="20"/>
              </w:rPr>
              <w:t xml:space="preserve"> </w:t>
            </w:r>
            <w:proofErr w:type="spellStart"/>
            <w:r w:rsidRPr="00BC7708">
              <w:rPr>
                <w:color w:val="000000"/>
                <w:sz w:val="20"/>
              </w:rPr>
              <w:t>with</w:t>
            </w:r>
            <w:proofErr w:type="spellEnd"/>
            <w:r w:rsidRPr="00BC7708">
              <w:rPr>
                <w:color w:val="000000"/>
                <w:sz w:val="20"/>
              </w:rPr>
              <w:t xml:space="preserve"> </w:t>
            </w:r>
            <w:proofErr w:type="spellStart"/>
            <w:r w:rsidRPr="00BC7708">
              <w:rPr>
                <w:color w:val="000000"/>
                <w:sz w:val="20"/>
              </w:rPr>
              <w:t>this</w:t>
            </w:r>
            <w:proofErr w:type="spellEnd"/>
            <w:r w:rsidRPr="00BC7708">
              <w:rPr>
                <w:color w:val="000000"/>
                <w:sz w:val="20"/>
              </w:rPr>
              <w:t xml:space="preserve"> </w:t>
            </w:r>
            <w:proofErr w:type="spellStart"/>
            <w:r w:rsidRPr="00BC7708">
              <w:rPr>
                <w:color w:val="000000"/>
                <w:sz w:val="20"/>
              </w:rPr>
              <w:t>eAtoN</w:t>
            </w:r>
            <w:proofErr w:type="spellEnd"/>
            <w:r w:rsidRPr="00BC7708">
              <w:rPr>
                <w:color w:val="000000"/>
                <w:sz w:val="20"/>
              </w:rPr>
              <w:t xml:space="preserve">, </w:t>
            </w:r>
            <w:proofErr w:type="spellStart"/>
            <w:r w:rsidRPr="00BC7708">
              <w:rPr>
                <w:color w:val="000000"/>
                <w:sz w:val="20"/>
              </w:rPr>
              <w:t>using</w:t>
            </w:r>
            <w:proofErr w:type="spellEnd"/>
            <w:r w:rsidRPr="00BC7708">
              <w:rPr>
                <w:color w:val="000000"/>
                <w:sz w:val="20"/>
              </w:rPr>
              <w:t xml:space="preserve"> five (5) </w:t>
            </w:r>
            <w:proofErr w:type="spellStart"/>
            <w:r w:rsidRPr="00BC7708">
              <w:rPr>
                <w:color w:val="000000"/>
                <w:sz w:val="20"/>
              </w:rPr>
              <w:t>character</w:t>
            </w:r>
            <w:proofErr w:type="spellEnd"/>
            <w:r w:rsidRPr="00BC7708">
              <w:rPr>
                <w:color w:val="000000"/>
                <w:sz w:val="20"/>
              </w:rPr>
              <w:t xml:space="preserve"> 6-bit ASCII unique identifier as </w:t>
            </w:r>
            <w:proofErr w:type="spellStart"/>
            <w:r w:rsidRPr="00BC7708">
              <w:rPr>
                <w:color w:val="000000"/>
                <w:sz w:val="20"/>
              </w:rPr>
              <w:t>assigned</w:t>
            </w:r>
            <w:proofErr w:type="spellEnd"/>
            <w:r w:rsidRPr="00BC7708">
              <w:rPr>
                <w:color w:val="000000"/>
                <w:sz w:val="20"/>
              </w:rPr>
              <w:t xml:space="preserve"> by the Administration per IALA Guideline </w:t>
            </w:r>
            <w:proofErr w:type="gramStart"/>
            <w:r w:rsidRPr="00BC7708">
              <w:rPr>
                <w:color w:val="000000"/>
                <w:sz w:val="20"/>
              </w:rPr>
              <w:t>GXXX;</w:t>
            </w:r>
            <w:proofErr w:type="gramEnd"/>
            <w:r w:rsidRPr="00BC7708">
              <w:rPr>
                <w:color w:val="000000"/>
                <w:sz w:val="20"/>
              </w:rPr>
              <w:t xml:space="preserve"> “@@@@@” = not </w:t>
            </w:r>
            <w:proofErr w:type="spellStart"/>
            <w:r w:rsidRPr="00BC7708">
              <w:rPr>
                <w:color w:val="000000"/>
                <w:sz w:val="20"/>
              </w:rPr>
              <w:t>available</w:t>
            </w:r>
            <w:proofErr w:type="spellEnd"/>
            <w:r w:rsidRPr="00BC7708">
              <w:rPr>
                <w:color w:val="000000"/>
                <w:sz w:val="20"/>
              </w:rPr>
              <w:t xml:space="preserve"> = default. </w:t>
            </w:r>
          </w:p>
        </w:tc>
      </w:tr>
      <w:tr w:rsidR="00356ABA" w:rsidRPr="00BC7708" w14:paraId="36D9CE59" w14:textId="77777777" w:rsidTr="00364981">
        <w:trPr>
          <w:trHeight w:val="486"/>
        </w:trPr>
        <w:tc>
          <w:tcPr>
            <w:tcW w:w="1387"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3B4A0DC9" w14:textId="77777777" w:rsidR="00356ABA" w:rsidRPr="00BC7708" w:rsidRDefault="00356ABA" w:rsidP="006E258E">
            <w:pPr>
              <w:overflowPunct/>
              <w:spacing w:before="0"/>
              <w:rPr>
                <w:color w:val="000000"/>
                <w:sz w:val="20"/>
              </w:rPr>
            </w:pPr>
            <w:r w:rsidRPr="00BC7708">
              <w:rPr>
                <w:color w:val="000000"/>
                <w:sz w:val="20"/>
              </w:rPr>
              <w:t>Dimension Type</w:t>
            </w:r>
          </w:p>
        </w:tc>
        <w:tc>
          <w:tcPr>
            <w:tcW w:w="1137"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22FFA413" w14:textId="77777777" w:rsidR="00356ABA" w:rsidRPr="00BC7708" w:rsidRDefault="00356ABA" w:rsidP="006E258E">
            <w:pPr>
              <w:overflowPunct/>
              <w:spacing w:before="0"/>
              <w:jc w:val="center"/>
              <w:rPr>
                <w:color w:val="000000"/>
                <w:sz w:val="20"/>
              </w:rPr>
            </w:pPr>
            <w:r w:rsidRPr="00BC7708">
              <w:rPr>
                <w:color w:val="000000"/>
                <w:sz w:val="20"/>
              </w:rPr>
              <w:t>2</w:t>
            </w:r>
          </w:p>
        </w:tc>
        <w:tc>
          <w:tcPr>
            <w:tcW w:w="7046" w:type="dxa"/>
            <w:tcBorders>
              <w:top w:val="single" w:sz="6" w:space="0" w:color="auto"/>
              <w:left w:val="single" w:sz="6" w:space="0" w:color="auto"/>
              <w:bottom w:val="single" w:sz="6" w:space="0" w:color="auto"/>
              <w:right w:val="single" w:sz="6" w:space="0" w:color="auto"/>
            </w:tcBorders>
            <w:vAlign w:val="center"/>
            <w:hideMark/>
          </w:tcPr>
          <w:p w14:paraId="444639DB" w14:textId="77777777" w:rsidR="00356ABA" w:rsidRPr="00BC7708" w:rsidRDefault="00356ABA" w:rsidP="006E258E">
            <w:pPr>
              <w:overflowPunct/>
              <w:spacing w:before="0"/>
              <w:rPr>
                <w:color w:val="000000"/>
                <w:sz w:val="20"/>
              </w:rPr>
            </w:pPr>
            <w:r w:rsidRPr="00BC7708">
              <w:rPr>
                <w:color w:val="000000"/>
                <w:sz w:val="20"/>
              </w:rPr>
              <w:t xml:space="preserve">0 = </w:t>
            </w:r>
            <w:proofErr w:type="spellStart"/>
            <w:r w:rsidRPr="00BC7708">
              <w:rPr>
                <w:color w:val="000000"/>
                <w:sz w:val="20"/>
              </w:rPr>
              <w:t>circle</w:t>
            </w:r>
            <w:proofErr w:type="spellEnd"/>
            <w:r w:rsidRPr="00BC7708">
              <w:rPr>
                <w:color w:val="000000"/>
                <w:sz w:val="20"/>
              </w:rPr>
              <w:t xml:space="preserve">, </w:t>
            </w:r>
            <w:r>
              <w:rPr>
                <w:color w:val="000000"/>
                <w:sz w:val="20"/>
              </w:rPr>
              <w:t xml:space="preserve">A = B = 0 </w:t>
            </w:r>
            <w:proofErr w:type="spellStart"/>
            <w:r>
              <w:rPr>
                <w:color w:val="000000"/>
                <w:sz w:val="20"/>
              </w:rPr>
              <w:t>represents</w:t>
            </w:r>
            <w:proofErr w:type="spellEnd"/>
            <w:r>
              <w:rPr>
                <w:color w:val="000000"/>
                <w:sz w:val="20"/>
              </w:rPr>
              <w:t xml:space="preserve"> a </w:t>
            </w:r>
            <w:proofErr w:type="gramStart"/>
            <w:r>
              <w:rPr>
                <w:color w:val="000000"/>
                <w:sz w:val="20"/>
              </w:rPr>
              <w:t>point;</w:t>
            </w:r>
            <w:proofErr w:type="gramEnd"/>
            <w:r>
              <w:rPr>
                <w:color w:val="000000"/>
                <w:sz w:val="20"/>
              </w:rPr>
              <w:t xml:space="preserve"> </w:t>
            </w:r>
            <w:r w:rsidRPr="00BC7708">
              <w:rPr>
                <w:color w:val="000000"/>
                <w:sz w:val="20"/>
              </w:rPr>
              <w:t xml:space="preserve">A + B = </w:t>
            </w:r>
            <w:proofErr w:type="spellStart"/>
            <w:r>
              <w:rPr>
                <w:color w:val="000000"/>
                <w:sz w:val="20"/>
              </w:rPr>
              <w:t>represents</w:t>
            </w:r>
            <w:proofErr w:type="spellEnd"/>
            <w:r>
              <w:rPr>
                <w:color w:val="000000"/>
                <w:sz w:val="20"/>
              </w:rPr>
              <w:t xml:space="preserve"> a </w:t>
            </w:r>
            <w:proofErr w:type="spellStart"/>
            <w:r w:rsidRPr="00BC7708">
              <w:rPr>
                <w:color w:val="000000"/>
                <w:sz w:val="20"/>
              </w:rPr>
              <w:t>diameter</w:t>
            </w:r>
            <w:proofErr w:type="spellEnd"/>
          </w:p>
          <w:p w14:paraId="55264EF0" w14:textId="77777777" w:rsidR="00356ABA" w:rsidRPr="00BC7708" w:rsidRDefault="00356ABA" w:rsidP="006E258E">
            <w:pPr>
              <w:overflowPunct/>
              <w:spacing w:before="0"/>
              <w:rPr>
                <w:color w:val="000000"/>
                <w:sz w:val="20"/>
              </w:rPr>
            </w:pPr>
            <w:r w:rsidRPr="00BC7708">
              <w:rPr>
                <w:color w:val="000000"/>
                <w:sz w:val="20"/>
              </w:rPr>
              <w:t xml:space="preserve">1 = rectangle, A = </w:t>
            </w:r>
            <w:proofErr w:type="spellStart"/>
            <w:r w:rsidRPr="00BC7708">
              <w:rPr>
                <w:color w:val="000000"/>
                <w:sz w:val="20"/>
              </w:rPr>
              <w:t>True</w:t>
            </w:r>
            <w:proofErr w:type="spellEnd"/>
            <w:r w:rsidRPr="00BC7708">
              <w:rPr>
                <w:color w:val="000000"/>
                <w:sz w:val="20"/>
              </w:rPr>
              <w:t xml:space="preserve"> </w:t>
            </w:r>
            <w:proofErr w:type="spellStart"/>
            <w:r w:rsidRPr="00BC7708">
              <w:rPr>
                <w:color w:val="000000"/>
                <w:sz w:val="20"/>
              </w:rPr>
              <w:t>north</w:t>
            </w:r>
            <w:proofErr w:type="spellEnd"/>
            <w:r>
              <w:rPr>
                <w:color w:val="000000"/>
                <w:sz w:val="20"/>
              </w:rPr>
              <w:t xml:space="preserve"> dimension, </w:t>
            </w:r>
            <w:r w:rsidRPr="00BC7708">
              <w:rPr>
                <w:color w:val="000000"/>
                <w:sz w:val="20"/>
              </w:rPr>
              <w:t xml:space="preserve">B = </w:t>
            </w:r>
            <w:proofErr w:type="spellStart"/>
            <w:r>
              <w:rPr>
                <w:color w:val="000000"/>
                <w:sz w:val="20"/>
              </w:rPr>
              <w:t>True</w:t>
            </w:r>
            <w:proofErr w:type="spellEnd"/>
            <w:r>
              <w:rPr>
                <w:color w:val="000000"/>
                <w:sz w:val="20"/>
              </w:rPr>
              <w:t xml:space="preserve"> </w:t>
            </w:r>
            <w:proofErr w:type="spellStart"/>
            <w:r>
              <w:rPr>
                <w:color w:val="000000"/>
                <w:sz w:val="20"/>
              </w:rPr>
              <w:t>east-west</w:t>
            </w:r>
            <w:proofErr w:type="spellEnd"/>
            <w:r>
              <w:rPr>
                <w:color w:val="000000"/>
                <w:sz w:val="20"/>
              </w:rPr>
              <w:t xml:space="preserve"> dimension </w:t>
            </w:r>
          </w:p>
          <w:p w14:paraId="39AF38DC" w14:textId="77777777" w:rsidR="00356ABA" w:rsidRPr="00BC7708" w:rsidRDefault="00356ABA" w:rsidP="006E258E">
            <w:pPr>
              <w:overflowPunct/>
              <w:spacing w:before="0"/>
              <w:rPr>
                <w:color w:val="000000"/>
                <w:sz w:val="20"/>
              </w:rPr>
            </w:pPr>
            <w:r w:rsidRPr="00BC7708">
              <w:rPr>
                <w:color w:val="000000"/>
                <w:sz w:val="20"/>
              </w:rPr>
              <w:t xml:space="preserve">2 = </w:t>
            </w:r>
            <w:proofErr w:type="spellStart"/>
            <w:r w:rsidRPr="00BC7708">
              <w:rPr>
                <w:color w:val="000000"/>
                <w:sz w:val="20"/>
              </w:rPr>
              <w:t>polyline</w:t>
            </w:r>
            <w:proofErr w:type="spellEnd"/>
            <w:r w:rsidRPr="00BC7708">
              <w:rPr>
                <w:color w:val="000000"/>
                <w:sz w:val="20"/>
              </w:rPr>
              <w:t xml:space="preserve">, A = </w:t>
            </w:r>
            <w:proofErr w:type="spellStart"/>
            <w:r w:rsidRPr="00BC7708">
              <w:rPr>
                <w:color w:val="000000"/>
                <w:sz w:val="20"/>
              </w:rPr>
              <w:t>bearing</w:t>
            </w:r>
            <w:proofErr w:type="spellEnd"/>
            <w:r w:rsidRPr="00BC7708">
              <w:rPr>
                <w:color w:val="000000"/>
                <w:sz w:val="20"/>
              </w:rPr>
              <w:t xml:space="preserve">, B = </w:t>
            </w:r>
            <w:proofErr w:type="spellStart"/>
            <w:r w:rsidRPr="00BC7708">
              <w:rPr>
                <w:color w:val="000000"/>
                <w:sz w:val="20"/>
              </w:rPr>
              <w:t>length</w:t>
            </w:r>
            <w:proofErr w:type="spellEnd"/>
          </w:p>
          <w:p w14:paraId="12252A70" w14:textId="77777777" w:rsidR="00356ABA" w:rsidRPr="00BC7708" w:rsidRDefault="00356ABA" w:rsidP="006E258E">
            <w:pPr>
              <w:overflowPunct/>
              <w:spacing w:before="0"/>
              <w:rPr>
                <w:color w:val="000000"/>
                <w:sz w:val="20"/>
              </w:rPr>
            </w:pPr>
            <w:r w:rsidRPr="00BC7708">
              <w:rPr>
                <w:color w:val="000000"/>
                <w:sz w:val="20"/>
              </w:rPr>
              <w:t xml:space="preserve">3 = </w:t>
            </w:r>
            <w:proofErr w:type="spellStart"/>
            <w:r w:rsidRPr="00BC7708">
              <w:rPr>
                <w:color w:val="000000"/>
                <w:sz w:val="20"/>
              </w:rPr>
              <w:t>vector</w:t>
            </w:r>
            <w:proofErr w:type="spellEnd"/>
            <w:r w:rsidRPr="00BC7708">
              <w:rPr>
                <w:color w:val="000000"/>
                <w:sz w:val="20"/>
              </w:rPr>
              <w:t>, A = COG, B = SOG</w:t>
            </w:r>
          </w:p>
        </w:tc>
      </w:tr>
      <w:tr w:rsidR="00356ABA" w:rsidRPr="00BC7708" w14:paraId="33281C8A" w14:textId="77777777" w:rsidTr="00364981">
        <w:trPr>
          <w:trHeight w:val="486"/>
        </w:trPr>
        <w:tc>
          <w:tcPr>
            <w:tcW w:w="1387"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5CCE06FE" w14:textId="77777777" w:rsidR="00356ABA" w:rsidRPr="00BC7708" w:rsidRDefault="00356ABA" w:rsidP="006E258E">
            <w:pPr>
              <w:overflowPunct/>
              <w:spacing w:before="0"/>
              <w:rPr>
                <w:color w:val="000000"/>
                <w:sz w:val="20"/>
              </w:rPr>
            </w:pPr>
            <w:r w:rsidRPr="00BC7708">
              <w:rPr>
                <w:color w:val="000000"/>
                <w:sz w:val="20"/>
              </w:rPr>
              <w:t xml:space="preserve">Dimension </w:t>
            </w:r>
            <w:proofErr w:type="spellStart"/>
            <w:r w:rsidRPr="00BC7708">
              <w:rPr>
                <w:color w:val="000000"/>
                <w:sz w:val="20"/>
              </w:rPr>
              <w:t>Scale</w:t>
            </w:r>
            <w:proofErr w:type="spellEnd"/>
          </w:p>
        </w:tc>
        <w:tc>
          <w:tcPr>
            <w:tcW w:w="1137"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66EF363B" w14:textId="77777777" w:rsidR="00356ABA" w:rsidRPr="00BC7708" w:rsidRDefault="00356ABA" w:rsidP="006E258E">
            <w:pPr>
              <w:overflowPunct/>
              <w:spacing w:before="0"/>
              <w:jc w:val="center"/>
              <w:rPr>
                <w:color w:val="000000"/>
                <w:sz w:val="20"/>
              </w:rPr>
            </w:pPr>
            <w:r w:rsidRPr="00BC7708">
              <w:rPr>
                <w:color w:val="000000"/>
                <w:sz w:val="20"/>
              </w:rPr>
              <w:t>2</w:t>
            </w:r>
          </w:p>
        </w:tc>
        <w:tc>
          <w:tcPr>
            <w:tcW w:w="7046" w:type="dxa"/>
            <w:tcBorders>
              <w:top w:val="single" w:sz="6" w:space="0" w:color="auto"/>
              <w:left w:val="single" w:sz="6" w:space="0" w:color="auto"/>
              <w:bottom w:val="single" w:sz="6" w:space="0" w:color="auto"/>
              <w:right w:val="single" w:sz="6" w:space="0" w:color="auto"/>
            </w:tcBorders>
            <w:vAlign w:val="center"/>
            <w:hideMark/>
          </w:tcPr>
          <w:p w14:paraId="02006E39" w14:textId="77777777" w:rsidR="00356ABA" w:rsidRPr="00BC7708" w:rsidRDefault="00356ABA" w:rsidP="006E258E">
            <w:pPr>
              <w:overflowPunct/>
              <w:spacing w:before="0"/>
              <w:rPr>
                <w:color w:val="000000"/>
                <w:sz w:val="20"/>
              </w:rPr>
            </w:pPr>
            <w:r w:rsidRPr="00BC7708">
              <w:rPr>
                <w:color w:val="000000"/>
                <w:sz w:val="20"/>
              </w:rPr>
              <w:t xml:space="preserve">0 = </w:t>
            </w:r>
            <w:proofErr w:type="spellStart"/>
            <w:r w:rsidRPr="00BC7708">
              <w:rPr>
                <w:color w:val="000000"/>
                <w:sz w:val="20"/>
              </w:rPr>
              <w:t>metres</w:t>
            </w:r>
            <w:proofErr w:type="spellEnd"/>
            <w:r w:rsidRPr="00BC7708">
              <w:rPr>
                <w:color w:val="000000"/>
                <w:sz w:val="20"/>
              </w:rPr>
              <w:t xml:space="preserve">, </w:t>
            </w:r>
            <w:proofErr w:type="spellStart"/>
            <w:r w:rsidRPr="00BC7708">
              <w:rPr>
                <w:color w:val="000000"/>
                <w:sz w:val="20"/>
              </w:rPr>
              <w:t>in</w:t>
            </w:r>
            <w:proofErr w:type="spellEnd"/>
            <w:r w:rsidRPr="00BC7708">
              <w:rPr>
                <w:color w:val="000000"/>
                <w:sz w:val="20"/>
              </w:rPr>
              <w:t xml:space="preserve"> 1 </w:t>
            </w:r>
            <w:proofErr w:type="spellStart"/>
            <w:r w:rsidRPr="00BC7708">
              <w:rPr>
                <w:color w:val="000000"/>
                <w:sz w:val="20"/>
              </w:rPr>
              <w:t>metre</w:t>
            </w:r>
            <w:proofErr w:type="spellEnd"/>
            <w:r w:rsidRPr="00BC7708">
              <w:rPr>
                <w:color w:val="000000"/>
                <w:sz w:val="20"/>
              </w:rPr>
              <w:t xml:space="preserve"> </w:t>
            </w:r>
            <w:proofErr w:type="spellStart"/>
            <w:proofErr w:type="gramStart"/>
            <w:r w:rsidRPr="00BC7708">
              <w:rPr>
                <w:color w:val="000000"/>
                <w:sz w:val="20"/>
              </w:rPr>
              <w:t>steps</w:t>
            </w:r>
            <w:proofErr w:type="spellEnd"/>
            <w:r w:rsidRPr="00BC7708">
              <w:rPr>
                <w:color w:val="000000"/>
                <w:sz w:val="20"/>
              </w:rPr>
              <w:t>:</w:t>
            </w:r>
            <w:proofErr w:type="gramEnd"/>
            <w:r w:rsidRPr="00BC7708">
              <w:rPr>
                <w:color w:val="000000"/>
                <w:sz w:val="20"/>
              </w:rPr>
              <w:t xml:space="preserve"> 001-511, 0 = default = </w:t>
            </w:r>
            <w:proofErr w:type="spellStart"/>
            <w:r w:rsidRPr="00BC7708">
              <w:rPr>
                <w:color w:val="000000"/>
                <w:sz w:val="20"/>
              </w:rPr>
              <w:t>unspecified</w:t>
            </w:r>
            <w:proofErr w:type="spellEnd"/>
          </w:p>
          <w:p w14:paraId="65912CB0" w14:textId="77777777" w:rsidR="00356ABA" w:rsidRPr="00BC7708" w:rsidRDefault="00356ABA" w:rsidP="006E258E">
            <w:pPr>
              <w:overflowPunct/>
              <w:spacing w:before="0"/>
              <w:rPr>
                <w:color w:val="000000"/>
                <w:sz w:val="20"/>
              </w:rPr>
            </w:pPr>
            <w:r w:rsidRPr="00BC7708">
              <w:rPr>
                <w:color w:val="000000"/>
                <w:sz w:val="20"/>
              </w:rPr>
              <w:t xml:space="preserve">1 = </w:t>
            </w:r>
            <w:proofErr w:type="spellStart"/>
            <w:r w:rsidRPr="00BC7708">
              <w:rPr>
                <w:color w:val="000000"/>
                <w:sz w:val="20"/>
              </w:rPr>
              <w:t>metres</w:t>
            </w:r>
            <w:proofErr w:type="spellEnd"/>
            <w:r w:rsidRPr="00BC7708">
              <w:rPr>
                <w:color w:val="000000"/>
                <w:sz w:val="20"/>
              </w:rPr>
              <w:t xml:space="preserve">, </w:t>
            </w:r>
            <w:proofErr w:type="spellStart"/>
            <w:r w:rsidRPr="00BC7708">
              <w:rPr>
                <w:color w:val="000000"/>
                <w:sz w:val="20"/>
              </w:rPr>
              <w:t>in</w:t>
            </w:r>
            <w:proofErr w:type="spellEnd"/>
            <w:r w:rsidRPr="00BC7708">
              <w:rPr>
                <w:color w:val="000000"/>
                <w:sz w:val="20"/>
              </w:rPr>
              <w:t xml:space="preserve"> 10 </w:t>
            </w:r>
            <w:proofErr w:type="spellStart"/>
            <w:r w:rsidRPr="00BC7708">
              <w:rPr>
                <w:color w:val="000000"/>
                <w:sz w:val="20"/>
              </w:rPr>
              <w:t>metre</w:t>
            </w:r>
            <w:proofErr w:type="spellEnd"/>
            <w:r w:rsidRPr="00BC7708">
              <w:rPr>
                <w:color w:val="000000"/>
                <w:sz w:val="20"/>
              </w:rPr>
              <w:t xml:space="preserve"> </w:t>
            </w:r>
            <w:proofErr w:type="spellStart"/>
            <w:proofErr w:type="gramStart"/>
            <w:r w:rsidRPr="00BC7708">
              <w:rPr>
                <w:color w:val="000000"/>
                <w:sz w:val="20"/>
              </w:rPr>
              <w:t>steps</w:t>
            </w:r>
            <w:proofErr w:type="spellEnd"/>
            <w:r w:rsidRPr="00BC7708">
              <w:rPr>
                <w:color w:val="000000"/>
                <w:sz w:val="20"/>
              </w:rPr>
              <w:t>:</w:t>
            </w:r>
            <w:proofErr w:type="gramEnd"/>
            <w:r w:rsidRPr="00BC7708">
              <w:rPr>
                <w:color w:val="000000"/>
                <w:sz w:val="20"/>
              </w:rPr>
              <w:t xml:space="preserve"> 001-511, 0 = default = </w:t>
            </w:r>
            <w:proofErr w:type="spellStart"/>
            <w:r w:rsidRPr="00BC7708">
              <w:rPr>
                <w:color w:val="000000"/>
                <w:sz w:val="20"/>
              </w:rPr>
              <w:t>unspecified</w:t>
            </w:r>
            <w:proofErr w:type="spellEnd"/>
          </w:p>
          <w:p w14:paraId="0D6C4DAF" w14:textId="77777777" w:rsidR="00356ABA" w:rsidRPr="00BC7708" w:rsidRDefault="00356ABA" w:rsidP="006E258E">
            <w:pPr>
              <w:overflowPunct/>
              <w:spacing w:before="0"/>
              <w:rPr>
                <w:color w:val="000000"/>
                <w:sz w:val="20"/>
              </w:rPr>
            </w:pPr>
            <w:r w:rsidRPr="00BC7708">
              <w:rPr>
                <w:color w:val="000000"/>
                <w:sz w:val="20"/>
              </w:rPr>
              <w:t>2 = COG and SOG (</w:t>
            </w:r>
            <w:proofErr w:type="spellStart"/>
            <w:r w:rsidRPr="00BC7708">
              <w:rPr>
                <w:color w:val="000000"/>
                <w:sz w:val="20"/>
              </w:rPr>
              <w:t>used</w:t>
            </w:r>
            <w:proofErr w:type="spellEnd"/>
            <w:r w:rsidRPr="00BC7708">
              <w:rPr>
                <w:color w:val="000000"/>
                <w:sz w:val="20"/>
              </w:rPr>
              <w:t xml:space="preserve"> </w:t>
            </w:r>
            <w:proofErr w:type="spellStart"/>
            <w:r w:rsidRPr="00BC7708">
              <w:rPr>
                <w:color w:val="000000"/>
                <w:sz w:val="20"/>
              </w:rPr>
              <w:t>only</w:t>
            </w:r>
            <w:proofErr w:type="spellEnd"/>
            <w:r w:rsidRPr="00BC7708">
              <w:rPr>
                <w:color w:val="000000"/>
                <w:sz w:val="20"/>
              </w:rPr>
              <w:t xml:space="preserve"> by mobile AtoN/AMRD). COG </w:t>
            </w:r>
            <w:proofErr w:type="spellStart"/>
            <w:r w:rsidRPr="00BC7708">
              <w:rPr>
                <w:color w:val="000000"/>
                <w:sz w:val="20"/>
              </w:rPr>
              <w:t>in</w:t>
            </w:r>
            <w:proofErr w:type="spellEnd"/>
            <w:r w:rsidRPr="00BC7708">
              <w:rPr>
                <w:color w:val="000000"/>
                <w:sz w:val="20"/>
              </w:rPr>
              <w:t xml:space="preserve"> 0-359 </w:t>
            </w:r>
            <w:proofErr w:type="spellStart"/>
            <w:r w:rsidRPr="00BC7708">
              <w:rPr>
                <w:color w:val="000000"/>
                <w:sz w:val="20"/>
              </w:rPr>
              <w:t>true</w:t>
            </w:r>
            <w:proofErr w:type="spellEnd"/>
            <w:r w:rsidRPr="00BC7708">
              <w:rPr>
                <w:color w:val="000000"/>
                <w:sz w:val="20"/>
              </w:rPr>
              <w:t xml:space="preserve"> </w:t>
            </w:r>
            <w:proofErr w:type="spellStart"/>
            <w:r w:rsidRPr="00BC7708">
              <w:rPr>
                <w:color w:val="000000"/>
                <w:sz w:val="20"/>
              </w:rPr>
              <w:t>degree</w:t>
            </w:r>
            <w:proofErr w:type="spellEnd"/>
            <w:r w:rsidRPr="00BC7708">
              <w:rPr>
                <w:color w:val="000000"/>
                <w:sz w:val="20"/>
              </w:rPr>
              <w:t xml:space="preserve"> </w:t>
            </w:r>
            <w:proofErr w:type="spellStart"/>
            <w:r w:rsidRPr="00BC7708">
              <w:rPr>
                <w:color w:val="000000"/>
                <w:sz w:val="20"/>
              </w:rPr>
              <w:t>steps</w:t>
            </w:r>
            <w:proofErr w:type="spellEnd"/>
            <w:r w:rsidRPr="00BC7708">
              <w:rPr>
                <w:color w:val="000000"/>
                <w:sz w:val="20"/>
              </w:rPr>
              <w:t xml:space="preserve"> 360 = not </w:t>
            </w:r>
            <w:proofErr w:type="spellStart"/>
            <w:r w:rsidRPr="00BC7708">
              <w:rPr>
                <w:color w:val="000000"/>
                <w:sz w:val="20"/>
              </w:rPr>
              <w:t>available</w:t>
            </w:r>
            <w:proofErr w:type="spellEnd"/>
            <w:r w:rsidRPr="00BC7708">
              <w:rPr>
                <w:color w:val="000000"/>
                <w:sz w:val="20"/>
              </w:rPr>
              <w:t xml:space="preserve"> 361 = SOG &lt; 1 </w:t>
            </w:r>
            <w:proofErr w:type="spellStart"/>
            <w:r w:rsidRPr="00BC7708">
              <w:rPr>
                <w:color w:val="000000"/>
                <w:sz w:val="20"/>
              </w:rPr>
              <w:t>knots</w:t>
            </w:r>
            <w:proofErr w:type="spellEnd"/>
            <w:r w:rsidRPr="00BC7708">
              <w:rPr>
                <w:color w:val="000000"/>
                <w:sz w:val="20"/>
              </w:rPr>
              <w:t xml:space="preserve">, direction </w:t>
            </w:r>
            <w:proofErr w:type="spellStart"/>
            <w:r w:rsidRPr="00BC7708">
              <w:rPr>
                <w:color w:val="000000"/>
                <w:sz w:val="20"/>
              </w:rPr>
              <w:t>is</w:t>
            </w:r>
            <w:proofErr w:type="spellEnd"/>
            <w:r w:rsidRPr="00BC7708">
              <w:rPr>
                <w:color w:val="000000"/>
                <w:sz w:val="20"/>
              </w:rPr>
              <w:t xml:space="preserve"> not </w:t>
            </w:r>
            <w:proofErr w:type="spellStart"/>
            <w:r w:rsidRPr="00BC7708">
              <w:rPr>
                <w:color w:val="000000"/>
                <w:sz w:val="20"/>
              </w:rPr>
              <w:t>reported</w:t>
            </w:r>
            <w:proofErr w:type="spellEnd"/>
            <w:r w:rsidRPr="00BC7708">
              <w:rPr>
                <w:color w:val="000000"/>
                <w:sz w:val="20"/>
              </w:rPr>
              <w:t xml:space="preserve">, 362-511-not to </w:t>
            </w:r>
            <w:proofErr w:type="spellStart"/>
            <w:r w:rsidRPr="00BC7708">
              <w:rPr>
                <w:color w:val="000000"/>
                <w:sz w:val="20"/>
              </w:rPr>
              <w:t>be</w:t>
            </w:r>
            <w:proofErr w:type="spellEnd"/>
            <w:r w:rsidRPr="00BC7708">
              <w:rPr>
                <w:color w:val="000000"/>
                <w:sz w:val="20"/>
              </w:rPr>
              <w:t xml:space="preserve"> </w:t>
            </w:r>
            <w:proofErr w:type="spellStart"/>
            <w:r w:rsidRPr="00BC7708">
              <w:rPr>
                <w:color w:val="000000"/>
                <w:sz w:val="20"/>
              </w:rPr>
              <w:t>used</w:t>
            </w:r>
            <w:proofErr w:type="spellEnd"/>
            <w:r w:rsidRPr="00BC7708">
              <w:rPr>
                <w:color w:val="000000"/>
                <w:sz w:val="20"/>
              </w:rPr>
              <w:t xml:space="preserve">. SOG </w:t>
            </w:r>
            <w:proofErr w:type="spellStart"/>
            <w:r w:rsidRPr="00BC7708">
              <w:rPr>
                <w:color w:val="000000"/>
                <w:sz w:val="20"/>
              </w:rPr>
              <w:t>in</w:t>
            </w:r>
            <w:proofErr w:type="spellEnd"/>
            <w:r w:rsidRPr="00BC7708">
              <w:rPr>
                <w:color w:val="000000"/>
                <w:sz w:val="20"/>
              </w:rPr>
              <w:t xml:space="preserve"> 1 </w:t>
            </w:r>
            <w:proofErr w:type="spellStart"/>
            <w:r w:rsidRPr="00BC7708">
              <w:rPr>
                <w:color w:val="000000"/>
                <w:sz w:val="20"/>
              </w:rPr>
              <w:t>knot</w:t>
            </w:r>
            <w:proofErr w:type="spellEnd"/>
            <w:r w:rsidRPr="00BC7708">
              <w:rPr>
                <w:color w:val="000000"/>
                <w:sz w:val="20"/>
              </w:rPr>
              <w:t xml:space="preserve"> </w:t>
            </w:r>
            <w:proofErr w:type="spellStart"/>
            <w:r w:rsidRPr="00BC7708">
              <w:rPr>
                <w:color w:val="000000"/>
                <w:sz w:val="20"/>
              </w:rPr>
              <w:t>steps</w:t>
            </w:r>
            <w:proofErr w:type="spellEnd"/>
            <w:r w:rsidRPr="00BC7708">
              <w:rPr>
                <w:color w:val="000000"/>
                <w:sz w:val="20"/>
              </w:rPr>
              <w:t xml:space="preserve"> 0-30 </w:t>
            </w:r>
            <w:proofErr w:type="spellStart"/>
            <w:r w:rsidRPr="00BC7708">
              <w:rPr>
                <w:color w:val="000000"/>
                <w:sz w:val="20"/>
              </w:rPr>
              <w:t>knots</w:t>
            </w:r>
            <w:proofErr w:type="spellEnd"/>
            <w:r w:rsidRPr="00BC7708">
              <w:rPr>
                <w:color w:val="000000"/>
                <w:sz w:val="20"/>
              </w:rPr>
              <w:t xml:space="preserve">), 0 - 28 </w:t>
            </w:r>
            <w:proofErr w:type="spellStart"/>
            <w:proofErr w:type="gramStart"/>
            <w:r w:rsidRPr="00BC7708">
              <w:rPr>
                <w:color w:val="000000"/>
                <w:sz w:val="20"/>
              </w:rPr>
              <w:t>knots</w:t>
            </w:r>
            <w:proofErr w:type="spellEnd"/>
            <w:r w:rsidRPr="00BC7708">
              <w:rPr>
                <w:color w:val="000000"/>
                <w:sz w:val="20"/>
              </w:rPr>
              <w:t>;</w:t>
            </w:r>
            <w:proofErr w:type="gramEnd"/>
            <w:r w:rsidRPr="00BC7708">
              <w:rPr>
                <w:color w:val="000000"/>
                <w:sz w:val="20"/>
              </w:rPr>
              <w:t xml:space="preserve"> 29 = 29 </w:t>
            </w:r>
            <w:proofErr w:type="spellStart"/>
            <w:r w:rsidRPr="00BC7708">
              <w:rPr>
                <w:color w:val="000000"/>
                <w:sz w:val="20"/>
              </w:rPr>
              <w:t>knots</w:t>
            </w:r>
            <w:proofErr w:type="spellEnd"/>
            <w:r w:rsidRPr="00BC7708">
              <w:rPr>
                <w:color w:val="000000"/>
                <w:sz w:val="20"/>
              </w:rPr>
              <w:t xml:space="preserve"> or </w:t>
            </w:r>
            <w:proofErr w:type="spellStart"/>
            <w:r w:rsidRPr="00BC7708">
              <w:rPr>
                <w:color w:val="000000"/>
                <w:sz w:val="20"/>
              </w:rPr>
              <w:t>higher</w:t>
            </w:r>
            <w:proofErr w:type="spellEnd"/>
            <w:r w:rsidRPr="00BC7708">
              <w:rPr>
                <w:color w:val="000000"/>
                <w:sz w:val="20"/>
              </w:rPr>
              <w:t xml:space="preserve">; 30 = </w:t>
            </w:r>
            <w:proofErr w:type="spellStart"/>
            <w:r w:rsidRPr="00BC7708">
              <w:rPr>
                <w:color w:val="000000"/>
                <w:sz w:val="20"/>
              </w:rPr>
              <w:t>fixed</w:t>
            </w:r>
            <w:proofErr w:type="spellEnd"/>
            <w:r w:rsidRPr="00BC7708">
              <w:rPr>
                <w:color w:val="000000"/>
                <w:sz w:val="20"/>
              </w:rPr>
              <w:t xml:space="preserve"> (</w:t>
            </w:r>
            <w:proofErr w:type="spellStart"/>
            <w:r w:rsidRPr="00BC7708">
              <w:rPr>
                <w:color w:val="000000"/>
                <w:sz w:val="20"/>
              </w:rPr>
              <w:t>anchored</w:t>
            </w:r>
            <w:proofErr w:type="spellEnd"/>
            <w:r w:rsidRPr="00BC7708">
              <w:rPr>
                <w:color w:val="000000"/>
                <w:sz w:val="20"/>
              </w:rPr>
              <w:t xml:space="preserve">); 31 = not </w:t>
            </w:r>
            <w:proofErr w:type="spellStart"/>
            <w:r w:rsidRPr="00BC7708">
              <w:rPr>
                <w:color w:val="000000"/>
                <w:sz w:val="20"/>
              </w:rPr>
              <w:t>available</w:t>
            </w:r>
            <w:proofErr w:type="spellEnd"/>
            <w:r w:rsidRPr="00BC7708">
              <w:rPr>
                <w:color w:val="000000"/>
                <w:sz w:val="20"/>
              </w:rPr>
              <w:t xml:space="preserve"> = default</w:t>
            </w:r>
          </w:p>
          <w:p w14:paraId="0EECF2B7" w14:textId="77777777" w:rsidR="00356ABA" w:rsidRPr="00BC7708" w:rsidRDefault="00356ABA" w:rsidP="006E258E">
            <w:pPr>
              <w:overflowPunct/>
              <w:spacing w:before="0"/>
              <w:rPr>
                <w:color w:val="000000"/>
                <w:sz w:val="20"/>
              </w:rPr>
            </w:pPr>
            <w:r w:rsidRPr="00BC7708">
              <w:rPr>
                <w:color w:val="000000"/>
                <w:sz w:val="20"/>
              </w:rPr>
              <w:t xml:space="preserve">3 = </w:t>
            </w:r>
            <w:proofErr w:type="spellStart"/>
            <w:r w:rsidRPr="00BC7708">
              <w:rPr>
                <w:color w:val="000000"/>
                <w:sz w:val="20"/>
              </w:rPr>
              <w:t>Bearing</w:t>
            </w:r>
            <w:proofErr w:type="spellEnd"/>
            <w:r w:rsidRPr="00BC7708">
              <w:rPr>
                <w:color w:val="000000"/>
                <w:sz w:val="20"/>
              </w:rPr>
              <w:t xml:space="preserve"> and range.  </w:t>
            </w:r>
            <w:proofErr w:type="spellStart"/>
            <w:r w:rsidRPr="00BC7708">
              <w:rPr>
                <w:color w:val="000000"/>
                <w:sz w:val="20"/>
              </w:rPr>
              <w:t>Bearing</w:t>
            </w:r>
            <w:proofErr w:type="spellEnd"/>
            <w:r w:rsidRPr="00BC7708">
              <w:rPr>
                <w:color w:val="000000"/>
                <w:sz w:val="20"/>
              </w:rPr>
              <w:t xml:space="preserve"> </w:t>
            </w:r>
            <w:proofErr w:type="spellStart"/>
            <w:r w:rsidRPr="00BC7708">
              <w:rPr>
                <w:color w:val="000000"/>
                <w:sz w:val="20"/>
              </w:rPr>
              <w:t>in</w:t>
            </w:r>
            <w:proofErr w:type="spellEnd"/>
            <w:r w:rsidRPr="00BC7708">
              <w:rPr>
                <w:color w:val="000000"/>
                <w:sz w:val="20"/>
              </w:rPr>
              <w:t xml:space="preserve"> 0-359 </w:t>
            </w:r>
            <w:proofErr w:type="spellStart"/>
            <w:r w:rsidRPr="00BC7708">
              <w:rPr>
                <w:color w:val="000000"/>
                <w:sz w:val="20"/>
              </w:rPr>
              <w:t>true</w:t>
            </w:r>
            <w:proofErr w:type="spellEnd"/>
            <w:r w:rsidRPr="00BC7708">
              <w:rPr>
                <w:color w:val="000000"/>
                <w:sz w:val="20"/>
              </w:rPr>
              <w:t xml:space="preserve"> </w:t>
            </w:r>
            <w:proofErr w:type="spellStart"/>
            <w:r w:rsidRPr="00BC7708">
              <w:rPr>
                <w:color w:val="000000"/>
                <w:sz w:val="20"/>
              </w:rPr>
              <w:t>degree</w:t>
            </w:r>
            <w:proofErr w:type="spellEnd"/>
            <w:r w:rsidRPr="00BC7708">
              <w:rPr>
                <w:color w:val="000000"/>
                <w:sz w:val="20"/>
              </w:rPr>
              <w:t xml:space="preserve"> </w:t>
            </w:r>
            <w:proofErr w:type="spellStart"/>
            <w:r w:rsidRPr="00BC7708">
              <w:rPr>
                <w:color w:val="000000"/>
                <w:sz w:val="20"/>
              </w:rPr>
              <w:t>steps</w:t>
            </w:r>
            <w:proofErr w:type="spellEnd"/>
            <w:r w:rsidRPr="00BC7708">
              <w:rPr>
                <w:color w:val="000000"/>
                <w:sz w:val="20"/>
              </w:rPr>
              <w:t xml:space="preserve"> 360 = not </w:t>
            </w:r>
            <w:proofErr w:type="spellStart"/>
            <w:r w:rsidRPr="00BC7708">
              <w:rPr>
                <w:color w:val="000000"/>
                <w:sz w:val="20"/>
              </w:rPr>
              <w:t>available</w:t>
            </w:r>
            <w:proofErr w:type="spellEnd"/>
            <w:r w:rsidRPr="00BC7708">
              <w:rPr>
                <w:color w:val="000000"/>
                <w:sz w:val="20"/>
              </w:rPr>
              <w:t xml:space="preserve"> 361 = SOG &lt; 1 </w:t>
            </w:r>
            <w:proofErr w:type="spellStart"/>
            <w:r w:rsidRPr="00BC7708">
              <w:rPr>
                <w:color w:val="000000"/>
                <w:sz w:val="20"/>
              </w:rPr>
              <w:t>knots</w:t>
            </w:r>
            <w:proofErr w:type="spellEnd"/>
            <w:r w:rsidRPr="00BC7708">
              <w:rPr>
                <w:color w:val="000000"/>
                <w:sz w:val="20"/>
              </w:rPr>
              <w:t xml:space="preserve">, direction </w:t>
            </w:r>
            <w:proofErr w:type="spellStart"/>
            <w:r w:rsidRPr="00BC7708">
              <w:rPr>
                <w:color w:val="000000"/>
                <w:sz w:val="20"/>
              </w:rPr>
              <w:t>is</w:t>
            </w:r>
            <w:proofErr w:type="spellEnd"/>
            <w:r w:rsidRPr="00BC7708">
              <w:rPr>
                <w:color w:val="000000"/>
                <w:sz w:val="20"/>
              </w:rPr>
              <w:t xml:space="preserve"> not </w:t>
            </w:r>
            <w:proofErr w:type="spellStart"/>
            <w:r w:rsidRPr="00BC7708">
              <w:rPr>
                <w:color w:val="000000"/>
                <w:sz w:val="20"/>
              </w:rPr>
              <w:t>reported</w:t>
            </w:r>
            <w:proofErr w:type="spellEnd"/>
            <w:r w:rsidRPr="00BC7708">
              <w:rPr>
                <w:color w:val="000000"/>
                <w:sz w:val="20"/>
              </w:rPr>
              <w:t xml:space="preserve">, 362-511-not to </w:t>
            </w:r>
            <w:proofErr w:type="spellStart"/>
            <w:r w:rsidRPr="00BC7708">
              <w:rPr>
                <w:color w:val="000000"/>
                <w:sz w:val="20"/>
              </w:rPr>
              <w:t>be</w:t>
            </w:r>
            <w:proofErr w:type="spellEnd"/>
            <w:r w:rsidRPr="00BC7708">
              <w:rPr>
                <w:color w:val="000000"/>
                <w:sz w:val="20"/>
              </w:rPr>
              <w:t xml:space="preserve"> </w:t>
            </w:r>
            <w:proofErr w:type="spellStart"/>
            <w:r w:rsidRPr="00BC7708">
              <w:rPr>
                <w:color w:val="000000"/>
                <w:sz w:val="20"/>
              </w:rPr>
              <w:t>used</w:t>
            </w:r>
            <w:proofErr w:type="spellEnd"/>
            <w:r w:rsidRPr="00BC7708">
              <w:rPr>
                <w:color w:val="000000"/>
                <w:sz w:val="20"/>
              </w:rPr>
              <w:t xml:space="preserve">.  Range in SOG in </w:t>
            </w:r>
            <w:proofErr w:type="spellStart"/>
            <w:r w:rsidRPr="00BC7708">
              <w:rPr>
                <w:color w:val="000000"/>
                <w:sz w:val="20"/>
              </w:rPr>
              <w:t>metres</w:t>
            </w:r>
            <w:proofErr w:type="spellEnd"/>
            <w:r w:rsidRPr="00BC7708">
              <w:rPr>
                <w:color w:val="000000"/>
                <w:sz w:val="20"/>
              </w:rPr>
              <w:t xml:space="preserve">, </w:t>
            </w:r>
            <w:proofErr w:type="spellStart"/>
            <w:r w:rsidRPr="00BC7708">
              <w:rPr>
                <w:color w:val="000000"/>
                <w:sz w:val="20"/>
              </w:rPr>
              <w:t>in</w:t>
            </w:r>
            <w:proofErr w:type="spellEnd"/>
            <w:r w:rsidRPr="00BC7708">
              <w:rPr>
                <w:color w:val="000000"/>
                <w:sz w:val="20"/>
              </w:rPr>
              <w:t xml:space="preserve"> 10 </w:t>
            </w:r>
            <w:proofErr w:type="spellStart"/>
            <w:r w:rsidRPr="00BC7708">
              <w:rPr>
                <w:color w:val="000000"/>
                <w:sz w:val="20"/>
              </w:rPr>
              <w:t>metre</w:t>
            </w:r>
            <w:proofErr w:type="spellEnd"/>
            <w:r w:rsidRPr="00BC7708">
              <w:rPr>
                <w:color w:val="000000"/>
                <w:sz w:val="20"/>
              </w:rPr>
              <w:t xml:space="preserve"> </w:t>
            </w:r>
            <w:proofErr w:type="spellStart"/>
            <w:proofErr w:type="gramStart"/>
            <w:r w:rsidRPr="00BC7708">
              <w:rPr>
                <w:color w:val="000000"/>
                <w:sz w:val="20"/>
              </w:rPr>
              <w:t>steps</w:t>
            </w:r>
            <w:proofErr w:type="spellEnd"/>
            <w:r w:rsidRPr="00BC7708">
              <w:rPr>
                <w:color w:val="000000"/>
                <w:sz w:val="20"/>
              </w:rPr>
              <w:t>:</w:t>
            </w:r>
            <w:proofErr w:type="gramEnd"/>
            <w:r w:rsidRPr="00BC7708">
              <w:rPr>
                <w:color w:val="000000"/>
                <w:sz w:val="20"/>
              </w:rPr>
              <w:t xml:space="preserve"> 00-30, 31 = not </w:t>
            </w:r>
            <w:proofErr w:type="spellStart"/>
            <w:r w:rsidRPr="00BC7708">
              <w:rPr>
                <w:color w:val="000000"/>
                <w:sz w:val="20"/>
              </w:rPr>
              <w:t>available</w:t>
            </w:r>
            <w:proofErr w:type="spellEnd"/>
            <w:r w:rsidRPr="00BC7708">
              <w:rPr>
                <w:color w:val="000000"/>
                <w:sz w:val="20"/>
              </w:rPr>
              <w:t xml:space="preserve"> = default</w:t>
            </w:r>
          </w:p>
        </w:tc>
      </w:tr>
      <w:tr w:rsidR="00356ABA" w:rsidRPr="00BC7708" w14:paraId="1CF6A63B" w14:textId="77777777" w:rsidTr="00364981">
        <w:trPr>
          <w:trHeight w:val="486"/>
        </w:trPr>
        <w:tc>
          <w:tcPr>
            <w:tcW w:w="1387"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24DBAD9B" w14:textId="77777777" w:rsidR="00356ABA" w:rsidRPr="00BC7708" w:rsidRDefault="00356ABA" w:rsidP="006E258E">
            <w:pPr>
              <w:overflowPunct/>
              <w:spacing w:before="0"/>
              <w:rPr>
                <w:color w:val="000000"/>
                <w:sz w:val="20"/>
              </w:rPr>
            </w:pPr>
            <w:bookmarkStart w:id="339" w:name="_Hlk523179310"/>
            <w:r w:rsidRPr="00BC7708">
              <w:rPr>
                <w:color w:val="000000"/>
                <w:sz w:val="20"/>
              </w:rPr>
              <w:t>Dimension A</w:t>
            </w:r>
          </w:p>
        </w:tc>
        <w:tc>
          <w:tcPr>
            <w:tcW w:w="1137"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1A9FD420" w14:textId="77777777" w:rsidR="00356ABA" w:rsidRPr="00BC7708" w:rsidRDefault="00356ABA" w:rsidP="006E258E">
            <w:pPr>
              <w:overflowPunct/>
              <w:spacing w:before="0"/>
              <w:jc w:val="center"/>
              <w:rPr>
                <w:color w:val="000000"/>
                <w:sz w:val="20"/>
              </w:rPr>
            </w:pPr>
            <w:r w:rsidRPr="00BC7708">
              <w:rPr>
                <w:color w:val="000000"/>
                <w:sz w:val="20"/>
              </w:rPr>
              <w:t>9</w:t>
            </w:r>
          </w:p>
        </w:tc>
        <w:tc>
          <w:tcPr>
            <w:tcW w:w="7046"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009987AD" w14:textId="77777777" w:rsidR="00356ABA" w:rsidRPr="00BC7708" w:rsidRDefault="00356ABA" w:rsidP="006E258E">
            <w:pPr>
              <w:overflowPunct/>
              <w:spacing w:before="0"/>
              <w:rPr>
                <w:color w:val="000000"/>
                <w:sz w:val="20"/>
              </w:rPr>
            </w:pPr>
            <w:r w:rsidRPr="00BC7708">
              <w:rPr>
                <w:color w:val="000000"/>
                <w:sz w:val="20"/>
              </w:rPr>
              <w:t xml:space="preserve">000-511 </w:t>
            </w:r>
            <w:proofErr w:type="spellStart"/>
            <w:r w:rsidRPr="00BC7708">
              <w:rPr>
                <w:color w:val="000000"/>
                <w:sz w:val="20"/>
              </w:rPr>
              <w:t>metre</w:t>
            </w:r>
            <w:proofErr w:type="spellEnd"/>
            <w:r w:rsidRPr="00BC7708">
              <w:rPr>
                <w:color w:val="000000"/>
                <w:sz w:val="20"/>
              </w:rPr>
              <w:t xml:space="preserve"> / </w:t>
            </w:r>
            <w:proofErr w:type="spellStart"/>
            <w:r w:rsidRPr="00BC7708">
              <w:rPr>
                <w:color w:val="000000"/>
                <w:sz w:val="20"/>
              </w:rPr>
              <w:t>degrees</w:t>
            </w:r>
            <w:proofErr w:type="spellEnd"/>
            <w:r w:rsidRPr="00BC7708">
              <w:rPr>
                <w:color w:val="000000"/>
                <w:sz w:val="20"/>
              </w:rPr>
              <w:t xml:space="preserve"> </w:t>
            </w:r>
          </w:p>
        </w:tc>
      </w:tr>
      <w:tr w:rsidR="00356ABA" w:rsidRPr="00BC7708" w14:paraId="3D054B85" w14:textId="77777777" w:rsidTr="00364981">
        <w:trPr>
          <w:trHeight w:val="486"/>
        </w:trPr>
        <w:tc>
          <w:tcPr>
            <w:tcW w:w="1387"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3D53E99F" w14:textId="77777777" w:rsidR="00356ABA" w:rsidRPr="00BC7708" w:rsidRDefault="00356ABA" w:rsidP="006E258E">
            <w:pPr>
              <w:overflowPunct/>
              <w:spacing w:before="0"/>
              <w:rPr>
                <w:color w:val="000000"/>
                <w:sz w:val="20"/>
              </w:rPr>
            </w:pPr>
            <w:r w:rsidRPr="00BC7708">
              <w:rPr>
                <w:color w:val="000000"/>
                <w:sz w:val="20"/>
              </w:rPr>
              <w:t>Dimension B</w:t>
            </w:r>
          </w:p>
        </w:tc>
        <w:tc>
          <w:tcPr>
            <w:tcW w:w="1137"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573642FA" w14:textId="77777777" w:rsidR="00356ABA" w:rsidRPr="00BC7708" w:rsidRDefault="00356ABA" w:rsidP="006E258E">
            <w:pPr>
              <w:overflowPunct/>
              <w:spacing w:before="0"/>
              <w:jc w:val="center"/>
              <w:rPr>
                <w:color w:val="000000"/>
                <w:sz w:val="20"/>
              </w:rPr>
            </w:pPr>
            <w:r w:rsidRPr="00BC7708">
              <w:rPr>
                <w:color w:val="000000"/>
                <w:sz w:val="20"/>
              </w:rPr>
              <w:t>5</w:t>
            </w:r>
          </w:p>
        </w:tc>
        <w:tc>
          <w:tcPr>
            <w:tcW w:w="7046"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57B45A9E" w14:textId="77777777" w:rsidR="00356ABA" w:rsidRPr="00BC7708" w:rsidRDefault="00356ABA" w:rsidP="006E258E">
            <w:pPr>
              <w:overflowPunct/>
              <w:spacing w:before="0"/>
              <w:rPr>
                <w:color w:val="000000"/>
                <w:sz w:val="20"/>
              </w:rPr>
            </w:pPr>
            <w:r w:rsidRPr="00BC7708">
              <w:rPr>
                <w:color w:val="000000"/>
                <w:sz w:val="20"/>
              </w:rPr>
              <w:t xml:space="preserve">00-32 </w:t>
            </w:r>
            <w:proofErr w:type="spellStart"/>
            <w:r w:rsidRPr="00BC7708">
              <w:rPr>
                <w:color w:val="000000"/>
                <w:sz w:val="20"/>
              </w:rPr>
              <w:t>metres</w:t>
            </w:r>
            <w:proofErr w:type="spellEnd"/>
            <w:r w:rsidRPr="00BC7708">
              <w:rPr>
                <w:color w:val="000000"/>
                <w:sz w:val="20"/>
              </w:rPr>
              <w:t xml:space="preserve"> / </w:t>
            </w:r>
            <w:proofErr w:type="spellStart"/>
            <w:r w:rsidRPr="00BC7708">
              <w:rPr>
                <w:color w:val="000000"/>
                <w:sz w:val="20"/>
              </w:rPr>
              <w:t>knots</w:t>
            </w:r>
            <w:proofErr w:type="spellEnd"/>
          </w:p>
        </w:tc>
        <w:bookmarkEnd w:id="339"/>
      </w:tr>
      <w:tr w:rsidR="00356ABA" w:rsidRPr="00BC7708" w14:paraId="5B7D6485" w14:textId="77777777" w:rsidTr="00364981">
        <w:trPr>
          <w:trHeight w:val="3168"/>
        </w:trPr>
        <w:tc>
          <w:tcPr>
            <w:tcW w:w="1387" w:type="dxa"/>
            <w:tcBorders>
              <w:top w:val="single" w:sz="6" w:space="0" w:color="auto"/>
              <w:left w:val="single" w:sz="6" w:space="0" w:color="auto"/>
              <w:bottom w:val="single" w:sz="6" w:space="0" w:color="auto"/>
              <w:right w:val="single" w:sz="6" w:space="0" w:color="auto"/>
            </w:tcBorders>
            <w:vAlign w:val="center"/>
            <w:hideMark/>
          </w:tcPr>
          <w:p w14:paraId="0F2F0B48" w14:textId="77777777" w:rsidR="00356ABA" w:rsidRPr="00BC7708" w:rsidRDefault="00356ABA" w:rsidP="006E258E">
            <w:pPr>
              <w:overflowPunct/>
              <w:spacing w:before="0"/>
              <w:rPr>
                <w:color w:val="000000"/>
                <w:sz w:val="20"/>
              </w:rPr>
            </w:pPr>
            <w:r w:rsidRPr="00BC7708">
              <w:rPr>
                <w:color w:val="000000"/>
                <w:sz w:val="20"/>
              </w:rPr>
              <w:t xml:space="preserve">Type of Physical </w:t>
            </w:r>
            <w:r>
              <w:rPr>
                <w:color w:val="000000"/>
                <w:sz w:val="20"/>
              </w:rPr>
              <w:t xml:space="preserve">AtoN </w:t>
            </w:r>
            <w:proofErr w:type="spellStart"/>
            <w:r>
              <w:rPr>
                <w:color w:val="000000"/>
                <w:sz w:val="20"/>
              </w:rPr>
              <w:t>augmented</w:t>
            </w:r>
            <w:proofErr w:type="spellEnd"/>
            <w:r>
              <w:rPr>
                <w:color w:val="000000"/>
                <w:sz w:val="20"/>
              </w:rPr>
              <w:t xml:space="preserve"> by </w:t>
            </w:r>
            <w:proofErr w:type="spellStart"/>
            <w:r>
              <w:rPr>
                <w:color w:val="000000"/>
                <w:sz w:val="20"/>
              </w:rPr>
              <w:t>this</w:t>
            </w:r>
            <w:proofErr w:type="spellEnd"/>
            <w:r>
              <w:rPr>
                <w:color w:val="000000"/>
                <w:sz w:val="20"/>
              </w:rPr>
              <w:t xml:space="preserve"> </w:t>
            </w:r>
            <w:r w:rsidRPr="00BC7708">
              <w:rPr>
                <w:color w:val="000000"/>
                <w:sz w:val="20"/>
              </w:rPr>
              <w:t>AtoN</w:t>
            </w:r>
          </w:p>
        </w:tc>
        <w:tc>
          <w:tcPr>
            <w:tcW w:w="1137" w:type="dxa"/>
            <w:tcBorders>
              <w:top w:val="single" w:sz="6" w:space="0" w:color="auto"/>
              <w:left w:val="single" w:sz="6" w:space="0" w:color="auto"/>
              <w:bottom w:val="single" w:sz="6" w:space="0" w:color="auto"/>
              <w:right w:val="single" w:sz="6" w:space="0" w:color="auto"/>
            </w:tcBorders>
            <w:vAlign w:val="center"/>
            <w:hideMark/>
          </w:tcPr>
          <w:p w14:paraId="1AD07418" w14:textId="77777777" w:rsidR="00356ABA" w:rsidRPr="00BC7708" w:rsidRDefault="00356ABA" w:rsidP="006E258E">
            <w:pPr>
              <w:overflowPunct/>
              <w:spacing w:before="0"/>
              <w:jc w:val="center"/>
              <w:rPr>
                <w:color w:val="000000"/>
                <w:sz w:val="20"/>
              </w:rPr>
            </w:pPr>
            <w:r w:rsidRPr="00BC7708">
              <w:rPr>
                <w:color w:val="000000"/>
                <w:sz w:val="20"/>
              </w:rPr>
              <w:t>4</w:t>
            </w:r>
          </w:p>
        </w:tc>
        <w:tc>
          <w:tcPr>
            <w:tcW w:w="7046" w:type="dxa"/>
            <w:tcBorders>
              <w:top w:val="single" w:sz="6" w:space="0" w:color="auto"/>
              <w:left w:val="single" w:sz="6" w:space="0" w:color="auto"/>
              <w:bottom w:val="single" w:sz="6" w:space="0" w:color="auto"/>
              <w:right w:val="single" w:sz="6" w:space="0" w:color="auto"/>
            </w:tcBorders>
            <w:vAlign w:val="center"/>
            <w:hideMark/>
          </w:tcPr>
          <w:p w14:paraId="4A027344" w14:textId="77777777" w:rsidR="00356ABA" w:rsidRPr="00BC7708" w:rsidRDefault="00356ABA" w:rsidP="006E258E">
            <w:pPr>
              <w:overflowPunct/>
              <w:spacing w:before="0"/>
              <w:rPr>
                <w:color w:val="000000"/>
                <w:sz w:val="20"/>
              </w:rPr>
            </w:pPr>
            <w:r w:rsidRPr="00BC7708">
              <w:rPr>
                <w:color w:val="000000"/>
                <w:sz w:val="20"/>
              </w:rPr>
              <w:t xml:space="preserve">0 = </w:t>
            </w:r>
            <w:r>
              <w:rPr>
                <w:color w:val="000000"/>
                <w:sz w:val="20"/>
              </w:rPr>
              <w:t xml:space="preserve">Default = No </w:t>
            </w:r>
            <w:proofErr w:type="spellStart"/>
            <w:r>
              <w:rPr>
                <w:color w:val="000000"/>
                <w:sz w:val="20"/>
              </w:rPr>
              <w:t>physical</w:t>
            </w:r>
            <w:proofErr w:type="spellEnd"/>
            <w:r>
              <w:rPr>
                <w:color w:val="000000"/>
                <w:sz w:val="20"/>
              </w:rPr>
              <w:t xml:space="preserve"> AtoN </w:t>
            </w:r>
          </w:p>
          <w:p w14:paraId="5B0CDA88" w14:textId="77777777" w:rsidR="00356ABA" w:rsidRPr="00BC7708" w:rsidRDefault="00356ABA" w:rsidP="006E258E">
            <w:pPr>
              <w:overflowPunct/>
              <w:spacing w:before="0"/>
              <w:rPr>
                <w:color w:val="000000"/>
                <w:sz w:val="20"/>
              </w:rPr>
            </w:pPr>
            <w:r w:rsidRPr="00BC7708">
              <w:rPr>
                <w:color w:val="000000"/>
                <w:sz w:val="20"/>
              </w:rPr>
              <w:t xml:space="preserve">1 = </w:t>
            </w:r>
            <w:proofErr w:type="spellStart"/>
            <w:r w:rsidRPr="00BC7708">
              <w:rPr>
                <w:color w:val="000000"/>
                <w:sz w:val="20"/>
              </w:rPr>
              <w:t>Buoy</w:t>
            </w:r>
            <w:proofErr w:type="spellEnd"/>
            <w:r w:rsidRPr="00BC7708">
              <w:rPr>
                <w:color w:val="000000"/>
                <w:sz w:val="20"/>
              </w:rPr>
              <w:t xml:space="preserve"> (</w:t>
            </w:r>
            <w:proofErr w:type="spellStart"/>
            <w:r w:rsidRPr="00BC7708">
              <w:rPr>
                <w:color w:val="000000"/>
                <w:sz w:val="20"/>
              </w:rPr>
              <w:t>nun</w:t>
            </w:r>
            <w:proofErr w:type="spellEnd"/>
            <w:r w:rsidRPr="00BC7708">
              <w:rPr>
                <w:color w:val="000000"/>
                <w:sz w:val="20"/>
              </w:rPr>
              <w:t>)</w:t>
            </w:r>
          </w:p>
          <w:p w14:paraId="172883A7" w14:textId="77777777" w:rsidR="00356ABA" w:rsidRPr="00BC7708" w:rsidRDefault="00356ABA" w:rsidP="006E258E">
            <w:pPr>
              <w:overflowPunct/>
              <w:spacing w:before="0"/>
              <w:rPr>
                <w:color w:val="000000"/>
                <w:sz w:val="20"/>
              </w:rPr>
            </w:pPr>
            <w:r w:rsidRPr="00BC7708">
              <w:rPr>
                <w:color w:val="000000"/>
                <w:sz w:val="20"/>
              </w:rPr>
              <w:t xml:space="preserve">2 = </w:t>
            </w:r>
            <w:proofErr w:type="spellStart"/>
            <w:r w:rsidRPr="00BC7708">
              <w:rPr>
                <w:color w:val="000000"/>
                <w:sz w:val="20"/>
              </w:rPr>
              <w:t>Buoy</w:t>
            </w:r>
            <w:proofErr w:type="spellEnd"/>
            <w:r w:rsidRPr="00BC7708">
              <w:rPr>
                <w:color w:val="000000"/>
                <w:sz w:val="20"/>
              </w:rPr>
              <w:t xml:space="preserve"> (</w:t>
            </w:r>
            <w:proofErr w:type="spellStart"/>
            <w:r w:rsidRPr="00BC7708">
              <w:rPr>
                <w:color w:val="000000"/>
                <w:sz w:val="20"/>
              </w:rPr>
              <w:t>can</w:t>
            </w:r>
            <w:proofErr w:type="spellEnd"/>
            <w:r w:rsidRPr="00BC7708">
              <w:rPr>
                <w:color w:val="000000"/>
                <w:sz w:val="20"/>
              </w:rPr>
              <w:t>)</w:t>
            </w:r>
          </w:p>
          <w:p w14:paraId="084F54E5" w14:textId="77777777" w:rsidR="00356ABA" w:rsidRPr="00BC7708" w:rsidRDefault="00356ABA" w:rsidP="006E258E">
            <w:pPr>
              <w:overflowPunct/>
              <w:spacing w:before="0"/>
              <w:rPr>
                <w:color w:val="000000"/>
                <w:sz w:val="20"/>
              </w:rPr>
            </w:pPr>
            <w:r w:rsidRPr="00BC7708">
              <w:rPr>
                <w:color w:val="000000"/>
                <w:sz w:val="20"/>
              </w:rPr>
              <w:t xml:space="preserve">3 = </w:t>
            </w:r>
            <w:proofErr w:type="spellStart"/>
            <w:r w:rsidRPr="00BC7708">
              <w:rPr>
                <w:color w:val="000000"/>
                <w:sz w:val="20"/>
              </w:rPr>
              <w:t>Buoy</w:t>
            </w:r>
            <w:proofErr w:type="spellEnd"/>
            <w:r w:rsidRPr="00BC7708">
              <w:rPr>
                <w:color w:val="000000"/>
                <w:sz w:val="20"/>
              </w:rPr>
              <w:t xml:space="preserve"> (</w:t>
            </w:r>
            <w:proofErr w:type="spellStart"/>
            <w:r w:rsidRPr="00BC7708">
              <w:rPr>
                <w:color w:val="000000"/>
                <w:sz w:val="20"/>
              </w:rPr>
              <w:t>lighted</w:t>
            </w:r>
            <w:proofErr w:type="spellEnd"/>
            <w:r w:rsidRPr="00BC7708">
              <w:rPr>
                <w:color w:val="000000"/>
                <w:sz w:val="20"/>
              </w:rPr>
              <w:t>)</w:t>
            </w:r>
          </w:p>
          <w:p w14:paraId="667883A5" w14:textId="77777777" w:rsidR="00356ABA" w:rsidRPr="00BC7708" w:rsidRDefault="00356ABA" w:rsidP="006E258E">
            <w:pPr>
              <w:overflowPunct/>
              <w:spacing w:before="0"/>
              <w:rPr>
                <w:color w:val="000000"/>
                <w:sz w:val="20"/>
              </w:rPr>
            </w:pPr>
            <w:r w:rsidRPr="00BC7708">
              <w:rPr>
                <w:color w:val="000000"/>
                <w:sz w:val="20"/>
              </w:rPr>
              <w:t xml:space="preserve">4 = </w:t>
            </w:r>
            <w:proofErr w:type="spellStart"/>
            <w:r w:rsidRPr="00BC7708">
              <w:rPr>
                <w:color w:val="000000"/>
                <w:sz w:val="20"/>
              </w:rPr>
              <w:t>Buoy</w:t>
            </w:r>
            <w:proofErr w:type="spellEnd"/>
            <w:r w:rsidRPr="00BC7708">
              <w:rPr>
                <w:color w:val="000000"/>
                <w:sz w:val="20"/>
              </w:rPr>
              <w:t xml:space="preserve"> (</w:t>
            </w:r>
            <w:proofErr w:type="spellStart"/>
            <w:r w:rsidRPr="00BC7708">
              <w:rPr>
                <w:color w:val="000000"/>
                <w:sz w:val="20"/>
              </w:rPr>
              <w:t>sound</w:t>
            </w:r>
            <w:proofErr w:type="spellEnd"/>
            <w:r w:rsidRPr="00BC7708">
              <w:rPr>
                <w:color w:val="000000"/>
                <w:sz w:val="20"/>
              </w:rPr>
              <w:t>)</w:t>
            </w:r>
          </w:p>
          <w:p w14:paraId="385F4275" w14:textId="77777777" w:rsidR="00356ABA" w:rsidRPr="00BC7708" w:rsidRDefault="00356ABA" w:rsidP="006E258E">
            <w:pPr>
              <w:overflowPunct/>
              <w:spacing w:before="0"/>
              <w:rPr>
                <w:color w:val="000000"/>
                <w:sz w:val="20"/>
              </w:rPr>
            </w:pPr>
            <w:r w:rsidRPr="00BC7708">
              <w:rPr>
                <w:color w:val="000000"/>
                <w:sz w:val="20"/>
              </w:rPr>
              <w:t xml:space="preserve">5 = </w:t>
            </w:r>
            <w:proofErr w:type="spellStart"/>
            <w:r w:rsidRPr="00BC7708">
              <w:rPr>
                <w:color w:val="000000"/>
                <w:sz w:val="20"/>
              </w:rPr>
              <w:t>Beacon</w:t>
            </w:r>
            <w:proofErr w:type="spellEnd"/>
            <w:r w:rsidRPr="00BC7708">
              <w:rPr>
                <w:color w:val="000000"/>
                <w:sz w:val="20"/>
              </w:rPr>
              <w:t xml:space="preserve"> (</w:t>
            </w:r>
            <w:proofErr w:type="spellStart"/>
            <w:r w:rsidRPr="00BC7708">
              <w:rPr>
                <w:color w:val="000000"/>
                <w:sz w:val="20"/>
              </w:rPr>
              <w:t>lighted</w:t>
            </w:r>
            <w:proofErr w:type="spellEnd"/>
            <w:r w:rsidRPr="00BC7708">
              <w:rPr>
                <w:color w:val="000000"/>
                <w:sz w:val="20"/>
              </w:rPr>
              <w:t>)</w:t>
            </w:r>
          </w:p>
          <w:p w14:paraId="39856376" w14:textId="77777777" w:rsidR="00356ABA" w:rsidRPr="00BC7708" w:rsidRDefault="00356ABA" w:rsidP="006E258E">
            <w:pPr>
              <w:overflowPunct/>
              <w:spacing w:before="0"/>
              <w:rPr>
                <w:color w:val="000000"/>
                <w:sz w:val="20"/>
              </w:rPr>
            </w:pPr>
            <w:r w:rsidRPr="00BC7708">
              <w:rPr>
                <w:color w:val="000000"/>
                <w:sz w:val="20"/>
              </w:rPr>
              <w:t xml:space="preserve">6 = </w:t>
            </w:r>
            <w:proofErr w:type="spellStart"/>
            <w:r w:rsidRPr="00BC7708">
              <w:rPr>
                <w:color w:val="000000"/>
                <w:sz w:val="20"/>
              </w:rPr>
              <w:t>Beacon</w:t>
            </w:r>
            <w:proofErr w:type="spellEnd"/>
            <w:r w:rsidRPr="00BC7708">
              <w:rPr>
                <w:color w:val="000000"/>
                <w:sz w:val="20"/>
              </w:rPr>
              <w:t xml:space="preserve"> (</w:t>
            </w:r>
            <w:proofErr w:type="spellStart"/>
            <w:r w:rsidRPr="00BC7708">
              <w:rPr>
                <w:color w:val="000000"/>
                <w:sz w:val="20"/>
              </w:rPr>
              <w:t>sound</w:t>
            </w:r>
            <w:proofErr w:type="spellEnd"/>
            <w:r w:rsidRPr="00BC7708">
              <w:rPr>
                <w:color w:val="000000"/>
                <w:sz w:val="20"/>
              </w:rPr>
              <w:t>)</w:t>
            </w:r>
          </w:p>
          <w:p w14:paraId="4D45815B" w14:textId="77777777" w:rsidR="00356ABA" w:rsidRPr="00BC7708" w:rsidRDefault="00356ABA" w:rsidP="006E258E">
            <w:pPr>
              <w:overflowPunct/>
              <w:spacing w:before="0"/>
              <w:rPr>
                <w:color w:val="000000"/>
                <w:sz w:val="20"/>
              </w:rPr>
            </w:pPr>
            <w:r w:rsidRPr="00BC7708">
              <w:rPr>
                <w:color w:val="000000"/>
                <w:sz w:val="20"/>
              </w:rPr>
              <w:t xml:space="preserve">7 = </w:t>
            </w:r>
            <w:proofErr w:type="spellStart"/>
            <w:r w:rsidRPr="00BC7708">
              <w:rPr>
                <w:color w:val="000000"/>
                <w:sz w:val="20"/>
              </w:rPr>
              <w:t>Beacon</w:t>
            </w:r>
            <w:proofErr w:type="spellEnd"/>
          </w:p>
          <w:p w14:paraId="7E805194" w14:textId="77777777" w:rsidR="00356ABA" w:rsidRPr="00BC7708" w:rsidRDefault="00356ABA" w:rsidP="006E258E">
            <w:pPr>
              <w:overflowPunct/>
              <w:spacing w:before="0"/>
              <w:rPr>
                <w:color w:val="000000"/>
                <w:sz w:val="20"/>
              </w:rPr>
            </w:pPr>
            <w:r w:rsidRPr="00BC7708">
              <w:rPr>
                <w:color w:val="000000"/>
                <w:sz w:val="20"/>
              </w:rPr>
              <w:t>8 = [TBD]</w:t>
            </w:r>
          </w:p>
          <w:p w14:paraId="1BC68C96" w14:textId="77777777" w:rsidR="00356ABA" w:rsidRPr="00BC7708" w:rsidRDefault="00356ABA" w:rsidP="006E258E">
            <w:pPr>
              <w:overflowPunct/>
              <w:spacing w:before="0"/>
              <w:rPr>
                <w:color w:val="000000"/>
                <w:sz w:val="20"/>
              </w:rPr>
            </w:pPr>
            <w:r w:rsidRPr="00BC7708">
              <w:rPr>
                <w:color w:val="000000"/>
                <w:sz w:val="20"/>
              </w:rPr>
              <w:t>9 = RACON</w:t>
            </w:r>
          </w:p>
          <w:p w14:paraId="2B0C06AC" w14:textId="77777777" w:rsidR="00356ABA" w:rsidRPr="00BC7708" w:rsidRDefault="00356ABA" w:rsidP="006E258E">
            <w:pPr>
              <w:overflowPunct/>
              <w:spacing w:before="0"/>
              <w:rPr>
                <w:color w:val="000000"/>
                <w:sz w:val="20"/>
              </w:rPr>
            </w:pPr>
            <w:r w:rsidRPr="00BC7708">
              <w:rPr>
                <w:color w:val="000000"/>
                <w:sz w:val="20"/>
              </w:rPr>
              <w:t xml:space="preserve">10 = </w:t>
            </w:r>
            <w:proofErr w:type="spellStart"/>
            <w:r w:rsidRPr="00BC7708">
              <w:rPr>
                <w:color w:val="000000"/>
                <w:sz w:val="20"/>
              </w:rPr>
              <w:t>Reserved</w:t>
            </w:r>
            <w:proofErr w:type="spellEnd"/>
            <w:r w:rsidRPr="00BC7708">
              <w:rPr>
                <w:color w:val="000000"/>
                <w:sz w:val="20"/>
              </w:rPr>
              <w:t xml:space="preserve"> for </w:t>
            </w:r>
            <w:proofErr w:type="spellStart"/>
            <w:r w:rsidRPr="00BC7708">
              <w:rPr>
                <w:color w:val="000000"/>
                <w:sz w:val="20"/>
              </w:rPr>
              <w:t>regional</w:t>
            </w:r>
            <w:proofErr w:type="spellEnd"/>
            <w:r w:rsidRPr="00BC7708">
              <w:rPr>
                <w:color w:val="000000"/>
                <w:sz w:val="20"/>
              </w:rPr>
              <w:t xml:space="preserve"> use</w:t>
            </w:r>
          </w:p>
          <w:p w14:paraId="0768C676" w14:textId="77777777" w:rsidR="00356ABA" w:rsidRPr="00BC7708" w:rsidRDefault="00356ABA" w:rsidP="006E258E">
            <w:pPr>
              <w:overflowPunct/>
              <w:spacing w:before="0"/>
              <w:rPr>
                <w:color w:val="000000"/>
                <w:sz w:val="20"/>
              </w:rPr>
            </w:pPr>
            <w:r w:rsidRPr="00BC7708">
              <w:rPr>
                <w:color w:val="000000"/>
                <w:sz w:val="20"/>
              </w:rPr>
              <w:t xml:space="preserve">11 = </w:t>
            </w:r>
            <w:proofErr w:type="spellStart"/>
            <w:r w:rsidRPr="00BC7708">
              <w:rPr>
                <w:color w:val="000000"/>
                <w:sz w:val="20"/>
              </w:rPr>
              <w:t>Reserved</w:t>
            </w:r>
            <w:proofErr w:type="spellEnd"/>
            <w:r w:rsidRPr="00BC7708">
              <w:rPr>
                <w:color w:val="000000"/>
                <w:sz w:val="20"/>
              </w:rPr>
              <w:t xml:space="preserve"> for </w:t>
            </w:r>
            <w:proofErr w:type="spellStart"/>
            <w:r w:rsidRPr="00BC7708">
              <w:rPr>
                <w:color w:val="000000"/>
                <w:sz w:val="20"/>
              </w:rPr>
              <w:t>regional</w:t>
            </w:r>
            <w:proofErr w:type="spellEnd"/>
            <w:r w:rsidRPr="00BC7708">
              <w:rPr>
                <w:color w:val="000000"/>
                <w:sz w:val="20"/>
              </w:rPr>
              <w:t xml:space="preserve"> use</w:t>
            </w:r>
          </w:p>
          <w:p w14:paraId="59924567" w14:textId="77777777" w:rsidR="00356ABA" w:rsidRPr="00BC7708" w:rsidRDefault="00356ABA" w:rsidP="006E258E">
            <w:pPr>
              <w:overflowPunct/>
              <w:spacing w:before="0"/>
              <w:rPr>
                <w:color w:val="000000"/>
                <w:sz w:val="20"/>
              </w:rPr>
            </w:pPr>
            <w:r w:rsidRPr="00BC7708">
              <w:rPr>
                <w:color w:val="000000"/>
                <w:sz w:val="20"/>
              </w:rPr>
              <w:t xml:space="preserve">12-15 = </w:t>
            </w:r>
            <w:proofErr w:type="spellStart"/>
            <w:r w:rsidRPr="00BC7708">
              <w:rPr>
                <w:color w:val="000000"/>
                <w:sz w:val="20"/>
              </w:rPr>
              <w:t>Reserved</w:t>
            </w:r>
            <w:proofErr w:type="spellEnd"/>
            <w:r w:rsidRPr="00BC7708">
              <w:rPr>
                <w:color w:val="000000"/>
                <w:sz w:val="20"/>
              </w:rPr>
              <w:t xml:space="preserve"> for future use</w:t>
            </w:r>
          </w:p>
        </w:tc>
      </w:tr>
      <w:tr w:rsidR="00356ABA" w:rsidRPr="00BC7708" w14:paraId="01DCAB6D" w14:textId="77777777" w:rsidTr="00364981">
        <w:trPr>
          <w:trHeight w:val="4200"/>
        </w:trPr>
        <w:tc>
          <w:tcPr>
            <w:tcW w:w="1387" w:type="dxa"/>
            <w:tcBorders>
              <w:top w:val="single" w:sz="6" w:space="0" w:color="auto"/>
              <w:left w:val="single" w:sz="6" w:space="0" w:color="auto"/>
              <w:bottom w:val="single" w:sz="6" w:space="0" w:color="auto"/>
              <w:right w:val="single" w:sz="6" w:space="0" w:color="auto"/>
            </w:tcBorders>
            <w:vAlign w:val="center"/>
            <w:hideMark/>
          </w:tcPr>
          <w:p w14:paraId="748635EE" w14:textId="77777777" w:rsidR="00356ABA" w:rsidRPr="00BC7708" w:rsidRDefault="00356ABA" w:rsidP="006E258E">
            <w:pPr>
              <w:overflowPunct/>
              <w:spacing w:before="0"/>
              <w:rPr>
                <w:color w:val="000000"/>
                <w:sz w:val="20"/>
              </w:rPr>
            </w:pPr>
            <w:proofErr w:type="spellStart"/>
            <w:r w:rsidRPr="00BC7708">
              <w:rPr>
                <w:color w:val="000000"/>
                <w:sz w:val="20"/>
              </w:rPr>
              <w:lastRenderedPageBreak/>
              <w:t>Status</w:t>
            </w:r>
            <w:proofErr w:type="spellEnd"/>
          </w:p>
        </w:tc>
        <w:tc>
          <w:tcPr>
            <w:tcW w:w="1137" w:type="dxa"/>
            <w:tcBorders>
              <w:top w:val="single" w:sz="6" w:space="0" w:color="auto"/>
              <w:left w:val="single" w:sz="6" w:space="0" w:color="auto"/>
              <w:bottom w:val="single" w:sz="6" w:space="0" w:color="auto"/>
              <w:right w:val="single" w:sz="6" w:space="0" w:color="auto"/>
            </w:tcBorders>
            <w:vAlign w:val="center"/>
            <w:hideMark/>
          </w:tcPr>
          <w:p w14:paraId="5BCFCFB7" w14:textId="77777777" w:rsidR="00356ABA" w:rsidRPr="00BC7708" w:rsidRDefault="00356ABA" w:rsidP="006E258E">
            <w:pPr>
              <w:overflowPunct/>
              <w:spacing w:before="0"/>
              <w:jc w:val="center"/>
              <w:rPr>
                <w:color w:val="000000"/>
                <w:sz w:val="20"/>
              </w:rPr>
            </w:pPr>
            <w:r w:rsidRPr="00BC7708">
              <w:rPr>
                <w:color w:val="000000"/>
                <w:sz w:val="20"/>
              </w:rPr>
              <w:t>4</w:t>
            </w:r>
          </w:p>
        </w:tc>
        <w:tc>
          <w:tcPr>
            <w:tcW w:w="7046" w:type="dxa"/>
            <w:tcBorders>
              <w:top w:val="single" w:sz="6" w:space="0" w:color="auto"/>
              <w:left w:val="single" w:sz="6" w:space="0" w:color="auto"/>
              <w:bottom w:val="single" w:sz="6" w:space="0" w:color="auto"/>
              <w:right w:val="single" w:sz="6" w:space="0" w:color="auto"/>
            </w:tcBorders>
            <w:vAlign w:val="center"/>
            <w:hideMark/>
          </w:tcPr>
          <w:p w14:paraId="4E607AD1" w14:textId="77777777" w:rsidR="00356ABA" w:rsidRPr="00BC7708" w:rsidRDefault="00356ABA" w:rsidP="006E258E">
            <w:pPr>
              <w:overflowPunct/>
              <w:spacing w:before="0"/>
              <w:rPr>
                <w:color w:val="000000"/>
                <w:sz w:val="20"/>
              </w:rPr>
            </w:pPr>
            <w:r w:rsidRPr="00BC7708">
              <w:rPr>
                <w:color w:val="000000"/>
                <w:sz w:val="20"/>
              </w:rPr>
              <w:t xml:space="preserve">0 = Default = </w:t>
            </w:r>
            <w:proofErr w:type="spellStart"/>
            <w:r w:rsidRPr="00BC7708">
              <w:rPr>
                <w:color w:val="000000"/>
                <w:sz w:val="20"/>
              </w:rPr>
              <w:t>Watching</w:t>
            </w:r>
            <w:proofErr w:type="spellEnd"/>
            <w:r w:rsidRPr="00BC7708">
              <w:rPr>
                <w:color w:val="000000"/>
                <w:sz w:val="20"/>
              </w:rPr>
              <w:t xml:space="preserve"> </w:t>
            </w:r>
            <w:proofErr w:type="spellStart"/>
            <w:r w:rsidRPr="00BC7708">
              <w:rPr>
                <w:color w:val="000000"/>
                <w:sz w:val="20"/>
              </w:rPr>
              <w:t>Properly</w:t>
            </w:r>
            <w:proofErr w:type="spellEnd"/>
            <w:r w:rsidRPr="00BC7708">
              <w:rPr>
                <w:color w:val="000000"/>
                <w:sz w:val="20"/>
              </w:rPr>
              <w:t xml:space="preserve"> </w:t>
            </w:r>
          </w:p>
          <w:p w14:paraId="66548DDF" w14:textId="77777777" w:rsidR="00356ABA" w:rsidRPr="00BC7708" w:rsidRDefault="00356ABA" w:rsidP="006E258E">
            <w:pPr>
              <w:overflowPunct/>
              <w:spacing w:before="0"/>
              <w:rPr>
                <w:color w:val="000000"/>
                <w:sz w:val="20"/>
              </w:rPr>
            </w:pPr>
            <w:r w:rsidRPr="00BC7708">
              <w:rPr>
                <w:color w:val="000000"/>
                <w:sz w:val="20"/>
              </w:rPr>
              <w:t xml:space="preserve">1 = </w:t>
            </w:r>
            <w:proofErr w:type="spellStart"/>
            <w:r w:rsidRPr="00BC7708">
              <w:rPr>
                <w:color w:val="000000"/>
                <w:sz w:val="20"/>
              </w:rPr>
              <w:t>Inoperative</w:t>
            </w:r>
            <w:proofErr w:type="spellEnd"/>
            <w:r w:rsidRPr="00BC7708">
              <w:rPr>
                <w:color w:val="000000"/>
                <w:sz w:val="20"/>
              </w:rPr>
              <w:t xml:space="preserve"> </w:t>
            </w:r>
          </w:p>
          <w:p w14:paraId="54D39E12" w14:textId="77777777" w:rsidR="00356ABA" w:rsidRPr="00BC7708" w:rsidRDefault="00356ABA" w:rsidP="006E258E">
            <w:pPr>
              <w:overflowPunct/>
              <w:spacing w:before="0"/>
              <w:rPr>
                <w:color w:val="000000"/>
                <w:sz w:val="20"/>
              </w:rPr>
            </w:pPr>
            <w:r w:rsidRPr="00BC7708">
              <w:rPr>
                <w:color w:val="000000"/>
                <w:sz w:val="20"/>
              </w:rPr>
              <w:t xml:space="preserve">2 = Operating </w:t>
            </w:r>
            <w:proofErr w:type="spellStart"/>
            <w:r w:rsidRPr="00BC7708">
              <w:rPr>
                <w:color w:val="000000"/>
                <w:sz w:val="20"/>
              </w:rPr>
              <w:t>improperly</w:t>
            </w:r>
            <w:proofErr w:type="spellEnd"/>
            <w:r w:rsidRPr="00BC7708">
              <w:rPr>
                <w:color w:val="000000"/>
                <w:sz w:val="20"/>
              </w:rPr>
              <w:t xml:space="preserve"> (</w:t>
            </w:r>
            <w:proofErr w:type="spellStart"/>
            <w:r w:rsidRPr="00BC7708">
              <w:rPr>
                <w:color w:val="000000"/>
                <w:sz w:val="20"/>
              </w:rPr>
              <w:t>erratic</w:t>
            </w:r>
            <w:proofErr w:type="spellEnd"/>
            <w:r w:rsidRPr="00BC7708">
              <w:rPr>
                <w:color w:val="000000"/>
                <w:sz w:val="20"/>
              </w:rPr>
              <w:t xml:space="preserve">) </w:t>
            </w:r>
          </w:p>
          <w:p w14:paraId="5563EE42" w14:textId="77777777" w:rsidR="00356ABA" w:rsidRPr="00BC7708" w:rsidRDefault="00356ABA" w:rsidP="006E258E">
            <w:pPr>
              <w:overflowPunct/>
              <w:spacing w:before="0"/>
              <w:rPr>
                <w:color w:val="000000"/>
                <w:sz w:val="20"/>
              </w:rPr>
            </w:pPr>
            <w:r w:rsidRPr="00BC7708">
              <w:rPr>
                <w:color w:val="000000"/>
                <w:sz w:val="20"/>
              </w:rPr>
              <w:t xml:space="preserve">3 = Operating </w:t>
            </w:r>
            <w:proofErr w:type="spellStart"/>
            <w:r w:rsidRPr="00BC7708">
              <w:rPr>
                <w:color w:val="000000"/>
                <w:sz w:val="20"/>
              </w:rPr>
              <w:t>improperly</w:t>
            </w:r>
            <w:proofErr w:type="spellEnd"/>
            <w:r w:rsidRPr="00BC7708">
              <w:rPr>
                <w:color w:val="000000"/>
                <w:sz w:val="20"/>
              </w:rPr>
              <w:t xml:space="preserve"> (</w:t>
            </w:r>
            <w:proofErr w:type="spellStart"/>
            <w:r w:rsidRPr="00BC7708">
              <w:rPr>
                <w:color w:val="000000"/>
                <w:sz w:val="20"/>
              </w:rPr>
              <w:t>reduced</w:t>
            </w:r>
            <w:proofErr w:type="spellEnd"/>
            <w:r w:rsidRPr="00BC7708">
              <w:rPr>
                <w:color w:val="000000"/>
                <w:sz w:val="20"/>
              </w:rPr>
              <w:t xml:space="preserve">) </w:t>
            </w:r>
          </w:p>
          <w:p w14:paraId="75B82C05" w14:textId="77777777" w:rsidR="00356ABA" w:rsidRPr="00BC7708" w:rsidRDefault="00356ABA" w:rsidP="006E258E">
            <w:pPr>
              <w:overflowPunct/>
              <w:spacing w:before="0"/>
              <w:rPr>
                <w:color w:val="000000"/>
                <w:sz w:val="20"/>
              </w:rPr>
            </w:pPr>
            <w:r w:rsidRPr="00BC7708">
              <w:rPr>
                <w:color w:val="000000"/>
                <w:sz w:val="20"/>
              </w:rPr>
              <w:t xml:space="preserve">4 = Off=station </w:t>
            </w:r>
          </w:p>
          <w:p w14:paraId="357DB80C" w14:textId="77777777" w:rsidR="00356ABA" w:rsidRPr="00BC7708" w:rsidRDefault="00356ABA" w:rsidP="006E258E">
            <w:pPr>
              <w:overflowPunct/>
              <w:spacing w:before="0"/>
              <w:rPr>
                <w:color w:val="000000"/>
                <w:sz w:val="20"/>
              </w:rPr>
            </w:pPr>
            <w:r w:rsidRPr="00BC7708">
              <w:rPr>
                <w:color w:val="000000"/>
                <w:sz w:val="20"/>
              </w:rPr>
              <w:t xml:space="preserve">5 = </w:t>
            </w:r>
            <w:proofErr w:type="spellStart"/>
            <w:r w:rsidRPr="00BC7708">
              <w:rPr>
                <w:color w:val="000000"/>
                <w:sz w:val="20"/>
              </w:rPr>
              <w:t>Missing</w:t>
            </w:r>
            <w:proofErr w:type="spellEnd"/>
            <w:r w:rsidRPr="00BC7708">
              <w:rPr>
                <w:color w:val="000000"/>
                <w:sz w:val="20"/>
              </w:rPr>
              <w:t xml:space="preserve"> (location </w:t>
            </w:r>
            <w:proofErr w:type="spellStart"/>
            <w:r w:rsidRPr="00BC7708">
              <w:rPr>
                <w:color w:val="000000"/>
                <w:sz w:val="20"/>
              </w:rPr>
              <w:t>unknown</w:t>
            </w:r>
            <w:proofErr w:type="spellEnd"/>
            <w:r w:rsidRPr="00BC7708">
              <w:rPr>
                <w:color w:val="000000"/>
                <w:sz w:val="20"/>
              </w:rPr>
              <w:t xml:space="preserve">) </w:t>
            </w:r>
          </w:p>
          <w:p w14:paraId="330A847E" w14:textId="77777777" w:rsidR="00356ABA" w:rsidRPr="00BC7708" w:rsidRDefault="00356ABA" w:rsidP="006E258E">
            <w:pPr>
              <w:overflowPunct/>
              <w:spacing w:before="0"/>
              <w:rPr>
                <w:color w:val="000000"/>
                <w:sz w:val="20"/>
              </w:rPr>
            </w:pPr>
            <w:r w:rsidRPr="00BC7708">
              <w:rPr>
                <w:color w:val="000000"/>
                <w:sz w:val="20"/>
              </w:rPr>
              <w:t xml:space="preserve">6 = </w:t>
            </w:r>
            <w:proofErr w:type="spellStart"/>
            <w:r w:rsidRPr="00BC7708">
              <w:rPr>
                <w:color w:val="000000"/>
                <w:sz w:val="20"/>
              </w:rPr>
              <w:t>Missing</w:t>
            </w:r>
            <w:proofErr w:type="spellEnd"/>
            <w:r w:rsidRPr="00BC7708">
              <w:rPr>
                <w:color w:val="000000"/>
                <w:sz w:val="20"/>
              </w:rPr>
              <w:t xml:space="preserve"> (</w:t>
            </w:r>
            <w:proofErr w:type="spellStart"/>
            <w:r w:rsidRPr="00BC7708">
              <w:rPr>
                <w:color w:val="000000"/>
                <w:sz w:val="20"/>
              </w:rPr>
              <w:t>adrift</w:t>
            </w:r>
            <w:proofErr w:type="spellEnd"/>
            <w:r w:rsidRPr="00BC7708">
              <w:rPr>
                <w:color w:val="000000"/>
                <w:sz w:val="20"/>
              </w:rPr>
              <w:t xml:space="preserve">) </w:t>
            </w:r>
          </w:p>
          <w:p w14:paraId="3589B156" w14:textId="77777777" w:rsidR="00356ABA" w:rsidRPr="00BC7708" w:rsidRDefault="00356ABA" w:rsidP="006E258E">
            <w:pPr>
              <w:overflowPunct/>
              <w:spacing w:before="0"/>
              <w:rPr>
                <w:color w:val="000000"/>
                <w:sz w:val="20"/>
              </w:rPr>
            </w:pPr>
            <w:r w:rsidRPr="00BC7708">
              <w:rPr>
                <w:color w:val="000000"/>
                <w:sz w:val="20"/>
              </w:rPr>
              <w:t xml:space="preserve">7 = </w:t>
            </w:r>
            <w:proofErr w:type="spellStart"/>
            <w:r w:rsidRPr="00BC7708">
              <w:rPr>
                <w:color w:val="000000"/>
                <w:sz w:val="20"/>
              </w:rPr>
              <w:t>Damaged</w:t>
            </w:r>
            <w:proofErr w:type="spellEnd"/>
            <w:r w:rsidRPr="00BC7708">
              <w:rPr>
                <w:color w:val="000000"/>
                <w:sz w:val="20"/>
              </w:rPr>
              <w:t xml:space="preserve"> / </w:t>
            </w:r>
            <w:proofErr w:type="spellStart"/>
            <w:r w:rsidRPr="00BC7708">
              <w:rPr>
                <w:color w:val="000000"/>
                <w:sz w:val="20"/>
              </w:rPr>
              <w:t>occulted</w:t>
            </w:r>
            <w:proofErr w:type="spellEnd"/>
            <w:r w:rsidRPr="00BC7708">
              <w:rPr>
                <w:color w:val="000000"/>
                <w:sz w:val="20"/>
              </w:rPr>
              <w:t xml:space="preserve"> / </w:t>
            </w:r>
            <w:proofErr w:type="spellStart"/>
            <w:r w:rsidRPr="00BC7708">
              <w:rPr>
                <w:color w:val="000000"/>
                <w:sz w:val="20"/>
              </w:rPr>
              <w:t>submerged</w:t>
            </w:r>
            <w:proofErr w:type="spellEnd"/>
            <w:r w:rsidRPr="00BC7708">
              <w:rPr>
                <w:color w:val="000000"/>
                <w:sz w:val="20"/>
              </w:rPr>
              <w:t xml:space="preserve"> </w:t>
            </w:r>
          </w:p>
          <w:p w14:paraId="7E6508BB" w14:textId="77777777" w:rsidR="00356ABA" w:rsidRPr="00BC7708" w:rsidRDefault="00356ABA" w:rsidP="006E258E">
            <w:pPr>
              <w:overflowPunct/>
              <w:spacing w:before="0"/>
              <w:rPr>
                <w:color w:val="000000"/>
                <w:sz w:val="20"/>
              </w:rPr>
            </w:pPr>
            <w:r w:rsidRPr="00BC7708">
              <w:rPr>
                <w:color w:val="000000"/>
                <w:sz w:val="20"/>
              </w:rPr>
              <w:t xml:space="preserve">8 = </w:t>
            </w:r>
            <w:proofErr w:type="spellStart"/>
            <w:r w:rsidRPr="00BC7708">
              <w:rPr>
                <w:color w:val="000000"/>
                <w:sz w:val="20"/>
              </w:rPr>
              <w:t>Removed</w:t>
            </w:r>
            <w:proofErr w:type="spellEnd"/>
            <w:r w:rsidRPr="00BC7708">
              <w:rPr>
                <w:color w:val="000000"/>
                <w:sz w:val="20"/>
              </w:rPr>
              <w:t xml:space="preserve"> / </w:t>
            </w:r>
            <w:proofErr w:type="spellStart"/>
            <w:r w:rsidRPr="00BC7708">
              <w:rPr>
                <w:color w:val="000000"/>
                <w:sz w:val="20"/>
              </w:rPr>
              <w:t>Discontinued</w:t>
            </w:r>
            <w:proofErr w:type="spellEnd"/>
            <w:r w:rsidRPr="00BC7708">
              <w:rPr>
                <w:color w:val="000000"/>
                <w:sz w:val="20"/>
              </w:rPr>
              <w:t xml:space="preserve"> </w:t>
            </w:r>
          </w:p>
          <w:p w14:paraId="050CDBA2" w14:textId="77777777" w:rsidR="00356ABA" w:rsidRPr="00BC7708" w:rsidRDefault="00356ABA" w:rsidP="006E258E">
            <w:pPr>
              <w:overflowPunct/>
              <w:spacing w:before="0"/>
              <w:rPr>
                <w:color w:val="000000"/>
                <w:sz w:val="20"/>
              </w:rPr>
            </w:pPr>
            <w:r w:rsidRPr="00BC7708">
              <w:rPr>
                <w:color w:val="000000"/>
                <w:sz w:val="20"/>
              </w:rPr>
              <w:t xml:space="preserve">9 = Open </w:t>
            </w:r>
          </w:p>
          <w:p w14:paraId="59528654" w14:textId="77777777" w:rsidR="00356ABA" w:rsidRPr="00BC7708" w:rsidRDefault="00356ABA" w:rsidP="006E258E">
            <w:pPr>
              <w:overflowPunct/>
              <w:spacing w:before="0"/>
              <w:rPr>
                <w:color w:val="000000"/>
                <w:sz w:val="20"/>
              </w:rPr>
            </w:pPr>
            <w:r w:rsidRPr="00BC7708">
              <w:rPr>
                <w:color w:val="000000"/>
                <w:sz w:val="20"/>
              </w:rPr>
              <w:t xml:space="preserve">10 = </w:t>
            </w:r>
            <w:proofErr w:type="spellStart"/>
            <w:r w:rsidRPr="00BC7708">
              <w:rPr>
                <w:color w:val="000000"/>
                <w:sz w:val="20"/>
              </w:rPr>
              <w:t>Closed</w:t>
            </w:r>
            <w:proofErr w:type="spellEnd"/>
            <w:r w:rsidRPr="00BC7708">
              <w:rPr>
                <w:color w:val="000000"/>
                <w:sz w:val="20"/>
              </w:rPr>
              <w:t xml:space="preserve"> </w:t>
            </w:r>
          </w:p>
          <w:p w14:paraId="4DF8325C" w14:textId="77777777" w:rsidR="00356ABA" w:rsidRPr="00BC7708" w:rsidRDefault="00356ABA" w:rsidP="006E258E">
            <w:pPr>
              <w:overflowPunct/>
              <w:spacing w:before="0"/>
              <w:rPr>
                <w:color w:val="000000"/>
                <w:sz w:val="20"/>
              </w:rPr>
            </w:pPr>
            <w:r w:rsidRPr="00BC7708">
              <w:rPr>
                <w:color w:val="000000"/>
                <w:sz w:val="20"/>
              </w:rPr>
              <w:t xml:space="preserve">11 = </w:t>
            </w:r>
            <w:proofErr w:type="spellStart"/>
            <w:r w:rsidRPr="00BC7708">
              <w:rPr>
                <w:color w:val="000000"/>
                <w:sz w:val="20"/>
              </w:rPr>
              <w:t>Partially</w:t>
            </w:r>
            <w:proofErr w:type="spellEnd"/>
            <w:r w:rsidRPr="00BC7708">
              <w:rPr>
                <w:color w:val="000000"/>
                <w:sz w:val="20"/>
              </w:rPr>
              <w:t xml:space="preserve"> Open </w:t>
            </w:r>
          </w:p>
          <w:p w14:paraId="45B0D833" w14:textId="77777777" w:rsidR="00356ABA" w:rsidRPr="00BC7708" w:rsidRDefault="00356ABA" w:rsidP="006E258E">
            <w:pPr>
              <w:overflowPunct/>
              <w:spacing w:before="0"/>
              <w:rPr>
                <w:color w:val="000000"/>
                <w:sz w:val="20"/>
              </w:rPr>
            </w:pPr>
            <w:r w:rsidRPr="00BC7708">
              <w:rPr>
                <w:color w:val="000000"/>
                <w:sz w:val="20"/>
              </w:rPr>
              <w:t xml:space="preserve">12 = Active </w:t>
            </w:r>
          </w:p>
          <w:p w14:paraId="2C630222" w14:textId="77777777" w:rsidR="00356ABA" w:rsidRPr="00BC7708" w:rsidRDefault="00356ABA" w:rsidP="006E258E">
            <w:pPr>
              <w:overflowPunct/>
              <w:spacing w:before="0"/>
              <w:rPr>
                <w:color w:val="000000"/>
                <w:sz w:val="20"/>
              </w:rPr>
            </w:pPr>
            <w:r w:rsidRPr="00BC7708">
              <w:rPr>
                <w:color w:val="000000"/>
                <w:sz w:val="20"/>
              </w:rPr>
              <w:t xml:space="preserve">13 = Inactive </w:t>
            </w:r>
          </w:p>
          <w:p w14:paraId="6D559184" w14:textId="77777777" w:rsidR="00356ABA" w:rsidRPr="00BC7708" w:rsidRDefault="00356ABA" w:rsidP="006E258E">
            <w:pPr>
              <w:overflowPunct/>
              <w:spacing w:before="0"/>
              <w:rPr>
                <w:color w:val="000000"/>
                <w:sz w:val="20"/>
              </w:rPr>
            </w:pPr>
            <w:r w:rsidRPr="00BC7708">
              <w:rPr>
                <w:color w:val="000000"/>
                <w:sz w:val="20"/>
              </w:rPr>
              <w:t xml:space="preserve">14 = TBD </w:t>
            </w:r>
          </w:p>
          <w:p w14:paraId="06BC5384" w14:textId="77777777" w:rsidR="00356ABA" w:rsidRPr="00BC7708" w:rsidRDefault="00356ABA" w:rsidP="006E258E">
            <w:pPr>
              <w:overflowPunct/>
              <w:spacing w:before="0"/>
              <w:rPr>
                <w:color w:val="000000"/>
                <w:sz w:val="20"/>
              </w:rPr>
            </w:pPr>
            <w:r w:rsidRPr="00BC7708">
              <w:rPr>
                <w:color w:val="000000"/>
                <w:sz w:val="20"/>
              </w:rPr>
              <w:t>15 = TBD</w:t>
            </w:r>
          </w:p>
        </w:tc>
      </w:tr>
      <w:tr w:rsidR="00356ABA" w:rsidRPr="00BC7708" w14:paraId="5E663D11" w14:textId="77777777" w:rsidTr="00364981">
        <w:trPr>
          <w:trHeight w:val="243"/>
        </w:trPr>
        <w:tc>
          <w:tcPr>
            <w:tcW w:w="1387" w:type="dxa"/>
            <w:tcBorders>
              <w:top w:val="nil"/>
              <w:left w:val="single" w:sz="6" w:space="0" w:color="000000"/>
              <w:bottom w:val="single" w:sz="6" w:space="0" w:color="000000"/>
              <w:right w:val="single" w:sz="6" w:space="0" w:color="000000"/>
            </w:tcBorders>
            <w:shd w:val="solid" w:color="FFFFFF" w:fill="auto"/>
            <w:vAlign w:val="center"/>
            <w:hideMark/>
          </w:tcPr>
          <w:p w14:paraId="09A9181E" w14:textId="77777777" w:rsidR="00356ABA" w:rsidRPr="00BC7708" w:rsidRDefault="00356ABA" w:rsidP="006E258E">
            <w:pPr>
              <w:overflowPunct/>
              <w:spacing w:before="0"/>
              <w:rPr>
                <w:color w:val="000000"/>
                <w:sz w:val="20"/>
              </w:rPr>
            </w:pPr>
            <w:proofErr w:type="spellStart"/>
            <w:r w:rsidRPr="00BC7708">
              <w:rPr>
                <w:color w:val="000000"/>
                <w:sz w:val="20"/>
              </w:rPr>
              <w:t>Spare</w:t>
            </w:r>
            <w:proofErr w:type="spellEnd"/>
          </w:p>
        </w:tc>
        <w:tc>
          <w:tcPr>
            <w:tcW w:w="1137" w:type="dxa"/>
            <w:tcBorders>
              <w:top w:val="nil"/>
              <w:left w:val="single" w:sz="6" w:space="0" w:color="000000"/>
              <w:bottom w:val="single" w:sz="6" w:space="0" w:color="000000"/>
              <w:right w:val="nil"/>
            </w:tcBorders>
            <w:shd w:val="solid" w:color="FFFFFF" w:fill="auto"/>
            <w:vAlign w:val="center"/>
            <w:hideMark/>
          </w:tcPr>
          <w:p w14:paraId="370EEE20" w14:textId="77777777" w:rsidR="00356ABA" w:rsidRPr="00BC7708" w:rsidRDefault="00356ABA" w:rsidP="006E258E">
            <w:pPr>
              <w:overflowPunct/>
              <w:spacing w:before="0"/>
              <w:jc w:val="center"/>
              <w:rPr>
                <w:color w:val="000000"/>
                <w:sz w:val="20"/>
              </w:rPr>
            </w:pPr>
            <w:r w:rsidRPr="00BC7708">
              <w:rPr>
                <w:color w:val="000000"/>
                <w:sz w:val="20"/>
              </w:rPr>
              <w:t>5</w:t>
            </w:r>
          </w:p>
        </w:tc>
        <w:tc>
          <w:tcPr>
            <w:tcW w:w="7046" w:type="dxa"/>
            <w:tcBorders>
              <w:top w:val="nil"/>
              <w:left w:val="single" w:sz="6" w:space="0" w:color="auto"/>
              <w:bottom w:val="single" w:sz="6" w:space="0" w:color="auto"/>
              <w:right w:val="single" w:sz="6" w:space="0" w:color="auto"/>
            </w:tcBorders>
            <w:shd w:val="solid" w:color="FFFFFF" w:fill="auto"/>
            <w:vAlign w:val="center"/>
            <w:hideMark/>
          </w:tcPr>
          <w:p w14:paraId="52D20713" w14:textId="77777777" w:rsidR="00356ABA" w:rsidRPr="00BC7708" w:rsidRDefault="00356ABA" w:rsidP="006E258E">
            <w:pPr>
              <w:overflowPunct/>
              <w:spacing w:before="0"/>
              <w:rPr>
                <w:color w:val="000000"/>
                <w:sz w:val="20"/>
              </w:rPr>
            </w:pPr>
            <w:proofErr w:type="spellStart"/>
            <w:r w:rsidRPr="00BC7708">
              <w:rPr>
                <w:color w:val="000000"/>
                <w:sz w:val="20"/>
              </w:rPr>
              <w:t>Spare</w:t>
            </w:r>
            <w:proofErr w:type="spellEnd"/>
            <w:r w:rsidRPr="00BC7708">
              <w:rPr>
                <w:color w:val="000000"/>
                <w:sz w:val="20"/>
              </w:rPr>
              <w:t xml:space="preserve">. Not </w:t>
            </w:r>
            <w:proofErr w:type="spellStart"/>
            <w:r w:rsidRPr="00BC7708">
              <w:rPr>
                <w:color w:val="000000"/>
                <w:sz w:val="20"/>
              </w:rPr>
              <w:t>used</w:t>
            </w:r>
            <w:proofErr w:type="spellEnd"/>
            <w:r w:rsidRPr="00BC7708">
              <w:rPr>
                <w:color w:val="000000"/>
                <w:sz w:val="20"/>
              </w:rPr>
              <w:t xml:space="preserve">. </w:t>
            </w:r>
            <w:proofErr w:type="spellStart"/>
            <w:r w:rsidRPr="00BC7708">
              <w:rPr>
                <w:color w:val="000000"/>
                <w:sz w:val="20"/>
              </w:rPr>
              <w:t>Should</w:t>
            </w:r>
            <w:proofErr w:type="spellEnd"/>
            <w:r w:rsidRPr="00BC7708">
              <w:rPr>
                <w:color w:val="000000"/>
                <w:sz w:val="20"/>
              </w:rPr>
              <w:t xml:space="preserve"> </w:t>
            </w:r>
            <w:proofErr w:type="spellStart"/>
            <w:r w:rsidRPr="00BC7708">
              <w:rPr>
                <w:color w:val="000000"/>
                <w:sz w:val="20"/>
              </w:rPr>
              <w:t>be</w:t>
            </w:r>
            <w:proofErr w:type="spellEnd"/>
            <w:r w:rsidRPr="00BC7708">
              <w:rPr>
                <w:color w:val="000000"/>
                <w:sz w:val="20"/>
              </w:rPr>
              <w:t xml:space="preserve"> set to </w:t>
            </w:r>
            <w:proofErr w:type="spellStart"/>
            <w:r w:rsidRPr="00BC7708">
              <w:rPr>
                <w:color w:val="000000"/>
                <w:sz w:val="20"/>
              </w:rPr>
              <w:t>zero</w:t>
            </w:r>
            <w:proofErr w:type="spellEnd"/>
            <w:r w:rsidRPr="00BC7708">
              <w:rPr>
                <w:color w:val="000000"/>
                <w:sz w:val="20"/>
              </w:rPr>
              <w:t xml:space="preserve">. </w:t>
            </w:r>
            <w:proofErr w:type="spellStart"/>
            <w:r w:rsidRPr="00BC7708">
              <w:rPr>
                <w:color w:val="000000"/>
                <w:sz w:val="20"/>
              </w:rPr>
              <w:t>Reserved</w:t>
            </w:r>
            <w:proofErr w:type="spellEnd"/>
            <w:r w:rsidRPr="00BC7708">
              <w:rPr>
                <w:color w:val="000000"/>
                <w:sz w:val="20"/>
              </w:rPr>
              <w:t xml:space="preserve"> for future use</w:t>
            </w:r>
          </w:p>
        </w:tc>
      </w:tr>
      <w:tr w:rsidR="00356ABA" w:rsidRPr="00BC7708" w14:paraId="7FBC967E" w14:textId="77777777" w:rsidTr="00364981">
        <w:trPr>
          <w:trHeight w:val="243"/>
        </w:trPr>
        <w:tc>
          <w:tcPr>
            <w:tcW w:w="1387" w:type="dxa"/>
            <w:tcBorders>
              <w:top w:val="single" w:sz="6" w:space="0" w:color="000000"/>
              <w:left w:val="single" w:sz="6" w:space="0" w:color="000000"/>
              <w:bottom w:val="single" w:sz="6" w:space="0" w:color="000000"/>
              <w:right w:val="single" w:sz="6" w:space="0" w:color="000000"/>
            </w:tcBorders>
            <w:shd w:val="solid" w:color="FFFFFF" w:fill="auto"/>
            <w:vAlign w:val="center"/>
            <w:hideMark/>
          </w:tcPr>
          <w:p w14:paraId="134194DD" w14:textId="77777777" w:rsidR="00356ABA" w:rsidRPr="00BC7708" w:rsidRDefault="00356ABA" w:rsidP="006E258E">
            <w:pPr>
              <w:overflowPunct/>
              <w:spacing w:before="0"/>
              <w:rPr>
                <w:color w:val="000000"/>
                <w:sz w:val="20"/>
              </w:rPr>
            </w:pPr>
            <w:proofErr w:type="spellStart"/>
            <w:r w:rsidRPr="00BC7708">
              <w:rPr>
                <w:color w:val="000000"/>
                <w:sz w:val="20"/>
              </w:rPr>
              <w:t>Number</w:t>
            </w:r>
            <w:proofErr w:type="spellEnd"/>
            <w:r w:rsidRPr="00BC7708">
              <w:rPr>
                <w:color w:val="000000"/>
                <w:sz w:val="20"/>
              </w:rPr>
              <w:t xml:space="preserve"> of bits</w:t>
            </w:r>
          </w:p>
        </w:tc>
        <w:tc>
          <w:tcPr>
            <w:tcW w:w="1137" w:type="dxa"/>
            <w:tcBorders>
              <w:top w:val="single" w:sz="6" w:space="0" w:color="000000"/>
              <w:left w:val="single" w:sz="6" w:space="0" w:color="000000"/>
              <w:bottom w:val="single" w:sz="6" w:space="0" w:color="000000"/>
              <w:right w:val="single" w:sz="6" w:space="0" w:color="000000"/>
            </w:tcBorders>
            <w:shd w:val="solid" w:color="FFFFFF" w:fill="auto"/>
            <w:vAlign w:val="center"/>
            <w:hideMark/>
          </w:tcPr>
          <w:p w14:paraId="55F89409" w14:textId="77777777" w:rsidR="00356ABA" w:rsidRPr="00BC7708" w:rsidRDefault="00356ABA" w:rsidP="006E258E">
            <w:pPr>
              <w:overflowPunct/>
              <w:spacing w:before="0"/>
              <w:jc w:val="center"/>
              <w:rPr>
                <w:color w:val="000000"/>
                <w:sz w:val="20"/>
              </w:rPr>
            </w:pPr>
            <w:r w:rsidRPr="00BC7708">
              <w:rPr>
                <w:color w:val="000000"/>
                <w:sz w:val="20"/>
              </w:rPr>
              <w:t>168</w:t>
            </w:r>
          </w:p>
        </w:tc>
        <w:tc>
          <w:tcPr>
            <w:tcW w:w="7046" w:type="dxa"/>
            <w:tcBorders>
              <w:top w:val="nil"/>
              <w:left w:val="single" w:sz="6" w:space="0" w:color="000000"/>
              <w:bottom w:val="single" w:sz="6" w:space="0" w:color="000000"/>
              <w:right w:val="single" w:sz="6" w:space="0" w:color="000000"/>
            </w:tcBorders>
            <w:shd w:val="solid" w:color="FFFFFF" w:fill="auto"/>
            <w:vAlign w:val="center"/>
            <w:hideMark/>
          </w:tcPr>
          <w:p w14:paraId="3C540E7D" w14:textId="77777777" w:rsidR="00356ABA" w:rsidRPr="00BC7708" w:rsidRDefault="00356ABA" w:rsidP="006E258E">
            <w:pPr>
              <w:overflowPunct/>
              <w:spacing w:before="0"/>
              <w:rPr>
                <w:color w:val="000000"/>
                <w:sz w:val="20"/>
              </w:rPr>
            </w:pPr>
            <w:proofErr w:type="spellStart"/>
            <w:r w:rsidRPr="00BC7708">
              <w:rPr>
                <w:color w:val="000000"/>
                <w:sz w:val="20"/>
              </w:rPr>
              <w:t>Occupies</w:t>
            </w:r>
            <w:proofErr w:type="spellEnd"/>
            <w:r w:rsidRPr="00BC7708">
              <w:rPr>
                <w:color w:val="000000"/>
                <w:sz w:val="20"/>
              </w:rPr>
              <w:t xml:space="preserve"> one slot</w:t>
            </w:r>
          </w:p>
        </w:tc>
      </w:tr>
    </w:tbl>
    <w:p w14:paraId="00E64BC0" w14:textId="77777777" w:rsidR="00356ABA" w:rsidRDefault="00356ABA" w:rsidP="00356ABA">
      <w:pPr>
        <w:rPr>
          <w:sz w:val="20"/>
          <w:lang w:val="en-US"/>
        </w:rPr>
      </w:pPr>
    </w:p>
    <w:p w14:paraId="1DF4AE7D" w14:textId="77777777" w:rsidR="00356ABA" w:rsidRDefault="00356ABA" w:rsidP="00356ABA">
      <w:pPr>
        <w:jc w:val="center"/>
        <w:rPr>
          <w:i/>
          <w:szCs w:val="24"/>
        </w:rPr>
      </w:pPr>
    </w:p>
    <w:p w14:paraId="4ED6AB8E" w14:textId="77777777" w:rsidR="00356ABA" w:rsidRDefault="00356ABA" w:rsidP="00364981">
      <w:pPr>
        <w:jc w:val="left"/>
        <w:rPr>
          <w:szCs w:val="24"/>
        </w:rPr>
      </w:pPr>
      <w:r>
        <w:rPr>
          <w:szCs w:val="24"/>
        </w:rPr>
        <w:t>Table (bis)</w:t>
      </w:r>
    </w:p>
    <w:p w14:paraId="1C804A21" w14:textId="77777777" w:rsidR="00356ABA" w:rsidRDefault="00356ABA" w:rsidP="00364981">
      <w:pPr>
        <w:jc w:val="left"/>
        <w:rPr>
          <w:b/>
          <w:szCs w:val="24"/>
        </w:rPr>
      </w:pPr>
      <w:r>
        <w:rPr>
          <w:b/>
          <w:szCs w:val="24"/>
        </w:rPr>
        <w:t>Nature or Type of AtoN</w:t>
      </w:r>
    </w:p>
    <w:p w14:paraId="00A8A690" w14:textId="77777777" w:rsidR="00356ABA" w:rsidRDefault="00356ABA" w:rsidP="00364981">
      <w:pPr>
        <w:jc w:val="left"/>
        <w:rPr>
          <w:sz w:val="20"/>
        </w:rPr>
      </w:pPr>
    </w:p>
    <w:p w14:paraId="610A9C3B" w14:textId="77777777" w:rsidR="00356ABA" w:rsidRDefault="00356ABA" w:rsidP="00364981">
      <w:pPr>
        <w:overflowPunct/>
        <w:autoSpaceDE/>
        <w:autoSpaceDN/>
        <w:adjustRightInd/>
        <w:jc w:val="left"/>
        <w:rPr>
          <w:color w:val="000000"/>
          <w:lang w:eastAsia="en-GB"/>
        </w:rPr>
        <w:sectPr w:rsidR="00356AB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sectPr>
      </w:pPr>
    </w:p>
    <w:tbl>
      <w:tblPr>
        <w:tblW w:w="4249"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3733"/>
      </w:tblGrid>
      <w:tr w:rsidR="00356ABA" w:rsidRPr="00BC7708" w14:paraId="0B40B633"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6F186CEE"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lastRenderedPageBreak/>
              <w:t>0</w:t>
            </w:r>
          </w:p>
        </w:tc>
        <w:tc>
          <w:tcPr>
            <w:tcW w:w="3889" w:type="dxa"/>
            <w:tcBorders>
              <w:top w:val="single" w:sz="4" w:space="0" w:color="auto"/>
              <w:left w:val="single" w:sz="4" w:space="0" w:color="auto"/>
              <w:bottom w:val="single" w:sz="4" w:space="0" w:color="auto"/>
              <w:right w:val="single" w:sz="4" w:space="0" w:color="auto"/>
            </w:tcBorders>
            <w:vAlign w:val="center"/>
            <w:hideMark/>
          </w:tcPr>
          <w:p w14:paraId="1717E88A"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 xml:space="preserve">Default, Type Of Aton Not </w:t>
            </w:r>
            <w:proofErr w:type="spellStart"/>
            <w:r w:rsidRPr="00BC7708">
              <w:rPr>
                <w:color w:val="000000"/>
                <w:sz w:val="20"/>
                <w:lang w:eastAsia="en-GB"/>
              </w:rPr>
              <w:t>Specified</w:t>
            </w:r>
            <w:proofErr w:type="spellEnd"/>
          </w:p>
        </w:tc>
      </w:tr>
      <w:tr w:rsidR="00356ABA" w:rsidRPr="00BC7708" w14:paraId="589B0DB6"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4C9A819E"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1</w:t>
            </w:r>
          </w:p>
        </w:tc>
        <w:tc>
          <w:tcPr>
            <w:tcW w:w="3889" w:type="dxa"/>
            <w:tcBorders>
              <w:top w:val="single" w:sz="4" w:space="0" w:color="auto"/>
              <w:left w:val="single" w:sz="4" w:space="0" w:color="auto"/>
              <w:bottom w:val="single" w:sz="4" w:space="0" w:color="auto"/>
              <w:right w:val="single" w:sz="4" w:space="0" w:color="auto"/>
            </w:tcBorders>
            <w:vAlign w:val="center"/>
            <w:hideMark/>
          </w:tcPr>
          <w:p w14:paraId="5E6B61FD" w14:textId="77777777" w:rsidR="00356ABA" w:rsidRPr="00BC7708" w:rsidRDefault="00356ABA" w:rsidP="00364981">
            <w:pPr>
              <w:overflowPunct/>
              <w:autoSpaceDE/>
              <w:adjustRightInd/>
              <w:jc w:val="left"/>
              <w:rPr>
                <w:color w:val="000000"/>
                <w:sz w:val="20"/>
                <w:lang w:eastAsia="en-GB"/>
              </w:rPr>
            </w:pPr>
            <w:proofErr w:type="spellStart"/>
            <w:r w:rsidRPr="00BC7708">
              <w:rPr>
                <w:color w:val="000000"/>
                <w:sz w:val="20"/>
                <w:lang w:eastAsia="en-GB"/>
              </w:rPr>
              <w:t>A</w:t>
            </w:r>
            <w:r>
              <w:rPr>
                <w:color w:val="000000"/>
                <w:sz w:val="20"/>
                <w:lang w:eastAsia="en-GB"/>
              </w:rPr>
              <w:t>ugmenting</w:t>
            </w:r>
            <w:proofErr w:type="spellEnd"/>
            <w:r>
              <w:rPr>
                <w:color w:val="000000"/>
                <w:sz w:val="20"/>
                <w:lang w:eastAsia="en-GB"/>
              </w:rPr>
              <w:t xml:space="preserve"> an </w:t>
            </w:r>
            <w:proofErr w:type="spellStart"/>
            <w:r>
              <w:rPr>
                <w:color w:val="000000"/>
                <w:sz w:val="20"/>
                <w:lang w:eastAsia="en-GB"/>
              </w:rPr>
              <w:t>existing</w:t>
            </w:r>
            <w:proofErr w:type="spellEnd"/>
            <w:r>
              <w:rPr>
                <w:color w:val="000000"/>
                <w:sz w:val="20"/>
                <w:lang w:eastAsia="en-GB"/>
              </w:rPr>
              <w:t xml:space="preserve"> </w:t>
            </w:r>
            <w:proofErr w:type="spellStart"/>
            <w:r>
              <w:rPr>
                <w:color w:val="000000"/>
                <w:sz w:val="20"/>
                <w:lang w:eastAsia="en-GB"/>
              </w:rPr>
              <w:t>physical</w:t>
            </w:r>
            <w:proofErr w:type="spellEnd"/>
            <w:r>
              <w:rPr>
                <w:color w:val="000000"/>
                <w:sz w:val="20"/>
                <w:lang w:eastAsia="en-GB"/>
              </w:rPr>
              <w:t xml:space="preserve"> AtoN</w:t>
            </w:r>
            <w:r w:rsidRPr="00BC7708">
              <w:rPr>
                <w:color w:val="000000"/>
                <w:sz w:val="20"/>
                <w:lang w:eastAsia="en-GB"/>
              </w:rPr>
              <w:t xml:space="preserve"> </w:t>
            </w:r>
          </w:p>
        </w:tc>
      </w:tr>
      <w:tr w:rsidR="00356ABA" w:rsidRPr="00BC7708" w14:paraId="029C726F"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4F69E10C"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2</w:t>
            </w:r>
          </w:p>
        </w:tc>
        <w:tc>
          <w:tcPr>
            <w:tcW w:w="3889" w:type="dxa"/>
            <w:tcBorders>
              <w:top w:val="single" w:sz="4" w:space="0" w:color="auto"/>
              <w:left w:val="single" w:sz="4" w:space="0" w:color="auto"/>
              <w:bottom w:val="single" w:sz="4" w:space="0" w:color="auto"/>
              <w:right w:val="single" w:sz="4" w:space="0" w:color="auto"/>
            </w:tcBorders>
            <w:vAlign w:val="center"/>
            <w:hideMark/>
          </w:tcPr>
          <w:p w14:paraId="2BEB72B6"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Reference Point</w:t>
            </w:r>
            <w:r>
              <w:rPr>
                <w:color w:val="000000"/>
                <w:sz w:val="20"/>
                <w:lang w:eastAsia="en-GB"/>
              </w:rPr>
              <w:t xml:space="preserve"> / Area</w:t>
            </w:r>
          </w:p>
        </w:tc>
      </w:tr>
      <w:tr w:rsidR="00356ABA" w:rsidRPr="00BC7708" w14:paraId="54580CB8"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46DEB649"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3</w:t>
            </w:r>
          </w:p>
        </w:tc>
        <w:tc>
          <w:tcPr>
            <w:tcW w:w="3889" w:type="dxa"/>
            <w:tcBorders>
              <w:top w:val="single" w:sz="4" w:space="0" w:color="auto"/>
              <w:left w:val="single" w:sz="4" w:space="0" w:color="auto"/>
              <w:bottom w:val="single" w:sz="4" w:space="0" w:color="auto"/>
              <w:right w:val="single" w:sz="4" w:space="0" w:color="auto"/>
            </w:tcBorders>
            <w:vAlign w:val="center"/>
            <w:hideMark/>
          </w:tcPr>
          <w:p w14:paraId="6903DD92" w14:textId="77777777" w:rsidR="00356ABA" w:rsidRPr="00BC7708" w:rsidRDefault="00356ABA" w:rsidP="00364981">
            <w:pPr>
              <w:jc w:val="left"/>
              <w:rPr>
                <w:color w:val="000000"/>
                <w:sz w:val="20"/>
                <w:lang w:eastAsia="en-GB"/>
              </w:rPr>
            </w:pPr>
            <w:r>
              <w:rPr>
                <w:color w:val="000000"/>
                <w:sz w:val="20"/>
                <w:lang w:eastAsia="en-GB"/>
              </w:rPr>
              <w:t>RACON</w:t>
            </w:r>
          </w:p>
        </w:tc>
      </w:tr>
      <w:tr w:rsidR="00356ABA" w:rsidRPr="00BC7708" w14:paraId="028D0EED"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tcPr>
          <w:p w14:paraId="50ECD126" w14:textId="77777777" w:rsidR="00356ABA" w:rsidRPr="00BC7708" w:rsidRDefault="00356ABA" w:rsidP="00364981">
            <w:pPr>
              <w:overflowPunct/>
              <w:autoSpaceDE/>
              <w:adjustRightInd/>
              <w:jc w:val="left"/>
              <w:rPr>
                <w:color w:val="000000"/>
                <w:sz w:val="20"/>
                <w:lang w:eastAsia="en-GB"/>
              </w:rPr>
            </w:pPr>
          </w:p>
        </w:tc>
        <w:tc>
          <w:tcPr>
            <w:tcW w:w="3889" w:type="dxa"/>
            <w:tcBorders>
              <w:top w:val="single" w:sz="4" w:space="0" w:color="auto"/>
              <w:left w:val="single" w:sz="4" w:space="0" w:color="auto"/>
              <w:bottom w:val="single" w:sz="4" w:space="0" w:color="auto"/>
              <w:right w:val="single" w:sz="4" w:space="0" w:color="auto"/>
            </w:tcBorders>
            <w:vAlign w:val="center"/>
          </w:tcPr>
          <w:p w14:paraId="282084A2" w14:textId="77777777" w:rsidR="00356ABA" w:rsidRPr="00BC7708" w:rsidRDefault="00356ABA" w:rsidP="00364981">
            <w:pPr>
              <w:overflowPunct/>
              <w:autoSpaceDE/>
              <w:adjustRightInd/>
              <w:jc w:val="left"/>
              <w:rPr>
                <w:color w:val="000000"/>
                <w:sz w:val="20"/>
                <w:lang w:eastAsia="en-GB"/>
              </w:rPr>
            </w:pPr>
          </w:p>
        </w:tc>
      </w:tr>
      <w:tr w:rsidR="00356ABA" w:rsidRPr="00BC7708" w14:paraId="7707E285"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788245ED"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4</w:t>
            </w:r>
          </w:p>
        </w:tc>
        <w:tc>
          <w:tcPr>
            <w:tcW w:w="3889" w:type="dxa"/>
            <w:tcBorders>
              <w:top w:val="single" w:sz="4" w:space="0" w:color="auto"/>
              <w:left w:val="single" w:sz="4" w:space="0" w:color="auto"/>
              <w:bottom w:val="single" w:sz="4" w:space="0" w:color="auto"/>
              <w:right w:val="single" w:sz="4" w:space="0" w:color="auto"/>
            </w:tcBorders>
            <w:vAlign w:val="center"/>
            <w:hideMark/>
          </w:tcPr>
          <w:p w14:paraId="38C19F45" w14:textId="77777777" w:rsidR="00356ABA" w:rsidRPr="00BC7708" w:rsidRDefault="00356ABA" w:rsidP="00364981">
            <w:pPr>
              <w:jc w:val="left"/>
              <w:rPr>
                <w:color w:val="000000"/>
                <w:sz w:val="20"/>
                <w:lang w:eastAsia="en-GB"/>
              </w:rPr>
            </w:pPr>
          </w:p>
        </w:tc>
      </w:tr>
      <w:tr w:rsidR="00356ABA" w:rsidRPr="00BC7708" w14:paraId="4AF74FD5"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0489FAF6"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5</w:t>
            </w:r>
          </w:p>
        </w:tc>
        <w:tc>
          <w:tcPr>
            <w:tcW w:w="3889" w:type="dxa"/>
            <w:tcBorders>
              <w:top w:val="single" w:sz="4" w:space="0" w:color="auto"/>
              <w:left w:val="single" w:sz="4" w:space="0" w:color="auto"/>
              <w:bottom w:val="single" w:sz="4" w:space="0" w:color="auto"/>
              <w:right w:val="single" w:sz="4" w:space="0" w:color="auto"/>
            </w:tcBorders>
            <w:vAlign w:val="center"/>
            <w:hideMark/>
          </w:tcPr>
          <w:p w14:paraId="3C6D5F8C" w14:textId="77777777" w:rsidR="00356ABA" w:rsidRPr="00BC7708" w:rsidRDefault="00356ABA" w:rsidP="00364981">
            <w:pPr>
              <w:jc w:val="left"/>
              <w:rPr>
                <w:color w:val="000000"/>
                <w:sz w:val="20"/>
                <w:lang w:eastAsia="en-GB"/>
              </w:rPr>
            </w:pPr>
          </w:p>
        </w:tc>
      </w:tr>
      <w:tr w:rsidR="00356ABA" w:rsidRPr="00BC7708" w14:paraId="5BC1E4CE"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0CBE6D48"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6</w:t>
            </w:r>
          </w:p>
        </w:tc>
        <w:tc>
          <w:tcPr>
            <w:tcW w:w="3889" w:type="dxa"/>
            <w:tcBorders>
              <w:top w:val="single" w:sz="4" w:space="0" w:color="auto"/>
              <w:left w:val="single" w:sz="4" w:space="0" w:color="auto"/>
              <w:bottom w:val="single" w:sz="4" w:space="0" w:color="auto"/>
              <w:right w:val="single" w:sz="4" w:space="0" w:color="auto"/>
            </w:tcBorders>
            <w:vAlign w:val="center"/>
            <w:hideMark/>
          </w:tcPr>
          <w:p w14:paraId="007320E7" w14:textId="77777777" w:rsidR="00356ABA" w:rsidRPr="00BC7708" w:rsidRDefault="00356ABA" w:rsidP="00364981">
            <w:pPr>
              <w:jc w:val="left"/>
              <w:rPr>
                <w:color w:val="000000"/>
                <w:sz w:val="20"/>
                <w:lang w:eastAsia="en-GB"/>
              </w:rPr>
            </w:pPr>
          </w:p>
        </w:tc>
      </w:tr>
      <w:tr w:rsidR="00356ABA" w:rsidRPr="00BC7708" w14:paraId="2F7004B9"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38739718"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7</w:t>
            </w:r>
          </w:p>
        </w:tc>
        <w:tc>
          <w:tcPr>
            <w:tcW w:w="3889" w:type="dxa"/>
            <w:tcBorders>
              <w:top w:val="single" w:sz="4" w:space="0" w:color="auto"/>
              <w:left w:val="single" w:sz="4" w:space="0" w:color="auto"/>
              <w:bottom w:val="single" w:sz="4" w:space="0" w:color="auto"/>
              <w:right w:val="single" w:sz="4" w:space="0" w:color="auto"/>
            </w:tcBorders>
            <w:vAlign w:val="center"/>
            <w:hideMark/>
          </w:tcPr>
          <w:p w14:paraId="45783402" w14:textId="77777777" w:rsidR="00356ABA" w:rsidRPr="00BC7708" w:rsidRDefault="00356ABA" w:rsidP="00364981">
            <w:pPr>
              <w:jc w:val="left"/>
              <w:rPr>
                <w:color w:val="000000"/>
                <w:sz w:val="20"/>
                <w:lang w:eastAsia="en-GB"/>
              </w:rPr>
            </w:pPr>
          </w:p>
        </w:tc>
      </w:tr>
      <w:tr w:rsidR="00356ABA" w:rsidRPr="00BC7708" w14:paraId="4BE148B1"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7771F86F"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8</w:t>
            </w:r>
          </w:p>
        </w:tc>
        <w:tc>
          <w:tcPr>
            <w:tcW w:w="3889" w:type="dxa"/>
            <w:tcBorders>
              <w:top w:val="single" w:sz="4" w:space="0" w:color="auto"/>
              <w:left w:val="single" w:sz="4" w:space="0" w:color="auto"/>
              <w:bottom w:val="single" w:sz="4" w:space="0" w:color="auto"/>
              <w:right w:val="single" w:sz="4" w:space="0" w:color="auto"/>
            </w:tcBorders>
            <w:vAlign w:val="center"/>
            <w:hideMark/>
          </w:tcPr>
          <w:p w14:paraId="6A54A23F" w14:textId="77777777" w:rsidR="00356ABA" w:rsidRPr="00BC7708" w:rsidRDefault="00356ABA" w:rsidP="00364981">
            <w:pPr>
              <w:jc w:val="left"/>
              <w:rPr>
                <w:color w:val="000000"/>
                <w:sz w:val="20"/>
                <w:lang w:eastAsia="en-GB"/>
              </w:rPr>
            </w:pPr>
          </w:p>
        </w:tc>
      </w:tr>
      <w:tr w:rsidR="00356ABA" w:rsidRPr="00BC7708" w14:paraId="62A8A48F"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1CAE872B"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9</w:t>
            </w:r>
          </w:p>
        </w:tc>
        <w:tc>
          <w:tcPr>
            <w:tcW w:w="3889" w:type="dxa"/>
            <w:tcBorders>
              <w:top w:val="single" w:sz="4" w:space="0" w:color="auto"/>
              <w:left w:val="single" w:sz="4" w:space="0" w:color="auto"/>
              <w:bottom w:val="single" w:sz="4" w:space="0" w:color="auto"/>
              <w:right w:val="single" w:sz="4" w:space="0" w:color="auto"/>
            </w:tcBorders>
            <w:vAlign w:val="center"/>
            <w:hideMark/>
          </w:tcPr>
          <w:p w14:paraId="6E84406E" w14:textId="77777777" w:rsidR="00356ABA" w:rsidRPr="00BC7708" w:rsidRDefault="00356ABA" w:rsidP="00364981">
            <w:pPr>
              <w:jc w:val="left"/>
              <w:rPr>
                <w:color w:val="000000"/>
                <w:sz w:val="20"/>
                <w:lang w:eastAsia="en-GB"/>
              </w:rPr>
            </w:pPr>
          </w:p>
        </w:tc>
      </w:tr>
      <w:tr w:rsidR="00356ABA" w:rsidRPr="00BC7708" w14:paraId="163108B4"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7ABDF1AA"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10</w:t>
            </w:r>
          </w:p>
        </w:tc>
        <w:tc>
          <w:tcPr>
            <w:tcW w:w="3889" w:type="dxa"/>
            <w:tcBorders>
              <w:top w:val="single" w:sz="4" w:space="0" w:color="auto"/>
              <w:left w:val="single" w:sz="4" w:space="0" w:color="auto"/>
              <w:bottom w:val="single" w:sz="4" w:space="0" w:color="auto"/>
              <w:right w:val="single" w:sz="4" w:space="0" w:color="auto"/>
            </w:tcBorders>
            <w:vAlign w:val="center"/>
            <w:hideMark/>
          </w:tcPr>
          <w:p w14:paraId="63ED004A"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 xml:space="preserve">Cardinal </w:t>
            </w:r>
            <w:proofErr w:type="gramStart"/>
            <w:r w:rsidRPr="00BC7708">
              <w:rPr>
                <w:color w:val="000000"/>
                <w:sz w:val="20"/>
                <w:lang w:eastAsia="en-GB"/>
              </w:rPr>
              <w:t>Mark:</w:t>
            </w:r>
            <w:proofErr w:type="gramEnd"/>
            <w:r w:rsidRPr="00BC7708">
              <w:rPr>
                <w:color w:val="000000"/>
                <w:sz w:val="20"/>
                <w:lang w:eastAsia="en-GB"/>
              </w:rPr>
              <w:t xml:space="preserve"> Bifurcation / Junction</w:t>
            </w:r>
          </w:p>
        </w:tc>
      </w:tr>
      <w:tr w:rsidR="00356ABA" w:rsidRPr="00BC7708" w14:paraId="3511B82D" w14:textId="77777777" w:rsidTr="006E258E">
        <w:trPr>
          <w:trHeight w:val="510"/>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7227917E"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11</w:t>
            </w:r>
          </w:p>
        </w:tc>
        <w:tc>
          <w:tcPr>
            <w:tcW w:w="3889" w:type="dxa"/>
            <w:tcBorders>
              <w:top w:val="single" w:sz="4" w:space="0" w:color="auto"/>
              <w:left w:val="single" w:sz="4" w:space="0" w:color="auto"/>
              <w:bottom w:val="single" w:sz="4" w:space="0" w:color="auto"/>
              <w:right w:val="single" w:sz="4" w:space="0" w:color="auto"/>
            </w:tcBorders>
            <w:vAlign w:val="center"/>
            <w:hideMark/>
          </w:tcPr>
          <w:p w14:paraId="73058023"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 xml:space="preserve">Cardinal </w:t>
            </w:r>
            <w:proofErr w:type="gramStart"/>
            <w:r w:rsidRPr="00BC7708">
              <w:rPr>
                <w:color w:val="000000"/>
                <w:sz w:val="20"/>
                <w:lang w:eastAsia="en-GB"/>
              </w:rPr>
              <w:t>Mark:</w:t>
            </w:r>
            <w:proofErr w:type="gramEnd"/>
            <w:r w:rsidRPr="00BC7708">
              <w:rPr>
                <w:color w:val="000000"/>
                <w:sz w:val="20"/>
                <w:lang w:eastAsia="en-GB"/>
              </w:rPr>
              <w:t xml:space="preserve"> Bifurcation / Junction, </w:t>
            </w:r>
            <w:proofErr w:type="spellStart"/>
            <w:r w:rsidRPr="00BC7708">
              <w:rPr>
                <w:color w:val="000000"/>
                <w:sz w:val="20"/>
                <w:lang w:eastAsia="en-GB"/>
              </w:rPr>
              <w:t>Pass</w:t>
            </w:r>
            <w:proofErr w:type="spellEnd"/>
            <w:r w:rsidRPr="00BC7708">
              <w:rPr>
                <w:color w:val="000000"/>
                <w:sz w:val="20"/>
                <w:lang w:eastAsia="en-GB"/>
              </w:rPr>
              <w:t xml:space="preserve"> </w:t>
            </w:r>
            <w:proofErr w:type="spellStart"/>
            <w:r w:rsidRPr="00BC7708">
              <w:rPr>
                <w:color w:val="000000"/>
                <w:sz w:val="20"/>
                <w:lang w:eastAsia="en-GB"/>
              </w:rPr>
              <w:t>Left</w:t>
            </w:r>
            <w:proofErr w:type="spellEnd"/>
            <w:r w:rsidRPr="00BC7708">
              <w:rPr>
                <w:color w:val="000000"/>
                <w:sz w:val="20"/>
                <w:lang w:eastAsia="en-GB"/>
              </w:rPr>
              <w:t xml:space="preserve">-Hand </w:t>
            </w:r>
            <w:proofErr w:type="spellStart"/>
            <w:r w:rsidRPr="00BC7708">
              <w:rPr>
                <w:color w:val="000000"/>
                <w:sz w:val="20"/>
                <w:lang w:eastAsia="en-GB"/>
              </w:rPr>
              <w:t>Side</w:t>
            </w:r>
            <w:proofErr w:type="spellEnd"/>
          </w:p>
        </w:tc>
      </w:tr>
      <w:tr w:rsidR="00356ABA" w:rsidRPr="00BC7708" w14:paraId="61D0C5D4" w14:textId="77777777" w:rsidTr="006E258E">
        <w:trPr>
          <w:trHeight w:val="510"/>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03D35AC3"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12</w:t>
            </w:r>
          </w:p>
        </w:tc>
        <w:tc>
          <w:tcPr>
            <w:tcW w:w="3889" w:type="dxa"/>
            <w:tcBorders>
              <w:top w:val="single" w:sz="4" w:space="0" w:color="auto"/>
              <w:left w:val="single" w:sz="4" w:space="0" w:color="auto"/>
              <w:bottom w:val="single" w:sz="4" w:space="0" w:color="auto"/>
              <w:right w:val="single" w:sz="4" w:space="0" w:color="auto"/>
            </w:tcBorders>
            <w:vAlign w:val="center"/>
            <w:hideMark/>
          </w:tcPr>
          <w:p w14:paraId="5E4D9818"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 xml:space="preserve">Cardinal </w:t>
            </w:r>
            <w:proofErr w:type="gramStart"/>
            <w:r w:rsidRPr="00BC7708">
              <w:rPr>
                <w:color w:val="000000"/>
                <w:sz w:val="20"/>
                <w:lang w:eastAsia="en-GB"/>
              </w:rPr>
              <w:t>Mark:</w:t>
            </w:r>
            <w:proofErr w:type="gramEnd"/>
            <w:r w:rsidRPr="00BC7708">
              <w:rPr>
                <w:color w:val="000000"/>
                <w:sz w:val="20"/>
                <w:lang w:eastAsia="en-GB"/>
              </w:rPr>
              <w:t xml:space="preserve"> Bifurcation / Junction, </w:t>
            </w:r>
            <w:proofErr w:type="spellStart"/>
            <w:r w:rsidRPr="00BC7708">
              <w:rPr>
                <w:color w:val="000000"/>
                <w:sz w:val="20"/>
                <w:lang w:eastAsia="en-GB"/>
              </w:rPr>
              <w:t>Pass</w:t>
            </w:r>
            <w:proofErr w:type="spellEnd"/>
            <w:r w:rsidRPr="00BC7708">
              <w:rPr>
                <w:color w:val="000000"/>
                <w:sz w:val="20"/>
                <w:lang w:eastAsia="en-GB"/>
              </w:rPr>
              <w:t xml:space="preserve"> Right-Hand </w:t>
            </w:r>
            <w:proofErr w:type="spellStart"/>
            <w:r w:rsidRPr="00BC7708">
              <w:rPr>
                <w:color w:val="000000"/>
                <w:sz w:val="20"/>
                <w:lang w:eastAsia="en-GB"/>
              </w:rPr>
              <w:t>Side</w:t>
            </w:r>
            <w:proofErr w:type="spellEnd"/>
          </w:p>
        </w:tc>
      </w:tr>
      <w:tr w:rsidR="00356ABA" w:rsidRPr="00BC7708" w14:paraId="3CDF5233"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2142528C"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lastRenderedPageBreak/>
              <w:t>13</w:t>
            </w:r>
          </w:p>
        </w:tc>
        <w:tc>
          <w:tcPr>
            <w:tcW w:w="3889" w:type="dxa"/>
            <w:tcBorders>
              <w:top w:val="single" w:sz="4" w:space="0" w:color="auto"/>
              <w:left w:val="single" w:sz="4" w:space="0" w:color="auto"/>
              <w:bottom w:val="single" w:sz="4" w:space="0" w:color="auto"/>
              <w:right w:val="single" w:sz="4" w:space="0" w:color="auto"/>
            </w:tcBorders>
            <w:vAlign w:val="center"/>
            <w:hideMark/>
          </w:tcPr>
          <w:p w14:paraId="08659A5B"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 xml:space="preserve">Cardinal </w:t>
            </w:r>
            <w:proofErr w:type="gramStart"/>
            <w:r w:rsidRPr="00BC7708">
              <w:rPr>
                <w:color w:val="000000"/>
                <w:sz w:val="20"/>
                <w:lang w:eastAsia="en-GB"/>
              </w:rPr>
              <w:t>Mark:</w:t>
            </w:r>
            <w:proofErr w:type="gramEnd"/>
            <w:r w:rsidRPr="00BC7708">
              <w:rPr>
                <w:color w:val="000000"/>
                <w:sz w:val="20"/>
                <w:lang w:eastAsia="en-GB"/>
              </w:rPr>
              <w:t xml:space="preserve"> Cardinal Mark E</w:t>
            </w:r>
          </w:p>
        </w:tc>
      </w:tr>
      <w:tr w:rsidR="00356ABA" w:rsidRPr="00BC7708" w14:paraId="5594186F"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5E6150C2"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14</w:t>
            </w:r>
          </w:p>
        </w:tc>
        <w:tc>
          <w:tcPr>
            <w:tcW w:w="3889" w:type="dxa"/>
            <w:tcBorders>
              <w:top w:val="single" w:sz="4" w:space="0" w:color="auto"/>
              <w:left w:val="single" w:sz="4" w:space="0" w:color="auto"/>
              <w:bottom w:val="single" w:sz="4" w:space="0" w:color="auto"/>
              <w:right w:val="single" w:sz="4" w:space="0" w:color="auto"/>
            </w:tcBorders>
            <w:vAlign w:val="center"/>
            <w:hideMark/>
          </w:tcPr>
          <w:p w14:paraId="56640156"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 xml:space="preserve">Cardinal </w:t>
            </w:r>
            <w:proofErr w:type="gramStart"/>
            <w:r w:rsidRPr="00BC7708">
              <w:rPr>
                <w:color w:val="000000"/>
                <w:sz w:val="20"/>
                <w:lang w:eastAsia="en-GB"/>
              </w:rPr>
              <w:t>Mark:</w:t>
            </w:r>
            <w:proofErr w:type="gramEnd"/>
            <w:r w:rsidRPr="00BC7708">
              <w:rPr>
                <w:color w:val="000000"/>
                <w:sz w:val="20"/>
                <w:lang w:eastAsia="en-GB"/>
              </w:rPr>
              <w:t xml:space="preserve"> Cardinal Mark N</w:t>
            </w:r>
          </w:p>
        </w:tc>
      </w:tr>
      <w:tr w:rsidR="00356ABA" w:rsidRPr="00BC7708" w14:paraId="6932418C"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2D7A2C26"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15</w:t>
            </w:r>
          </w:p>
        </w:tc>
        <w:tc>
          <w:tcPr>
            <w:tcW w:w="3889" w:type="dxa"/>
            <w:tcBorders>
              <w:top w:val="single" w:sz="4" w:space="0" w:color="auto"/>
              <w:left w:val="single" w:sz="4" w:space="0" w:color="auto"/>
              <w:bottom w:val="single" w:sz="4" w:space="0" w:color="auto"/>
              <w:right w:val="single" w:sz="4" w:space="0" w:color="auto"/>
            </w:tcBorders>
            <w:vAlign w:val="center"/>
            <w:hideMark/>
          </w:tcPr>
          <w:p w14:paraId="42FC6EC5"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 xml:space="preserve">Cardinal </w:t>
            </w:r>
            <w:proofErr w:type="gramStart"/>
            <w:r w:rsidRPr="00BC7708">
              <w:rPr>
                <w:color w:val="000000"/>
                <w:sz w:val="20"/>
                <w:lang w:eastAsia="en-GB"/>
              </w:rPr>
              <w:t>Mark:</w:t>
            </w:r>
            <w:proofErr w:type="gramEnd"/>
            <w:r w:rsidRPr="00BC7708">
              <w:rPr>
                <w:color w:val="000000"/>
                <w:sz w:val="20"/>
                <w:lang w:eastAsia="en-GB"/>
              </w:rPr>
              <w:t xml:space="preserve"> Cardinal Mark S</w:t>
            </w:r>
          </w:p>
        </w:tc>
      </w:tr>
      <w:tr w:rsidR="00356ABA" w:rsidRPr="00BC7708" w14:paraId="119B20E7"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48098AB9"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16</w:t>
            </w:r>
          </w:p>
        </w:tc>
        <w:tc>
          <w:tcPr>
            <w:tcW w:w="3889" w:type="dxa"/>
            <w:tcBorders>
              <w:top w:val="single" w:sz="4" w:space="0" w:color="auto"/>
              <w:left w:val="single" w:sz="4" w:space="0" w:color="auto"/>
              <w:bottom w:val="single" w:sz="4" w:space="0" w:color="auto"/>
              <w:right w:val="single" w:sz="4" w:space="0" w:color="auto"/>
            </w:tcBorders>
            <w:vAlign w:val="center"/>
            <w:hideMark/>
          </w:tcPr>
          <w:p w14:paraId="311BC681"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 xml:space="preserve">Cardinal </w:t>
            </w:r>
            <w:proofErr w:type="gramStart"/>
            <w:r w:rsidRPr="00BC7708">
              <w:rPr>
                <w:color w:val="000000"/>
                <w:sz w:val="20"/>
                <w:lang w:eastAsia="en-GB"/>
              </w:rPr>
              <w:t>Mark:</w:t>
            </w:r>
            <w:proofErr w:type="gramEnd"/>
            <w:r w:rsidRPr="00BC7708">
              <w:rPr>
                <w:color w:val="000000"/>
                <w:sz w:val="20"/>
                <w:lang w:eastAsia="en-GB"/>
              </w:rPr>
              <w:t xml:space="preserve"> Cardinal Mark W</w:t>
            </w:r>
          </w:p>
        </w:tc>
      </w:tr>
      <w:tr w:rsidR="00356ABA" w:rsidRPr="00BC7708" w14:paraId="2DAEF679"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0749EFD3"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17</w:t>
            </w:r>
          </w:p>
        </w:tc>
        <w:tc>
          <w:tcPr>
            <w:tcW w:w="3889" w:type="dxa"/>
            <w:tcBorders>
              <w:top w:val="single" w:sz="4" w:space="0" w:color="auto"/>
              <w:left w:val="single" w:sz="4" w:space="0" w:color="auto"/>
              <w:bottom w:val="single" w:sz="4" w:space="0" w:color="auto"/>
              <w:right w:val="single" w:sz="4" w:space="0" w:color="auto"/>
            </w:tcBorders>
            <w:vAlign w:val="bottom"/>
            <w:hideMark/>
          </w:tcPr>
          <w:p w14:paraId="3A822414" w14:textId="77777777" w:rsidR="00356ABA" w:rsidRPr="00BC7708" w:rsidRDefault="00356ABA" w:rsidP="00364981">
            <w:pPr>
              <w:jc w:val="left"/>
              <w:rPr>
                <w:color w:val="000000"/>
                <w:sz w:val="20"/>
                <w:lang w:eastAsia="en-GB"/>
              </w:rPr>
            </w:pPr>
          </w:p>
        </w:tc>
      </w:tr>
      <w:tr w:rsidR="00356ABA" w:rsidRPr="00BC7708" w14:paraId="31591E79"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2C324651"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18</w:t>
            </w:r>
          </w:p>
        </w:tc>
        <w:tc>
          <w:tcPr>
            <w:tcW w:w="3889" w:type="dxa"/>
            <w:tcBorders>
              <w:top w:val="single" w:sz="4" w:space="0" w:color="auto"/>
              <w:left w:val="single" w:sz="4" w:space="0" w:color="auto"/>
              <w:bottom w:val="single" w:sz="4" w:space="0" w:color="auto"/>
              <w:right w:val="single" w:sz="4" w:space="0" w:color="auto"/>
            </w:tcBorders>
            <w:vAlign w:val="bottom"/>
            <w:hideMark/>
          </w:tcPr>
          <w:p w14:paraId="1FC05A69" w14:textId="77777777" w:rsidR="00356ABA" w:rsidRPr="00BC7708" w:rsidRDefault="00356ABA" w:rsidP="00364981">
            <w:pPr>
              <w:jc w:val="left"/>
              <w:rPr>
                <w:color w:val="000000"/>
                <w:sz w:val="20"/>
                <w:lang w:eastAsia="en-GB"/>
              </w:rPr>
            </w:pPr>
          </w:p>
        </w:tc>
      </w:tr>
      <w:tr w:rsidR="00356ABA" w:rsidRPr="00BC7708" w14:paraId="0EB6F331"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42F2E7DE"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19</w:t>
            </w:r>
          </w:p>
        </w:tc>
        <w:tc>
          <w:tcPr>
            <w:tcW w:w="3889" w:type="dxa"/>
            <w:tcBorders>
              <w:top w:val="single" w:sz="4" w:space="0" w:color="auto"/>
              <w:left w:val="single" w:sz="4" w:space="0" w:color="auto"/>
              <w:bottom w:val="single" w:sz="4" w:space="0" w:color="auto"/>
              <w:right w:val="single" w:sz="4" w:space="0" w:color="auto"/>
            </w:tcBorders>
            <w:vAlign w:val="bottom"/>
            <w:hideMark/>
          </w:tcPr>
          <w:p w14:paraId="7BB5F64D" w14:textId="77777777" w:rsidR="00356ABA" w:rsidRPr="00BC7708" w:rsidRDefault="00356ABA" w:rsidP="00364981">
            <w:pPr>
              <w:jc w:val="left"/>
              <w:rPr>
                <w:color w:val="000000"/>
                <w:sz w:val="20"/>
                <w:lang w:eastAsia="en-GB"/>
              </w:rPr>
            </w:pPr>
          </w:p>
        </w:tc>
      </w:tr>
      <w:tr w:rsidR="00356ABA" w:rsidRPr="00BC7708" w14:paraId="3F98CE11" w14:textId="77777777" w:rsidTr="006E258E">
        <w:trPr>
          <w:trHeight w:val="510"/>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1B9C6529"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20</w:t>
            </w:r>
          </w:p>
        </w:tc>
        <w:tc>
          <w:tcPr>
            <w:tcW w:w="3889" w:type="dxa"/>
            <w:tcBorders>
              <w:top w:val="single" w:sz="4" w:space="0" w:color="auto"/>
              <w:left w:val="single" w:sz="4" w:space="0" w:color="auto"/>
              <w:bottom w:val="single" w:sz="4" w:space="0" w:color="auto"/>
              <w:right w:val="single" w:sz="4" w:space="0" w:color="auto"/>
            </w:tcBorders>
            <w:vAlign w:val="center"/>
            <w:hideMark/>
          </w:tcPr>
          <w:p w14:paraId="59E19EE0"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 xml:space="preserve">Cardinal </w:t>
            </w:r>
            <w:proofErr w:type="gramStart"/>
            <w:r w:rsidRPr="00BC7708">
              <w:rPr>
                <w:color w:val="000000"/>
                <w:sz w:val="20"/>
                <w:lang w:eastAsia="en-GB"/>
              </w:rPr>
              <w:t>Mark:</w:t>
            </w:r>
            <w:proofErr w:type="gramEnd"/>
            <w:r w:rsidRPr="00BC7708">
              <w:rPr>
                <w:color w:val="000000"/>
                <w:sz w:val="20"/>
                <w:lang w:eastAsia="en-GB"/>
              </w:rPr>
              <w:t xml:space="preserve"> Channel Near The </w:t>
            </w:r>
            <w:proofErr w:type="spellStart"/>
            <w:r w:rsidRPr="00BC7708">
              <w:rPr>
                <w:color w:val="000000"/>
                <w:sz w:val="20"/>
                <w:lang w:eastAsia="en-GB"/>
              </w:rPr>
              <w:t>Left</w:t>
            </w:r>
            <w:proofErr w:type="spellEnd"/>
            <w:r w:rsidRPr="00BC7708">
              <w:rPr>
                <w:color w:val="000000"/>
                <w:sz w:val="20"/>
                <w:lang w:eastAsia="en-GB"/>
              </w:rPr>
              <w:t xml:space="preserve"> Bank (Green) </w:t>
            </w:r>
          </w:p>
        </w:tc>
      </w:tr>
      <w:tr w:rsidR="00356ABA" w:rsidRPr="00BC7708" w14:paraId="716C2128" w14:textId="77777777" w:rsidTr="006E258E">
        <w:trPr>
          <w:trHeight w:val="510"/>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64264215"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21</w:t>
            </w:r>
          </w:p>
        </w:tc>
        <w:tc>
          <w:tcPr>
            <w:tcW w:w="3889" w:type="dxa"/>
            <w:tcBorders>
              <w:top w:val="single" w:sz="4" w:space="0" w:color="auto"/>
              <w:left w:val="single" w:sz="4" w:space="0" w:color="auto"/>
              <w:bottom w:val="single" w:sz="4" w:space="0" w:color="auto"/>
              <w:right w:val="single" w:sz="4" w:space="0" w:color="auto"/>
            </w:tcBorders>
            <w:vAlign w:val="center"/>
            <w:hideMark/>
          </w:tcPr>
          <w:p w14:paraId="2AC20CA7"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 xml:space="preserve">Cardinal </w:t>
            </w:r>
            <w:proofErr w:type="gramStart"/>
            <w:r w:rsidRPr="00BC7708">
              <w:rPr>
                <w:color w:val="000000"/>
                <w:sz w:val="20"/>
                <w:lang w:eastAsia="en-GB"/>
              </w:rPr>
              <w:t>Mark:</w:t>
            </w:r>
            <w:proofErr w:type="gramEnd"/>
            <w:r w:rsidRPr="00BC7708">
              <w:rPr>
                <w:color w:val="000000"/>
                <w:sz w:val="20"/>
                <w:lang w:eastAsia="en-GB"/>
              </w:rPr>
              <w:t xml:space="preserve"> Channel Near The Right Bank (</w:t>
            </w:r>
            <w:proofErr w:type="spellStart"/>
            <w:r w:rsidRPr="00BC7708">
              <w:rPr>
                <w:color w:val="000000"/>
                <w:sz w:val="20"/>
                <w:lang w:eastAsia="en-GB"/>
              </w:rPr>
              <w:t>Red</w:t>
            </w:r>
            <w:proofErr w:type="spellEnd"/>
            <w:r w:rsidRPr="00BC7708">
              <w:rPr>
                <w:color w:val="000000"/>
                <w:sz w:val="20"/>
                <w:lang w:eastAsia="en-GB"/>
              </w:rPr>
              <w:t>)</w:t>
            </w:r>
          </w:p>
        </w:tc>
      </w:tr>
      <w:tr w:rsidR="00356ABA" w:rsidRPr="00BC7708" w14:paraId="5FEA8000"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5C40E81A"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22</w:t>
            </w:r>
          </w:p>
        </w:tc>
        <w:tc>
          <w:tcPr>
            <w:tcW w:w="3889" w:type="dxa"/>
            <w:tcBorders>
              <w:top w:val="single" w:sz="4" w:space="0" w:color="auto"/>
              <w:left w:val="single" w:sz="4" w:space="0" w:color="auto"/>
              <w:bottom w:val="single" w:sz="4" w:space="0" w:color="auto"/>
              <w:right w:val="single" w:sz="4" w:space="0" w:color="auto"/>
            </w:tcBorders>
            <w:vAlign w:val="center"/>
            <w:hideMark/>
          </w:tcPr>
          <w:p w14:paraId="41150EED"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 xml:space="preserve">Cardinal </w:t>
            </w:r>
            <w:proofErr w:type="gramStart"/>
            <w:r w:rsidRPr="00BC7708">
              <w:rPr>
                <w:color w:val="000000"/>
                <w:sz w:val="20"/>
                <w:lang w:eastAsia="en-GB"/>
              </w:rPr>
              <w:t>Mark:</w:t>
            </w:r>
            <w:proofErr w:type="gramEnd"/>
            <w:r w:rsidRPr="00BC7708">
              <w:rPr>
                <w:color w:val="000000"/>
                <w:sz w:val="20"/>
                <w:lang w:eastAsia="en-GB"/>
              </w:rPr>
              <w:t xml:space="preserve"> Cross-Over </w:t>
            </w:r>
            <w:proofErr w:type="spellStart"/>
            <w:r w:rsidRPr="00BC7708">
              <w:rPr>
                <w:color w:val="000000"/>
                <w:sz w:val="20"/>
                <w:lang w:eastAsia="en-GB"/>
              </w:rPr>
              <w:t>Left</w:t>
            </w:r>
            <w:proofErr w:type="spellEnd"/>
            <w:r w:rsidRPr="00BC7708">
              <w:rPr>
                <w:color w:val="000000"/>
                <w:sz w:val="20"/>
                <w:lang w:eastAsia="en-GB"/>
              </w:rPr>
              <w:t xml:space="preserve"> Bank</w:t>
            </w:r>
          </w:p>
        </w:tc>
      </w:tr>
      <w:tr w:rsidR="00356ABA" w:rsidRPr="00BC7708" w14:paraId="42236FEF"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423D5B0A"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23</w:t>
            </w:r>
          </w:p>
        </w:tc>
        <w:tc>
          <w:tcPr>
            <w:tcW w:w="3889" w:type="dxa"/>
            <w:tcBorders>
              <w:top w:val="single" w:sz="4" w:space="0" w:color="auto"/>
              <w:left w:val="single" w:sz="4" w:space="0" w:color="auto"/>
              <w:bottom w:val="single" w:sz="4" w:space="0" w:color="auto"/>
              <w:right w:val="single" w:sz="4" w:space="0" w:color="auto"/>
            </w:tcBorders>
            <w:vAlign w:val="center"/>
            <w:hideMark/>
          </w:tcPr>
          <w:p w14:paraId="46DA5CB5"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 xml:space="preserve">Cardinal </w:t>
            </w:r>
            <w:proofErr w:type="gramStart"/>
            <w:r w:rsidRPr="00BC7708">
              <w:rPr>
                <w:color w:val="000000"/>
                <w:sz w:val="20"/>
                <w:lang w:eastAsia="en-GB"/>
              </w:rPr>
              <w:t>Mark:</w:t>
            </w:r>
            <w:proofErr w:type="gramEnd"/>
            <w:r w:rsidRPr="00BC7708">
              <w:rPr>
                <w:color w:val="000000"/>
                <w:sz w:val="20"/>
                <w:lang w:eastAsia="en-GB"/>
              </w:rPr>
              <w:t xml:space="preserve"> Cross-Over Right Bank</w:t>
            </w:r>
          </w:p>
        </w:tc>
      </w:tr>
      <w:tr w:rsidR="00356ABA" w:rsidRPr="00BC7708" w14:paraId="6BA8338C"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6489F80B"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24</w:t>
            </w:r>
          </w:p>
        </w:tc>
        <w:tc>
          <w:tcPr>
            <w:tcW w:w="3889" w:type="dxa"/>
            <w:tcBorders>
              <w:top w:val="single" w:sz="4" w:space="0" w:color="auto"/>
              <w:left w:val="single" w:sz="4" w:space="0" w:color="auto"/>
              <w:bottom w:val="single" w:sz="4" w:space="0" w:color="auto"/>
              <w:right w:val="single" w:sz="4" w:space="0" w:color="auto"/>
            </w:tcBorders>
            <w:vAlign w:val="center"/>
            <w:hideMark/>
          </w:tcPr>
          <w:p w14:paraId="1BFD9E22"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 xml:space="preserve">Cardinal </w:t>
            </w:r>
            <w:proofErr w:type="gramStart"/>
            <w:r w:rsidRPr="00BC7708">
              <w:rPr>
                <w:color w:val="000000"/>
                <w:sz w:val="20"/>
                <w:lang w:eastAsia="en-GB"/>
              </w:rPr>
              <w:t>Mark:</w:t>
            </w:r>
            <w:proofErr w:type="gramEnd"/>
            <w:r w:rsidRPr="00BC7708">
              <w:rPr>
                <w:color w:val="000000"/>
                <w:sz w:val="20"/>
                <w:lang w:eastAsia="en-GB"/>
              </w:rPr>
              <w:t xml:space="preserve"> Port / </w:t>
            </w:r>
            <w:proofErr w:type="spellStart"/>
            <w:r w:rsidRPr="00BC7708">
              <w:rPr>
                <w:color w:val="000000"/>
                <w:sz w:val="20"/>
                <w:lang w:eastAsia="en-GB"/>
              </w:rPr>
              <w:t>Left</w:t>
            </w:r>
            <w:proofErr w:type="spellEnd"/>
            <w:r w:rsidRPr="00BC7708">
              <w:rPr>
                <w:color w:val="000000"/>
                <w:sz w:val="20"/>
                <w:lang w:eastAsia="en-GB"/>
              </w:rPr>
              <w:t xml:space="preserve"> Hand Mark</w:t>
            </w:r>
          </w:p>
        </w:tc>
      </w:tr>
      <w:tr w:rsidR="00356ABA" w:rsidRPr="00BC7708" w14:paraId="24FDE947" w14:textId="77777777" w:rsidTr="006E258E">
        <w:trPr>
          <w:trHeight w:val="510"/>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2ECE80B7"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25</w:t>
            </w:r>
          </w:p>
        </w:tc>
        <w:tc>
          <w:tcPr>
            <w:tcW w:w="3889" w:type="dxa"/>
            <w:tcBorders>
              <w:top w:val="single" w:sz="4" w:space="0" w:color="auto"/>
              <w:left w:val="single" w:sz="4" w:space="0" w:color="auto"/>
              <w:bottom w:val="single" w:sz="4" w:space="0" w:color="auto"/>
              <w:right w:val="single" w:sz="4" w:space="0" w:color="auto"/>
            </w:tcBorders>
            <w:vAlign w:val="center"/>
            <w:hideMark/>
          </w:tcPr>
          <w:p w14:paraId="432CB3E3"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 xml:space="preserve">Cardinal </w:t>
            </w:r>
            <w:proofErr w:type="gramStart"/>
            <w:r w:rsidRPr="00BC7708">
              <w:rPr>
                <w:color w:val="000000"/>
                <w:sz w:val="20"/>
                <w:lang w:eastAsia="en-GB"/>
              </w:rPr>
              <w:t>Mark:</w:t>
            </w:r>
            <w:proofErr w:type="gramEnd"/>
            <w:r w:rsidRPr="00BC7708">
              <w:rPr>
                <w:color w:val="000000"/>
                <w:sz w:val="20"/>
                <w:lang w:eastAsia="en-GB"/>
              </w:rPr>
              <w:t xml:space="preserve"> Port </w:t>
            </w:r>
            <w:proofErr w:type="spellStart"/>
            <w:r w:rsidRPr="00BC7708">
              <w:rPr>
                <w:color w:val="000000"/>
                <w:sz w:val="20"/>
                <w:lang w:eastAsia="en-GB"/>
              </w:rPr>
              <w:t>Side</w:t>
            </w:r>
            <w:proofErr w:type="spellEnd"/>
            <w:r w:rsidRPr="00BC7708">
              <w:rPr>
                <w:color w:val="000000"/>
                <w:sz w:val="20"/>
                <w:lang w:eastAsia="en-GB"/>
              </w:rPr>
              <w:t xml:space="preserve"> / Right </w:t>
            </w:r>
            <w:proofErr w:type="spellStart"/>
            <w:r w:rsidRPr="00BC7708">
              <w:rPr>
                <w:color w:val="000000"/>
                <w:sz w:val="20"/>
                <w:lang w:eastAsia="en-GB"/>
              </w:rPr>
              <w:t>Descending</w:t>
            </w:r>
            <w:proofErr w:type="spellEnd"/>
            <w:r w:rsidRPr="00BC7708">
              <w:rPr>
                <w:color w:val="000000"/>
                <w:sz w:val="20"/>
                <w:lang w:eastAsia="en-GB"/>
              </w:rPr>
              <w:t xml:space="preserve"> Bank</w:t>
            </w:r>
          </w:p>
        </w:tc>
      </w:tr>
      <w:tr w:rsidR="00356ABA" w:rsidRPr="00BC7708" w14:paraId="405E40DF"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3BEB0C27"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26</w:t>
            </w:r>
          </w:p>
        </w:tc>
        <w:tc>
          <w:tcPr>
            <w:tcW w:w="3889" w:type="dxa"/>
            <w:tcBorders>
              <w:top w:val="single" w:sz="4" w:space="0" w:color="auto"/>
              <w:left w:val="single" w:sz="4" w:space="0" w:color="auto"/>
              <w:bottom w:val="single" w:sz="4" w:space="0" w:color="auto"/>
              <w:right w:val="single" w:sz="4" w:space="0" w:color="auto"/>
            </w:tcBorders>
            <w:vAlign w:val="center"/>
            <w:hideMark/>
          </w:tcPr>
          <w:p w14:paraId="433E1952"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 xml:space="preserve">Cardinal </w:t>
            </w:r>
            <w:proofErr w:type="gramStart"/>
            <w:r w:rsidRPr="00BC7708">
              <w:rPr>
                <w:color w:val="000000"/>
                <w:sz w:val="20"/>
                <w:lang w:eastAsia="en-GB"/>
              </w:rPr>
              <w:t>Mark:</w:t>
            </w:r>
            <w:proofErr w:type="gramEnd"/>
            <w:r w:rsidRPr="00BC7708">
              <w:rPr>
                <w:color w:val="000000"/>
                <w:sz w:val="20"/>
                <w:lang w:eastAsia="en-GB"/>
              </w:rPr>
              <w:t xml:space="preserve"> </w:t>
            </w:r>
            <w:proofErr w:type="spellStart"/>
            <w:r w:rsidRPr="00BC7708">
              <w:rPr>
                <w:color w:val="000000"/>
                <w:sz w:val="20"/>
                <w:lang w:eastAsia="en-GB"/>
              </w:rPr>
              <w:t>Preferred</w:t>
            </w:r>
            <w:proofErr w:type="spellEnd"/>
            <w:r w:rsidRPr="00BC7708">
              <w:rPr>
                <w:color w:val="000000"/>
                <w:sz w:val="20"/>
                <w:lang w:eastAsia="en-GB"/>
              </w:rPr>
              <w:t xml:space="preserve"> Channel Port </w:t>
            </w:r>
            <w:r w:rsidRPr="00BC7708">
              <w:rPr>
                <w:color w:val="000000"/>
                <w:sz w:val="20"/>
                <w:lang w:eastAsia="en-GB"/>
              </w:rPr>
              <w:lastRenderedPageBreak/>
              <w:t>Hand</w:t>
            </w:r>
          </w:p>
        </w:tc>
      </w:tr>
      <w:tr w:rsidR="00356ABA" w:rsidRPr="00BC7708" w14:paraId="57BF951F" w14:textId="77777777" w:rsidTr="006E258E">
        <w:trPr>
          <w:trHeight w:val="510"/>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7AEB7BEE"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lastRenderedPageBreak/>
              <w:t>27</w:t>
            </w:r>
          </w:p>
        </w:tc>
        <w:tc>
          <w:tcPr>
            <w:tcW w:w="3889" w:type="dxa"/>
            <w:tcBorders>
              <w:top w:val="single" w:sz="4" w:space="0" w:color="auto"/>
              <w:left w:val="single" w:sz="4" w:space="0" w:color="auto"/>
              <w:bottom w:val="single" w:sz="4" w:space="0" w:color="auto"/>
              <w:right w:val="single" w:sz="4" w:space="0" w:color="auto"/>
            </w:tcBorders>
            <w:vAlign w:val="center"/>
            <w:hideMark/>
          </w:tcPr>
          <w:p w14:paraId="36FE6042"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 xml:space="preserve">Cardinal </w:t>
            </w:r>
            <w:proofErr w:type="gramStart"/>
            <w:r w:rsidRPr="00BC7708">
              <w:rPr>
                <w:color w:val="000000"/>
                <w:sz w:val="20"/>
                <w:lang w:eastAsia="en-GB"/>
              </w:rPr>
              <w:t>Mark:</w:t>
            </w:r>
            <w:proofErr w:type="gramEnd"/>
            <w:r w:rsidRPr="00BC7708">
              <w:rPr>
                <w:color w:val="000000"/>
                <w:sz w:val="20"/>
                <w:lang w:eastAsia="en-GB"/>
              </w:rPr>
              <w:t xml:space="preserve"> </w:t>
            </w:r>
            <w:proofErr w:type="spellStart"/>
            <w:r w:rsidRPr="00BC7708">
              <w:rPr>
                <w:color w:val="000000"/>
                <w:sz w:val="20"/>
                <w:lang w:eastAsia="en-GB"/>
              </w:rPr>
              <w:t>Preferred</w:t>
            </w:r>
            <w:proofErr w:type="spellEnd"/>
            <w:r w:rsidRPr="00BC7708">
              <w:rPr>
                <w:color w:val="000000"/>
                <w:sz w:val="20"/>
                <w:lang w:eastAsia="en-GB"/>
              </w:rPr>
              <w:t xml:space="preserve"> Channel </w:t>
            </w:r>
            <w:proofErr w:type="spellStart"/>
            <w:r w:rsidRPr="00BC7708">
              <w:rPr>
                <w:color w:val="000000"/>
                <w:sz w:val="20"/>
                <w:lang w:eastAsia="en-GB"/>
              </w:rPr>
              <w:t>Starboard</w:t>
            </w:r>
            <w:proofErr w:type="spellEnd"/>
            <w:r w:rsidRPr="00BC7708">
              <w:rPr>
                <w:color w:val="000000"/>
                <w:sz w:val="20"/>
                <w:lang w:eastAsia="en-GB"/>
              </w:rPr>
              <w:t xml:space="preserve"> Hand</w:t>
            </w:r>
          </w:p>
        </w:tc>
      </w:tr>
      <w:tr w:rsidR="00356ABA" w:rsidRPr="00BC7708" w14:paraId="20E5413D"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6BC8BB99"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28</w:t>
            </w:r>
          </w:p>
        </w:tc>
        <w:tc>
          <w:tcPr>
            <w:tcW w:w="3889" w:type="dxa"/>
            <w:tcBorders>
              <w:top w:val="single" w:sz="4" w:space="0" w:color="auto"/>
              <w:left w:val="single" w:sz="4" w:space="0" w:color="auto"/>
              <w:bottom w:val="single" w:sz="4" w:space="0" w:color="auto"/>
              <w:right w:val="single" w:sz="4" w:space="0" w:color="auto"/>
            </w:tcBorders>
            <w:vAlign w:val="center"/>
            <w:hideMark/>
          </w:tcPr>
          <w:p w14:paraId="0ED1C7A8"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 xml:space="preserve">Cardinal </w:t>
            </w:r>
            <w:proofErr w:type="gramStart"/>
            <w:r w:rsidRPr="00BC7708">
              <w:rPr>
                <w:color w:val="000000"/>
                <w:sz w:val="20"/>
                <w:lang w:eastAsia="en-GB"/>
              </w:rPr>
              <w:t>Mark:</w:t>
            </w:r>
            <w:proofErr w:type="gramEnd"/>
            <w:r w:rsidRPr="00BC7708">
              <w:rPr>
                <w:color w:val="000000"/>
                <w:sz w:val="20"/>
                <w:lang w:eastAsia="en-GB"/>
              </w:rPr>
              <w:t xml:space="preserve"> Range Front</w:t>
            </w:r>
          </w:p>
        </w:tc>
      </w:tr>
      <w:tr w:rsidR="00356ABA" w:rsidRPr="00BC7708" w14:paraId="353D7FF1"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16048666"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29</w:t>
            </w:r>
          </w:p>
        </w:tc>
        <w:tc>
          <w:tcPr>
            <w:tcW w:w="3889" w:type="dxa"/>
            <w:tcBorders>
              <w:top w:val="single" w:sz="4" w:space="0" w:color="auto"/>
              <w:left w:val="single" w:sz="4" w:space="0" w:color="auto"/>
              <w:bottom w:val="single" w:sz="4" w:space="0" w:color="auto"/>
              <w:right w:val="single" w:sz="4" w:space="0" w:color="auto"/>
            </w:tcBorders>
            <w:vAlign w:val="center"/>
            <w:hideMark/>
          </w:tcPr>
          <w:p w14:paraId="46A4A43D"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 xml:space="preserve">Cardinal </w:t>
            </w:r>
            <w:proofErr w:type="gramStart"/>
            <w:r w:rsidRPr="00BC7708">
              <w:rPr>
                <w:color w:val="000000"/>
                <w:sz w:val="20"/>
                <w:lang w:eastAsia="en-GB"/>
              </w:rPr>
              <w:t>Mark:</w:t>
            </w:r>
            <w:proofErr w:type="gramEnd"/>
            <w:r w:rsidRPr="00BC7708">
              <w:rPr>
                <w:color w:val="000000"/>
                <w:sz w:val="20"/>
                <w:lang w:eastAsia="en-GB"/>
              </w:rPr>
              <w:t xml:space="preserve"> Range </w:t>
            </w:r>
            <w:proofErr w:type="spellStart"/>
            <w:r w:rsidRPr="00BC7708">
              <w:rPr>
                <w:color w:val="000000"/>
                <w:sz w:val="20"/>
                <w:lang w:eastAsia="en-GB"/>
              </w:rPr>
              <w:t>Rear</w:t>
            </w:r>
            <w:proofErr w:type="spellEnd"/>
          </w:p>
        </w:tc>
      </w:tr>
      <w:tr w:rsidR="00356ABA" w:rsidRPr="00BC7708" w14:paraId="359994BC"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13621AD8"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30</w:t>
            </w:r>
          </w:p>
        </w:tc>
        <w:tc>
          <w:tcPr>
            <w:tcW w:w="3889" w:type="dxa"/>
            <w:tcBorders>
              <w:top w:val="single" w:sz="4" w:space="0" w:color="auto"/>
              <w:left w:val="single" w:sz="4" w:space="0" w:color="auto"/>
              <w:bottom w:val="single" w:sz="4" w:space="0" w:color="auto"/>
              <w:right w:val="single" w:sz="4" w:space="0" w:color="auto"/>
            </w:tcBorders>
            <w:vAlign w:val="center"/>
            <w:hideMark/>
          </w:tcPr>
          <w:p w14:paraId="35AC7F3A"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 xml:space="preserve">Cardinal </w:t>
            </w:r>
            <w:proofErr w:type="gramStart"/>
            <w:r w:rsidRPr="00BC7708">
              <w:rPr>
                <w:color w:val="000000"/>
                <w:sz w:val="20"/>
                <w:lang w:eastAsia="en-GB"/>
              </w:rPr>
              <w:t>Mark:</w:t>
            </w:r>
            <w:proofErr w:type="gramEnd"/>
            <w:r w:rsidRPr="00BC7708">
              <w:rPr>
                <w:color w:val="000000"/>
                <w:sz w:val="20"/>
                <w:lang w:eastAsia="en-GB"/>
              </w:rPr>
              <w:t xml:space="preserve"> </w:t>
            </w:r>
            <w:proofErr w:type="spellStart"/>
            <w:r w:rsidRPr="00BC7708">
              <w:rPr>
                <w:color w:val="000000"/>
                <w:sz w:val="20"/>
                <w:lang w:eastAsia="en-GB"/>
              </w:rPr>
              <w:t>Sector</w:t>
            </w:r>
            <w:proofErr w:type="spellEnd"/>
            <w:r w:rsidRPr="00BC7708">
              <w:rPr>
                <w:color w:val="000000"/>
                <w:sz w:val="20"/>
                <w:lang w:eastAsia="en-GB"/>
              </w:rPr>
              <w:t xml:space="preserve"> Light</w:t>
            </w:r>
          </w:p>
        </w:tc>
      </w:tr>
      <w:tr w:rsidR="00356ABA" w:rsidRPr="00BC7708" w14:paraId="60ED6505"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5FEBC0C5"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31</w:t>
            </w:r>
          </w:p>
        </w:tc>
        <w:tc>
          <w:tcPr>
            <w:tcW w:w="3889" w:type="dxa"/>
            <w:tcBorders>
              <w:top w:val="single" w:sz="4" w:space="0" w:color="auto"/>
              <w:left w:val="single" w:sz="4" w:space="0" w:color="auto"/>
              <w:bottom w:val="single" w:sz="4" w:space="0" w:color="auto"/>
              <w:right w:val="single" w:sz="4" w:space="0" w:color="auto"/>
            </w:tcBorders>
            <w:vAlign w:val="center"/>
            <w:hideMark/>
          </w:tcPr>
          <w:p w14:paraId="724F228D"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 xml:space="preserve">Cardinal </w:t>
            </w:r>
            <w:proofErr w:type="gramStart"/>
            <w:r w:rsidRPr="00BC7708">
              <w:rPr>
                <w:color w:val="000000"/>
                <w:sz w:val="20"/>
                <w:lang w:eastAsia="en-GB"/>
              </w:rPr>
              <w:t>Mark:</w:t>
            </w:r>
            <w:proofErr w:type="gramEnd"/>
            <w:r w:rsidRPr="00BC7708">
              <w:rPr>
                <w:color w:val="000000"/>
                <w:sz w:val="20"/>
                <w:lang w:eastAsia="en-GB"/>
              </w:rPr>
              <w:t xml:space="preserve"> </w:t>
            </w:r>
            <w:proofErr w:type="spellStart"/>
            <w:r w:rsidRPr="00BC7708">
              <w:rPr>
                <w:color w:val="000000"/>
                <w:sz w:val="20"/>
                <w:lang w:eastAsia="en-GB"/>
              </w:rPr>
              <w:t>Starboard</w:t>
            </w:r>
            <w:proofErr w:type="spellEnd"/>
            <w:r w:rsidRPr="00BC7708">
              <w:rPr>
                <w:color w:val="000000"/>
                <w:sz w:val="20"/>
                <w:lang w:eastAsia="en-GB"/>
              </w:rPr>
              <w:t xml:space="preserve"> / Right Hand Mark</w:t>
            </w:r>
          </w:p>
        </w:tc>
      </w:tr>
      <w:tr w:rsidR="00356ABA" w:rsidRPr="00BC7708" w14:paraId="3FF3201A" w14:textId="77777777" w:rsidTr="006E258E">
        <w:trPr>
          <w:trHeight w:val="510"/>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0E495CF1"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32</w:t>
            </w:r>
          </w:p>
        </w:tc>
        <w:tc>
          <w:tcPr>
            <w:tcW w:w="3889" w:type="dxa"/>
            <w:tcBorders>
              <w:top w:val="single" w:sz="4" w:space="0" w:color="auto"/>
              <w:left w:val="single" w:sz="4" w:space="0" w:color="auto"/>
              <w:bottom w:val="single" w:sz="4" w:space="0" w:color="auto"/>
              <w:right w:val="single" w:sz="4" w:space="0" w:color="auto"/>
            </w:tcBorders>
            <w:vAlign w:val="center"/>
            <w:hideMark/>
          </w:tcPr>
          <w:p w14:paraId="2F7F4126"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 xml:space="preserve">Cardinal </w:t>
            </w:r>
            <w:proofErr w:type="gramStart"/>
            <w:r w:rsidRPr="00BC7708">
              <w:rPr>
                <w:color w:val="000000"/>
                <w:sz w:val="20"/>
                <w:lang w:eastAsia="en-GB"/>
              </w:rPr>
              <w:t>Mark:</w:t>
            </w:r>
            <w:proofErr w:type="gramEnd"/>
            <w:r w:rsidRPr="00BC7708">
              <w:rPr>
                <w:color w:val="000000"/>
                <w:sz w:val="20"/>
                <w:lang w:eastAsia="en-GB"/>
              </w:rPr>
              <w:t xml:space="preserve"> </w:t>
            </w:r>
            <w:proofErr w:type="spellStart"/>
            <w:r w:rsidRPr="00BC7708">
              <w:rPr>
                <w:color w:val="000000"/>
                <w:sz w:val="20"/>
                <w:lang w:eastAsia="en-GB"/>
              </w:rPr>
              <w:t>Starboard</w:t>
            </w:r>
            <w:proofErr w:type="spellEnd"/>
            <w:r w:rsidRPr="00BC7708">
              <w:rPr>
                <w:color w:val="000000"/>
                <w:sz w:val="20"/>
                <w:lang w:eastAsia="en-GB"/>
              </w:rPr>
              <w:t xml:space="preserve"> </w:t>
            </w:r>
            <w:proofErr w:type="spellStart"/>
            <w:r w:rsidRPr="00BC7708">
              <w:rPr>
                <w:color w:val="000000"/>
                <w:sz w:val="20"/>
                <w:lang w:eastAsia="en-GB"/>
              </w:rPr>
              <w:t>Side</w:t>
            </w:r>
            <w:proofErr w:type="spellEnd"/>
            <w:r w:rsidRPr="00BC7708">
              <w:rPr>
                <w:color w:val="000000"/>
                <w:sz w:val="20"/>
                <w:lang w:eastAsia="en-GB"/>
              </w:rPr>
              <w:t xml:space="preserve"> / </w:t>
            </w:r>
            <w:proofErr w:type="spellStart"/>
            <w:r w:rsidRPr="00BC7708">
              <w:rPr>
                <w:color w:val="000000"/>
                <w:sz w:val="20"/>
                <w:lang w:eastAsia="en-GB"/>
              </w:rPr>
              <w:t>Left</w:t>
            </w:r>
            <w:proofErr w:type="spellEnd"/>
            <w:r w:rsidRPr="00BC7708">
              <w:rPr>
                <w:color w:val="000000"/>
                <w:sz w:val="20"/>
                <w:lang w:eastAsia="en-GB"/>
              </w:rPr>
              <w:t xml:space="preserve"> </w:t>
            </w:r>
            <w:proofErr w:type="spellStart"/>
            <w:r w:rsidRPr="00BC7708">
              <w:rPr>
                <w:color w:val="000000"/>
                <w:sz w:val="20"/>
                <w:lang w:eastAsia="en-GB"/>
              </w:rPr>
              <w:t>Descending</w:t>
            </w:r>
            <w:proofErr w:type="spellEnd"/>
            <w:r w:rsidRPr="00BC7708">
              <w:rPr>
                <w:color w:val="000000"/>
                <w:sz w:val="20"/>
                <w:lang w:eastAsia="en-GB"/>
              </w:rPr>
              <w:t xml:space="preserve"> Bank</w:t>
            </w:r>
          </w:p>
        </w:tc>
      </w:tr>
      <w:tr w:rsidR="00356ABA" w:rsidRPr="00BC7708" w14:paraId="51B137C8"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6D23625B"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33</w:t>
            </w:r>
          </w:p>
        </w:tc>
        <w:tc>
          <w:tcPr>
            <w:tcW w:w="3889" w:type="dxa"/>
            <w:tcBorders>
              <w:top w:val="single" w:sz="4" w:space="0" w:color="auto"/>
              <w:left w:val="single" w:sz="4" w:space="0" w:color="auto"/>
              <w:bottom w:val="single" w:sz="4" w:space="0" w:color="auto"/>
              <w:right w:val="single" w:sz="4" w:space="0" w:color="auto"/>
            </w:tcBorders>
            <w:vAlign w:val="center"/>
            <w:hideMark/>
          </w:tcPr>
          <w:p w14:paraId="01811FE5" w14:textId="77777777" w:rsidR="00356ABA" w:rsidRPr="00BC7708" w:rsidRDefault="00356ABA" w:rsidP="00364981">
            <w:pPr>
              <w:jc w:val="left"/>
              <w:rPr>
                <w:color w:val="000000"/>
                <w:sz w:val="20"/>
                <w:lang w:eastAsia="en-GB"/>
              </w:rPr>
            </w:pPr>
          </w:p>
        </w:tc>
      </w:tr>
      <w:tr w:rsidR="00356ABA" w:rsidRPr="00BC7708" w14:paraId="4B179B2B"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16B5D837"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34</w:t>
            </w:r>
          </w:p>
        </w:tc>
        <w:tc>
          <w:tcPr>
            <w:tcW w:w="3889" w:type="dxa"/>
            <w:tcBorders>
              <w:top w:val="single" w:sz="4" w:space="0" w:color="auto"/>
              <w:left w:val="single" w:sz="4" w:space="0" w:color="auto"/>
              <w:bottom w:val="single" w:sz="4" w:space="0" w:color="auto"/>
              <w:right w:val="single" w:sz="4" w:space="0" w:color="auto"/>
            </w:tcBorders>
            <w:vAlign w:val="center"/>
            <w:hideMark/>
          </w:tcPr>
          <w:p w14:paraId="59346BC7" w14:textId="77777777" w:rsidR="00356ABA" w:rsidRPr="00BC7708" w:rsidRDefault="00356ABA" w:rsidP="00364981">
            <w:pPr>
              <w:jc w:val="left"/>
              <w:rPr>
                <w:color w:val="000000"/>
                <w:sz w:val="20"/>
                <w:lang w:eastAsia="en-GB"/>
              </w:rPr>
            </w:pPr>
          </w:p>
        </w:tc>
      </w:tr>
      <w:tr w:rsidR="00356ABA" w:rsidRPr="00BC7708" w14:paraId="39268EA8"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63A88D59"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35</w:t>
            </w:r>
          </w:p>
        </w:tc>
        <w:tc>
          <w:tcPr>
            <w:tcW w:w="3889" w:type="dxa"/>
            <w:tcBorders>
              <w:top w:val="single" w:sz="4" w:space="0" w:color="auto"/>
              <w:left w:val="single" w:sz="4" w:space="0" w:color="auto"/>
              <w:bottom w:val="single" w:sz="4" w:space="0" w:color="auto"/>
              <w:right w:val="single" w:sz="4" w:space="0" w:color="auto"/>
            </w:tcBorders>
            <w:vAlign w:val="center"/>
            <w:hideMark/>
          </w:tcPr>
          <w:p w14:paraId="5443692C" w14:textId="77777777" w:rsidR="00356ABA" w:rsidRPr="00BC7708" w:rsidRDefault="00356ABA" w:rsidP="00364981">
            <w:pPr>
              <w:jc w:val="left"/>
              <w:rPr>
                <w:color w:val="000000"/>
                <w:sz w:val="20"/>
                <w:lang w:eastAsia="en-GB"/>
              </w:rPr>
            </w:pPr>
          </w:p>
        </w:tc>
      </w:tr>
      <w:tr w:rsidR="00356ABA" w:rsidRPr="00BC7708" w14:paraId="662DDF9E"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173B9C6C"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36</w:t>
            </w:r>
          </w:p>
        </w:tc>
        <w:tc>
          <w:tcPr>
            <w:tcW w:w="3889" w:type="dxa"/>
            <w:tcBorders>
              <w:top w:val="single" w:sz="4" w:space="0" w:color="auto"/>
              <w:left w:val="single" w:sz="4" w:space="0" w:color="auto"/>
              <w:bottom w:val="single" w:sz="4" w:space="0" w:color="auto"/>
              <w:right w:val="single" w:sz="4" w:space="0" w:color="auto"/>
            </w:tcBorders>
            <w:vAlign w:val="center"/>
            <w:hideMark/>
          </w:tcPr>
          <w:p w14:paraId="64ECA975" w14:textId="77777777" w:rsidR="00356ABA" w:rsidRPr="00BC7708" w:rsidRDefault="00356ABA" w:rsidP="00364981">
            <w:pPr>
              <w:jc w:val="left"/>
              <w:rPr>
                <w:color w:val="000000"/>
                <w:sz w:val="20"/>
                <w:lang w:eastAsia="en-GB"/>
              </w:rPr>
            </w:pPr>
          </w:p>
        </w:tc>
      </w:tr>
      <w:tr w:rsidR="00356ABA" w:rsidRPr="00BC7708" w14:paraId="32EC6204"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08E8A2BE"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37</w:t>
            </w:r>
          </w:p>
        </w:tc>
        <w:tc>
          <w:tcPr>
            <w:tcW w:w="3889" w:type="dxa"/>
            <w:tcBorders>
              <w:top w:val="single" w:sz="4" w:space="0" w:color="auto"/>
              <w:left w:val="single" w:sz="4" w:space="0" w:color="auto"/>
              <w:bottom w:val="single" w:sz="4" w:space="0" w:color="auto"/>
              <w:right w:val="single" w:sz="4" w:space="0" w:color="auto"/>
            </w:tcBorders>
            <w:vAlign w:val="bottom"/>
            <w:hideMark/>
          </w:tcPr>
          <w:p w14:paraId="5FB80D8A" w14:textId="77777777" w:rsidR="00356ABA" w:rsidRPr="00BC7708" w:rsidRDefault="00356ABA" w:rsidP="00364981">
            <w:pPr>
              <w:jc w:val="left"/>
              <w:rPr>
                <w:color w:val="000000"/>
                <w:sz w:val="20"/>
                <w:lang w:eastAsia="en-GB"/>
              </w:rPr>
            </w:pPr>
          </w:p>
        </w:tc>
      </w:tr>
      <w:tr w:rsidR="00356ABA" w:rsidRPr="00BC7708" w14:paraId="4F3E31E2"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31790919"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38</w:t>
            </w:r>
          </w:p>
        </w:tc>
        <w:tc>
          <w:tcPr>
            <w:tcW w:w="3889" w:type="dxa"/>
            <w:tcBorders>
              <w:top w:val="single" w:sz="4" w:space="0" w:color="auto"/>
              <w:left w:val="single" w:sz="4" w:space="0" w:color="auto"/>
              <w:bottom w:val="single" w:sz="4" w:space="0" w:color="auto"/>
              <w:right w:val="single" w:sz="4" w:space="0" w:color="auto"/>
            </w:tcBorders>
            <w:vAlign w:val="bottom"/>
            <w:hideMark/>
          </w:tcPr>
          <w:p w14:paraId="0B5ECF2A" w14:textId="77777777" w:rsidR="00356ABA" w:rsidRPr="00BC7708" w:rsidRDefault="00356ABA" w:rsidP="00364981">
            <w:pPr>
              <w:jc w:val="left"/>
              <w:rPr>
                <w:color w:val="000000"/>
                <w:sz w:val="20"/>
                <w:lang w:eastAsia="en-GB"/>
              </w:rPr>
            </w:pPr>
          </w:p>
        </w:tc>
      </w:tr>
      <w:tr w:rsidR="00356ABA" w:rsidRPr="00BC7708" w14:paraId="4DCBB4AD"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200C8AB6"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39</w:t>
            </w:r>
          </w:p>
        </w:tc>
        <w:tc>
          <w:tcPr>
            <w:tcW w:w="3889" w:type="dxa"/>
            <w:tcBorders>
              <w:top w:val="single" w:sz="4" w:space="0" w:color="auto"/>
              <w:left w:val="single" w:sz="4" w:space="0" w:color="auto"/>
              <w:bottom w:val="single" w:sz="4" w:space="0" w:color="auto"/>
              <w:right w:val="single" w:sz="4" w:space="0" w:color="auto"/>
            </w:tcBorders>
            <w:vAlign w:val="bottom"/>
            <w:hideMark/>
          </w:tcPr>
          <w:p w14:paraId="1C323944" w14:textId="77777777" w:rsidR="00356ABA" w:rsidRPr="00BC7708" w:rsidRDefault="00356ABA" w:rsidP="00364981">
            <w:pPr>
              <w:jc w:val="left"/>
              <w:rPr>
                <w:color w:val="000000"/>
                <w:sz w:val="20"/>
                <w:lang w:eastAsia="en-GB"/>
              </w:rPr>
            </w:pPr>
          </w:p>
        </w:tc>
      </w:tr>
      <w:tr w:rsidR="00356ABA" w:rsidRPr="00BC7708" w14:paraId="0E2423EB"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1ADF3BEC"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40</w:t>
            </w:r>
          </w:p>
        </w:tc>
        <w:tc>
          <w:tcPr>
            <w:tcW w:w="3889" w:type="dxa"/>
            <w:tcBorders>
              <w:top w:val="single" w:sz="4" w:space="0" w:color="auto"/>
              <w:left w:val="single" w:sz="4" w:space="0" w:color="auto"/>
              <w:bottom w:val="single" w:sz="4" w:space="0" w:color="auto"/>
              <w:right w:val="single" w:sz="4" w:space="0" w:color="auto"/>
            </w:tcBorders>
            <w:vAlign w:val="center"/>
            <w:hideMark/>
          </w:tcPr>
          <w:p w14:paraId="010A95DE" w14:textId="77777777" w:rsidR="00356ABA" w:rsidRPr="00BC7708" w:rsidRDefault="00356ABA" w:rsidP="00364981">
            <w:pPr>
              <w:overflowPunct/>
              <w:autoSpaceDE/>
              <w:adjustRightInd/>
              <w:jc w:val="left"/>
              <w:rPr>
                <w:color w:val="000000"/>
                <w:sz w:val="20"/>
                <w:lang w:eastAsia="en-GB"/>
              </w:rPr>
            </w:pPr>
            <w:proofErr w:type="spellStart"/>
            <w:r w:rsidRPr="00BC7708">
              <w:rPr>
                <w:color w:val="000000"/>
                <w:sz w:val="20"/>
                <w:lang w:eastAsia="en-GB"/>
              </w:rPr>
              <w:t>Isolated</w:t>
            </w:r>
            <w:proofErr w:type="spellEnd"/>
            <w:r w:rsidRPr="00BC7708">
              <w:rPr>
                <w:color w:val="000000"/>
                <w:sz w:val="20"/>
                <w:lang w:eastAsia="en-GB"/>
              </w:rPr>
              <w:t xml:space="preserve"> Danger (Obstacle</w:t>
            </w:r>
            <w:proofErr w:type="gramStart"/>
            <w:r w:rsidRPr="00BC7708">
              <w:rPr>
                <w:color w:val="000000"/>
                <w:sz w:val="20"/>
                <w:lang w:eastAsia="en-GB"/>
              </w:rPr>
              <w:t>):</w:t>
            </w:r>
            <w:proofErr w:type="gramEnd"/>
            <w:r w:rsidRPr="00BC7708">
              <w:rPr>
                <w:color w:val="000000"/>
                <w:sz w:val="20"/>
                <w:lang w:eastAsia="en-GB"/>
              </w:rPr>
              <w:t xml:space="preserve"> </w:t>
            </w:r>
            <w:proofErr w:type="spellStart"/>
            <w:r w:rsidRPr="00BC7708">
              <w:rPr>
                <w:color w:val="000000"/>
                <w:sz w:val="20"/>
                <w:lang w:eastAsia="en-GB"/>
              </w:rPr>
              <w:t>Overhead</w:t>
            </w:r>
            <w:proofErr w:type="spellEnd"/>
            <w:r w:rsidRPr="00BC7708">
              <w:rPr>
                <w:color w:val="000000"/>
                <w:sz w:val="20"/>
                <w:lang w:eastAsia="en-GB"/>
              </w:rPr>
              <w:t xml:space="preserve"> </w:t>
            </w:r>
          </w:p>
        </w:tc>
      </w:tr>
      <w:tr w:rsidR="00356ABA" w:rsidRPr="00BC7708" w14:paraId="62891292"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1B829FAD"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41</w:t>
            </w:r>
          </w:p>
        </w:tc>
        <w:tc>
          <w:tcPr>
            <w:tcW w:w="3889" w:type="dxa"/>
            <w:tcBorders>
              <w:top w:val="single" w:sz="4" w:space="0" w:color="auto"/>
              <w:left w:val="single" w:sz="4" w:space="0" w:color="auto"/>
              <w:bottom w:val="single" w:sz="4" w:space="0" w:color="auto"/>
              <w:right w:val="single" w:sz="4" w:space="0" w:color="auto"/>
            </w:tcBorders>
            <w:vAlign w:val="center"/>
            <w:hideMark/>
          </w:tcPr>
          <w:p w14:paraId="7D3482C1" w14:textId="77777777" w:rsidR="00356ABA" w:rsidRPr="00BC7708" w:rsidRDefault="00356ABA" w:rsidP="00364981">
            <w:pPr>
              <w:overflowPunct/>
              <w:autoSpaceDE/>
              <w:adjustRightInd/>
              <w:jc w:val="left"/>
              <w:rPr>
                <w:color w:val="000000"/>
                <w:sz w:val="20"/>
                <w:lang w:eastAsia="en-GB"/>
              </w:rPr>
            </w:pPr>
            <w:proofErr w:type="spellStart"/>
            <w:r w:rsidRPr="00BC7708">
              <w:rPr>
                <w:color w:val="000000"/>
                <w:sz w:val="20"/>
                <w:lang w:eastAsia="en-GB"/>
              </w:rPr>
              <w:t>Isolated</w:t>
            </w:r>
            <w:proofErr w:type="spellEnd"/>
            <w:r w:rsidRPr="00BC7708">
              <w:rPr>
                <w:color w:val="000000"/>
                <w:sz w:val="20"/>
                <w:lang w:eastAsia="en-GB"/>
              </w:rPr>
              <w:t xml:space="preserve"> Danger (Obstacle</w:t>
            </w:r>
            <w:proofErr w:type="gramStart"/>
            <w:r w:rsidRPr="00BC7708">
              <w:rPr>
                <w:color w:val="000000"/>
                <w:sz w:val="20"/>
                <w:lang w:eastAsia="en-GB"/>
              </w:rPr>
              <w:t>):</w:t>
            </w:r>
            <w:proofErr w:type="gramEnd"/>
            <w:r w:rsidRPr="00BC7708">
              <w:rPr>
                <w:color w:val="000000"/>
                <w:sz w:val="20"/>
                <w:lang w:eastAsia="en-GB"/>
              </w:rPr>
              <w:t xml:space="preserve"> </w:t>
            </w:r>
            <w:proofErr w:type="spellStart"/>
            <w:r w:rsidRPr="00BC7708">
              <w:rPr>
                <w:color w:val="000000"/>
                <w:sz w:val="20"/>
                <w:lang w:eastAsia="en-GB"/>
              </w:rPr>
              <w:t>Overhead</w:t>
            </w:r>
            <w:proofErr w:type="spellEnd"/>
            <w:r w:rsidRPr="00BC7708">
              <w:rPr>
                <w:color w:val="000000"/>
                <w:sz w:val="20"/>
                <w:lang w:eastAsia="en-GB"/>
              </w:rPr>
              <w:t xml:space="preserve"> </w:t>
            </w:r>
            <w:proofErr w:type="spellStart"/>
            <w:r w:rsidRPr="00BC7708">
              <w:rPr>
                <w:color w:val="000000"/>
                <w:sz w:val="20"/>
                <w:lang w:eastAsia="en-GB"/>
              </w:rPr>
              <w:t>Cable</w:t>
            </w:r>
            <w:proofErr w:type="spellEnd"/>
          </w:p>
        </w:tc>
      </w:tr>
      <w:tr w:rsidR="00356ABA" w:rsidRPr="00BC7708" w14:paraId="5BA3EAB2" w14:textId="77777777" w:rsidTr="006E258E">
        <w:trPr>
          <w:trHeight w:val="510"/>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3F9A5536"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42</w:t>
            </w:r>
          </w:p>
        </w:tc>
        <w:tc>
          <w:tcPr>
            <w:tcW w:w="3889" w:type="dxa"/>
            <w:tcBorders>
              <w:top w:val="single" w:sz="4" w:space="0" w:color="auto"/>
              <w:left w:val="single" w:sz="4" w:space="0" w:color="auto"/>
              <w:bottom w:val="single" w:sz="4" w:space="0" w:color="auto"/>
              <w:right w:val="single" w:sz="4" w:space="0" w:color="auto"/>
            </w:tcBorders>
            <w:vAlign w:val="center"/>
            <w:hideMark/>
          </w:tcPr>
          <w:p w14:paraId="1EC3E138" w14:textId="77777777" w:rsidR="00356ABA" w:rsidRPr="00BC7708" w:rsidRDefault="00356ABA" w:rsidP="00364981">
            <w:pPr>
              <w:overflowPunct/>
              <w:autoSpaceDE/>
              <w:adjustRightInd/>
              <w:jc w:val="left"/>
              <w:rPr>
                <w:color w:val="000000"/>
                <w:sz w:val="20"/>
                <w:lang w:eastAsia="en-GB"/>
              </w:rPr>
            </w:pPr>
            <w:proofErr w:type="spellStart"/>
            <w:r w:rsidRPr="00BC7708">
              <w:rPr>
                <w:color w:val="000000"/>
                <w:sz w:val="20"/>
                <w:lang w:eastAsia="en-GB"/>
              </w:rPr>
              <w:t>Isolated</w:t>
            </w:r>
            <w:proofErr w:type="spellEnd"/>
            <w:r w:rsidRPr="00BC7708">
              <w:rPr>
                <w:color w:val="000000"/>
                <w:sz w:val="20"/>
                <w:lang w:eastAsia="en-GB"/>
              </w:rPr>
              <w:t xml:space="preserve"> Danger (Obstacle</w:t>
            </w:r>
            <w:proofErr w:type="gramStart"/>
            <w:r w:rsidRPr="00BC7708">
              <w:rPr>
                <w:color w:val="000000"/>
                <w:sz w:val="20"/>
                <w:lang w:eastAsia="en-GB"/>
              </w:rPr>
              <w:t>):</w:t>
            </w:r>
            <w:proofErr w:type="gramEnd"/>
            <w:r w:rsidRPr="00BC7708">
              <w:rPr>
                <w:color w:val="000000"/>
                <w:sz w:val="20"/>
                <w:lang w:eastAsia="en-GB"/>
              </w:rPr>
              <w:t xml:space="preserve"> </w:t>
            </w:r>
            <w:proofErr w:type="spellStart"/>
            <w:r w:rsidRPr="00BC7708">
              <w:rPr>
                <w:color w:val="000000"/>
                <w:sz w:val="20"/>
                <w:lang w:eastAsia="en-GB"/>
              </w:rPr>
              <w:t>Pass</w:t>
            </w:r>
            <w:proofErr w:type="spellEnd"/>
            <w:r w:rsidRPr="00BC7708">
              <w:rPr>
                <w:color w:val="000000"/>
                <w:sz w:val="20"/>
                <w:lang w:eastAsia="en-GB"/>
              </w:rPr>
              <w:t xml:space="preserve"> </w:t>
            </w:r>
            <w:proofErr w:type="spellStart"/>
            <w:r w:rsidRPr="00BC7708">
              <w:rPr>
                <w:color w:val="000000"/>
                <w:sz w:val="20"/>
                <w:lang w:eastAsia="en-GB"/>
              </w:rPr>
              <w:t>Left</w:t>
            </w:r>
            <w:proofErr w:type="spellEnd"/>
            <w:r w:rsidRPr="00BC7708">
              <w:rPr>
                <w:color w:val="000000"/>
                <w:sz w:val="20"/>
                <w:lang w:eastAsia="en-GB"/>
              </w:rPr>
              <w:t xml:space="preserve">-Hand </w:t>
            </w:r>
            <w:proofErr w:type="spellStart"/>
            <w:r w:rsidRPr="00BC7708">
              <w:rPr>
                <w:color w:val="000000"/>
                <w:sz w:val="20"/>
                <w:lang w:eastAsia="en-GB"/>
              </w:rPr>
              <w:t>Side</w:t>
            </w:r>
            <w:proofErr w:type="spellEnd"/>
          </w:p>
        </w:tc>
      </w:tr>
      <w:tr w:rsidR="00356ABA" w:rsidRPr="00BC7708" w14:paraId="22C5EEE9" w14:textId="77777777" w:rsidTr="006E258E">
        <w:trPr>
          <w:trHeight w:val="510"/>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3A6FA833"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43</w:t>
            </w:r>
          </w:p>
        </w:tc>
        <w:tc>
          <w:tcPr>
            <w:tcW w:w="3889" w:type="dxa"/>
            <w:tcBorders>
              <w:top w:val="single" w:sz="4" w:space="0" w:color="auto"/>
              <w:left w:val="single" w:sz="4" w:space="0" w:color="auto"/>
              <w:bottom w:val="single" w:sz="4" w:space="0" w:color="auto"/>
              <w:right w:val="single" w:sz="4" w:space="0" w:color="auto"/>
            </w:tcBorders>
            <w:vAlign w:val="center"/>
            <w:hideMark/>
          </w:tcPr>
          <w:p w14:paraId="689477D4" w14:textId="77777777" w:rsidR="00356ABA" w:rsidRPr="00BC7708" w:rsidRDefault="00356ABA" w:rsidP="00364981">
            <w:pPr>
              <w:overflowPunct/>
              <w:autoSpaceDE/>
              <w:adjustRightInd/>
              <w:jc w:val="left"/>
              <w:rPr>
                <w:color w:val="000000"/>
                <w:sz w:val="20"/>
                <w:lang w:eastAsia="en-GB"/>
              </w:rPr>
            </w:pPr>
            <w:proofErr w:type="spellStart"/>
            <w:r w:rsidRPr="00BC7708">
              <w:rPr>
                <w:color w:val="000000"/>
                <w:sz w:val="20"/>
                <w:lang w:eastAsia="en-GB"/>
              </w:rPr>
              <w:t>Isolated</w:t>
            </w:r>
            <w:proofErr w:type="spellEnd"/>
            <w:r w:rsidRPr="00BC7708">
              <w:rPr>
                <w:color w:val="000000"/>
                <w:sz w:val="20"/>
                <w:lang w:eastAsia="en-GB"/>
              </w:rPr>
              <w:t xml:space="preserve"> Danger (Obstacle</w:t>
            </w:r>
            <w:proofErr w:type="gramStart"/>
            <w:r w:rsidRPr="00BC7708">
              <w:rPr>
                <w:color w:val="000000"/>
                <w:sz w:val="20"/>
                <w:lang w:eastAsia="en-GB"/>
              </w:rPr>
              <w:t>):</w:t>
            </w:r>
            <w:proofErr w:type="gramEnd"/>
            <w:r w:rsidRPr="00BC7708">
              <w:rPr>
                <w:color w:val="000000"/>
                <w:sz w:val="20"/>
                <w:lang w:eastAsia="en-GB"/>
              </w:rPr>
              <w:t xml:space="preserve"> </w:t>
            </w:r>
            <w:proofErr w:type="spellStart"/>
            <w:r w:rsidRPr="00BC7708">
              <w:rPr>
                <w:color w:val="000000"/>
                <w:sz w:val="20"/>
                <w:lang w:eastAsia="en-GB"/>
              </w:rPr>
              <w:t>Pass</w:t>
            </w:r>
            <w:proofErr w:type="spellEnd"/>
            <w:r w:rsidRPr="00BC7708">
              <w:rPr>
                <w:color w:val="000000"/>
                <w:sz w:val="20"/>
                <w:lang w:eastAsia="en-GB"/>
              </w:rPr>
              <w:t xml:space="preserve"> Right-Hand </w:t>
            </w:r>
            <w:proofErr w:type="spellStart"/>
            <w:r w:rsidRPr="00BC7708">
              <w:rPr>
                <w:color w:val="000000"/>
                <w:sz w:val="20"/>
                <w:lang w:eastAsia="en-GB"/>
              </w:rPr>
              <w:t>Side</w:t>
            </w:r>
            <w:proofErr w:type="spellEnd"/>
          </w:p>
        </w:tc>
      </w:tr>
      <w:tr w:rsidR="00356ABA" w:rsidRPr="00BC7708" w14:paraId="08829DDC"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1E6B33E4"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44</w:t>
            </w:r>
          </w:p>
        </w:tc>
        <w:tc>
          <w:tcPr>
            <w:tcW w:w="3889" w:type="dxa"/>
            <w:tcBorders>
              <w:top w:val="single" w:sz="4" w:space="0" w:color="auto"/>
              <w:left w:val="single" w:sz="4" w:space="0" w:color="auto"/>
              <w:bottom w:val="single" w:sz="4" w:space="0" w:color="auto"/>
              <w:right w:val="single" w:sz="4" w:space="0" w:color="auto"/>
            </w:tcBorders>
            <w:vAlign w:val="center"/>
            <w:hideMark/>
          </w:tcPr>
          <w:p w14:paraId="11B2841A" w14:textId="77777777" w:rsidR="00356ABA" w:rsidRPr="00BC7708" w:rsidRDefault="00356ABA" w:rsidP="00364981">
            <w:pPr>
              <w:overflowPunct/>
              <w:autoSpaceDE/>
              <w:adjustRightInd/>
              <w:jc w:val="left"/>
              <w:rPr>
                <w:color w:val="000000"/>
                <w:sz w:val="20"/>
                <w:lang w:eastAsia="en-GB"/>
              </w:rPr>
            </w:pPr>
            <w:proofErr w:type="spellStart"/>
            <w:r w:rsidRPr="00BC7708">
              <w:rPr>
                <w:color w:val="000000"/>
                <w:sz w:val="20"/>
                <w:lang w:eastAsia="en-GB"/>
              </w:rPr>
              <w:t>Isolated</w:t>
            </w:r>
            <w:proofErr w:type="spellEnd"/>
            <w:r w:rsidRPr="00BC7708">
              <w:rPr>
                <w:color w:val="000000"/>
                <w:sz w:val="20"/>
                <w:lang w:eastAsia="en-GB"/>
              </w:rPr>
              <w:t xml:space="preserve"> Danger (Obstacle</w:t>
            </w:r>
            <w:proofErr w:type="gramStart"/>
            <w:r w:rsidRPr="00BC7708">
              <w:rPr>
                <w:color w:val="000000"/>
                <w:sz w:val="20"/>
                <w:lang w:eastAsia="en-GB"/>
              </w:rPr>
              <w:t>):</w:t>
            </w:r>
            <w:proofErr w:type="gramEnd"/>
            <w:r w:rsidRPr="00BC7708">
              <w:rPr>
                <w:color w:val="000000"/>
                <w:sz w:val="20"/>
                <w:lang w:eastAsia="en-GB"/>
              </w:rPr>
              <w:t xml:space="preserve"> </w:t>
            </w:r>
            <w:proofErr w:type="spellStart"/>
            <w:r w:rsidRPr="00BC7708">
              <w:rPr>
                <w:color w:val="000000"/>
                <w:sz w:val="20"/>
                <w:lang w:eastAsia="en-GB"/>
              </w:rPr>
              <w:t>Submerged</w:t>
            </w:r>
            <w:proofErr w:type="spellEnd"/>
            <w:r w:rsidRPr="00BC7708">
              <w:rPr>
                <w:color w:val="000000"/>
                <w:sz w:val="20"/>
                <w:lang w:eastAsia="en-GB"/>
              </w:rPr>
              <w:t xml:space="preserve"> </w:t>
            </w:r>
            <w:proofErr w:type="spellStart"/>
            <w:r w:rsidRPr="00BC7708">
              <w:rPr>
                <w:color w:val="000000"/>
                <w:sz w:val="20"/>
                <w:lang w:eastAsia="en-GB"/>
              </w:rPr>
              <w:t>Cable</w:t>
            </w:r>
            <w:proofErr w:type="spellEnd"/>
            <w:r w:rsidRPr="00BC7708">
              <w:rPr>
                <w:color w:val="000000"/>
                <w:sz w:val="20"/>
                <w:lang w:eastAsia="en-GB"/>
              </w:rPr>
              <w:t xml:space="preserve"> / Pipe</w:t>
            </w:r>
          </w:p>
        </w:tc>
      </w:tr>
      <w:tr w:rsidR="00356ABA" w:rsidRPr="00BC7708" w14:paraId="1EB52A09"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15EEAE2E"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45</w:t>
            </w:r>
          </w:p>
        </w:tc>
        <w:tc>
          <w:tcPr>
            <w:tcW w:w="3889" w:type="dxa"/>
            <w:tcBorders>
              <w:top w:val="single" w:sz="4" w:space="0" w:color="auto"/>
              <w:left w:val="single" w:sz="4" w:space="0" w:color="auto"/>
              <w:bottom w:val="single" w:sz="4" w:space="0" w:color="auto"/>
              <w:right w:val="single" w:sz="4" w:space="0" w:color="auto"/>
            </w:tcBorders>
            <w:vAlign w:val="center"/>
            <w:hideMark/>
          </w:tcPr>
          <w:p w14:paraId="009CE977" w14:textId="77777777" w:rsidR="00356ABA" w:rsidRPr="00BC7708" w:rsidRDefault="00356ABA" w:rsidP="00364981">
            <w:pPr>
              <w:overflowPunct/>
              <w:autoSpaceDE/>
              <w:adjustRightInd/>
              <w:jc w:val="left"/>
              <w:rPr>
                <w:color w:val="000000"/>
                <w:sz w:val="20"/>
                <w:lang w:eastAsia="en-GB"/>
              </w:rPr>
            </w:pPr>
            <w:proofErr w:type="spellStart"/>
            <w:r w:rsidRPr="00BC7708">
              <w:rPr>
                <w:color w:val="000000"/>
                <w:sz w:val="20"/>
                <w:lang w:eastAsia="en-GB"/>
              </w:rPr>
              <w:t>Isolated</w:t>
            </w:r>
            <w:proofErr w:type="spellEnd"/>
            <w:r w:rsidRPr="00BC7708">
              <w:rPr>
                <w:color w:val="000000"/>
                <w:sz w:val="20"/>
                <w:lang w:eastAsia="en-GB"/>
              </w:rPr>
              <w:t xml:space="preserve"> Danger (Obstacle</w:t>
            </w:r>
            <w:proofErr w:type="gramStart"/>
            <w:r w:rsidRPr="00BC7708">
              <w:rPr>
                <w:color w:val="000000"/>
                <w:sz w:val="20"/>
                <w:lang w:eastAsia="en-GB"/>
              </w:rPr>
              <w:t>):</w:t>
            </w:r>
            <w:proofErr w:type="gramEnd"/>
            <w:r w:rsidRPr="00BC7708">
              <w:rPr>
                <w:color w:val="000000"/>
                <w:sz w:val="20"/>
                <w:lang w:eastAsia="en-GB"/>
              </w:rPr>
              <w:t xml:space="preserve"> </w:t>
            </w:r>
            <w:proofErr w:type="spellStart"/>
            <w:r w:rsidRPr="00BC7708">
              <w:rPr>
                <w:color w:val="000000"/>
                <w:sz w:val="20"/>
                <w:lang w:eastAsia="en-GB"/>
              </w:rPr>
              <w:t>Wreck</w:t>
            </w:r>
            <w:proofErr w:type="spellEnd"/>
          </w:p>
        </w:tc>
      </w:tr>
      <w:tr w:rsidR="00356ABA" w:rsidRPr="00BC7708" w14:paraId="03B96A5A"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271A70C4"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46</w:t>
            </w:r>
          </w:p>
        </w:tc>
        <w:tc>
          <w:tcPr>
            <w:tcW w:w="3889" w:type="dxa"/>
            <w:tcBorders>
              <w:top w:val="single" w:sz="4" w:space="0" w:color="auto"/>
              <w:left w:val="single" w:sz="4" w:space="0" w:color="auto"/>
              <w:bottom w:val="single" w:sz="4" w:space="0" w:color="auto"/>
              <w:right w:val="single" w:sz="4" w:space="0" w:color="auto"/>
            </w:tcBorders>
            <w:vAlign w:val="center"/>
            <w:hideMark/>
          </w:tcPr>
          <w:p w14:paraId="3C64D7D9" w14:textId="77777777" w:rsidR="00356ABA" w:rsidRPr="00BC7708" w:rsidRDefault="00356ABA" w:rsidP="00364981">
            <w:pPr>
              <w:overflowPunct/>
              <w:autoSpaceDE/>
              <w:adjustRightInd/>
              <w:jc w:val="left"/>
              <w:rPr>
                <w:color w:val="000000"/>
                <w:sz w:val="20"/>
                <w:lang w:eastAsia="en-GB"/>
              </w:rPr>
            </w:pPr>
            <w:proofErr w:type="spellStart"/>
            <w:r w:rsidRPr="00BC7708">
              <w:rPr>
                <w:color w:val="000000"/>
                <w:sz w:val="20"/>
                <w:lang w:eastAsia="en-GB"/>
              </w:rPr>
              <w:t>Isolated</w:t>
            </w:r>
            <w:proofErr w:type="spellEnd"/>
            <w:r w:rsidRPr="00BC7708">
              <w:rPr>
                <w:color w:val="000000"/>
                <w:sz w:val="20"/>
                <w:lang w:eastAsia="en-GB"/>
              </w:rPr>
              <w:t xml:space="preserve"> Danger (Obstacle</w:t>
            </w:r>
            <w:proofErr w:type="gramStart"/>
            <w:r w:rsidRPr="00BC7708">
              <w:rPr>
                <w:color w:val="000000"/>
                <w:sz w:val="20"/>
                <w:lang w:eastAsia="en-GB"/>
              </w:rPr>
              <w:t>):</w:t>
            </w:r>
            <w:proofErr w:type="gramEnd"/>
            <w:r w:rsidRPr="00BC7708">
              <w:rPr>
                <w:color w:val="000000"/>
                <w:sz w:val="20"/>
                <w:lang w:eastAsia="en-GB"/>
              </w:rPr>
              <w:t xml:space="preserve"> Derelict </w:t>
            </w:r>
            <w:proofErr w:type="spellStart"/>
            <w:r w:rsidRPr="00BC7708">
              <w:rPr>
                <w:color w:val="000000"/>
                <w:sz w:val="20"/>
                <w:lang w:eastAsia="en-GB"/>
              </w:rPr>
              <w:t>Vessel</w:t>
            </w:r>
            <w:proofErr w:type="spellEnd"/>
          </w:p>
        </w:tc>
      </w:tr>
      <w:tr w:rsidR="00356ABA" w:rsidRPr="00BC7708" w14:paraId="7D4C1F83"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7B31B7A3"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47</w:t>
            </w:r>
          </w:p>
        </w:tc>
        <w:tc>
          <w:tcPr>
            <w:tcW w:w="3889" w:type="dxa"/>
            <w:tcBorders>
              <w:top w:val="single" w:sz="4" w:space="0" w:color="auto"/>
              <w:left w:val="single" w:sz="4" w:space="0" w:color="auto"/>
              <w:bottom w:val="single" w:sz="4" w:space="0" w:color="auto"/>
              <w:right w:val="single" w:sz="4" w:space="0" w:color="auto"/>
            </w:tcBorders>
            <w:vAlign w:val="bottom"/>
            <w:hideMark/>
          </w:tcPr>
          <w:p w14:paraId="3D5EEA37" w14:textId="77777777" w:rsidR="00356ABA" w:rsidRPr="00BC7708" w:rsidRDefault="00356ABA" w:rsidP="00364981">
            <w:pPr>
              <w:jc w:val="left"/>
              <w:rPr>
                <w:color w:val="000000"/>
                <w:sz w:val="20"/>
                <w:lang w:eastAsia="en-GB"/>
              </w:rPr>
            </w:pPr>
          </w:p>
        </w:tc>
      </w:tr>
      <w:tr w:rsidR="00356ABA" w:rsidRPr="00BC7708" w14:paraId="57995BED"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6C61D521"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48</w:t>
            </w:r>
          </w:p>
        </w:tc>
        <w:tc>
          <w:tcPr>
            <w:tcW w:w="3889" w:type="dxa"/>
            <w:tcBorders>
              <w:top w:val="single" w:sz="4" w:space="0" w:color="auto"/>
              <w:left w:val="single" w:sz="4" w:space="0" w:color="auto"/>
              <w:bottom w:val="single" w:sz="4" w:space="0" w:color="auto"/>
              <w:right w:val="single" w:sz="4" w:space="0" w:color="auto"/>
            </w:tcBorders>
            <w:vAlign w:val="bottom"/>
            <w:hideMark/>
          </w:tcPr>
          <w:p w14:paraId="003A4C9A" w14:textId="77777777" w:rsidR="00356ABA" w:rsidRPr="00BC7708" w:rsidRDefault="00356ABA" w:rsidP="00364981">
            <w:pPr>
              <w:jc w:val="left"/>
              <w:rPr>
                <w:color w:val="000000"/>
                <w:sz w:val="20"/>
                <w:lang w:eastAsia="en-GB"/>
              </w:rPr>
            </w:pPr>
          </w:p>
        </w:tc>
      </w:tr>
      <w:tr w:rsidR="00356ABA" w:rsidRPr="00BC7708" w14:paraId="1C351F9B"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316884D7"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49</w:t>
            </w:r>
          </w:p>
        </w:tc>
        <w:tc>
          <w:tcPr>
            <w:tcW w:w="3889" w:type="dxa"/>
            <w:tcBorders>
              <w:top w:val="single" w:sz="4" w:space="0" w:color="auto"/>
              <w:left w:val="single" w:sz="4" w:space="0" w:color="auto"/>
              <w:bottom w:val="single" w:sz="4" w:space="0" w:color="auto"/>
              <w:right w:val="single" w:sz="4" w:space="0" w:color="auto"/>
            </w:tcBorders>
            <w:vAlign w:val="bottom"/>
            <w:hideMark/>
          </w:tcPr>
          <w:p w14:paraId="11BD09FE" w14:textId="77777777" w:rsidR="00356ABA" w:rsidRPr="00BC7708" w:rsidRDefault="00356ABA" w:rsidP="00364981">
            <w:pPr>
              <w:jc w:val="left"/>
              <w:rPr>
                <w:color w:val="000000"/>
                <w:sz w:val="20"/>
                <w:lang w:eastAsia="en-GB"/>
              </w:rPr>
            </w:pPr>
          </w:p>
        </w:tc>
      </w:tr>
      <w:tr w:rsidR="00356ABA" w:rsidRPr="00BC7708" w14:paraId="7637F531"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3D0A37FA"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50</w:t>
            </w:r>
          </w:p>
        </w:tc>
        <w:tc>
          <w:tcPr>
            <w:tcW w:w="3889" w:type="dxa"/>
            <w:tcBorders>
              <w:top w:val="single" w:sz="4" w:space="0" w:color="auto"/>
              <w:left w:val="single" w:sz="4" w:space="0" w:color="auto"/>
              <w:bottom w:val="single" w:sz="4" w:space="0" w:color="auto"/>
              <w:right w:val="single" w:sz="4" w:space="0" w:color="auto"/>
            </w:tcBorders>
            <w:vAlign w:val="center"/>
            <w:hideMark/>
          </w:tcPr>
          <w:p w14:paraId="4C125447" w14:textId="77777777" w:rsidR="00356ABA" w:rsidRPr="00BC7708" w:rsidRDefault="00356ABA" w:rsidP="00364981">
            <w:pPr>
              <w:overflowPunct/>
              <w:autoSpaceDE/>
              <w:adjustRightInd/>
              <w:jc w:val="left"/>
              <w:rPr>
                <w:color w:val="000000"/>
                <w:sz w:val="20"/>
                <w:lang w:eastAsia="en-GB"/>
              </w:rPr>
            </w:pPr>
            <w:proofErr w:type="spellStart"/>
            <w:r w:rsidRPr="00BC7708">
              <w:rPr>
                <w:color w:val="000000"/>
                <w:sz w:val="20"/>
                <w:lang w:eastAsia="en-GB"/>
              </w:rPr>
              <w:t>Isolated</w:t>
            </w:r>
            <w:proofErr w:type="spellEnd"/>
            <w:r w:rsidRPr="00BC7708">
              <w:rPr>
                <w:color w:val="000000"/>
                <w:sz w:val="20"/>
                <w:lang w:eastAsia="en-GB"/>
              </w:rPr>
              <w:t xml:space="preserve"> Danger (Structure</w:t>
            </w:r>
            <w:proofErr w:type="gramStart"/>
            <w:r w:rsidRPr="00BC7708">
              <w:rPr>
                <w:color w:val="000000"/>
                <w:sz w:val="20"/>
                <w:lang w:eastAsia="en-GB"/>
              </w:rPr>
              <w:t>):</w:t>
            </w:r>
            <w:proofErr w:type="gramEnd"/>
            <w:r w:rsidRPr="00BC7708">
              <w:rPr>
                <w:color w:val="000000"/>
                <w:sz w:val="20"/>
                <w:lang w:eastAsia="en-GB"/>
              </w:rPr>
              <w:t xml:space="preserve"> Bridge </w:t>
            </w:r>
            <w:proofErr w:type="spellStart"/>
            <w:r w:rsidRPr="00BC7708">
              <w:rPr>
                <w:color w:val="000000"/>
                <w:sz w:val="20"/>
                <w:lang w:eastAsia="en-GB"/>
              </w:rPr>
              <w:t>Span</w:t>
            </w:r>
            <w:proofErr w:type="spellEnd"/>
          </w:p>
        </w:tc>
      </w:tr>
      <w:tr w:rsidR="00356ABA" w:rsidRPr="00BC7708" w14:paraId="3395D21B"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5BC64AFD"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51</w:t>
            </w:r>
          </w:p>
        </w:tc>
        <w:tc>
          <w:tcPr>
            <w:tcW w:w="3889" w:type="dxa"/>
            <w:tcBorders>
              <w:top w:val="single" w:sz="4" w:space="0" w:color="auto"/>
              <w:left w:val="single" w:sz="4" w:space="0" w:color="auto"/>
              <w:bottom w:val="single" w:sz="4" w:space="0" w:color="auto"/>
              <w:right w:val="single" w:sz="4" w:space="0" w:color="auto"/>
            </w:tcBorders>
            <w:vAlign w:val="center"/>
            <w:hideMark/>
          </w:tcPr>
          <w:p w14:paraId="6137C538" w14:textId="77777777" w:rsidR="00356ABA" w:rsidRPr="00BC7708" w:rsidRDefault="00356ABA" w:rsidP="00364981">
            <w:pPr>
              <w:overflowPunct/>
              <w:autoSpaceDE/>
              <w:adjustRightInd/>
              <w:jc w:val="left"/>
              <w:rPr>
                <w:color w:val="000000"/>
                <w:sz w:val="20"/>
                <w:lang w:eastAsia="en-GB"/>
              </w:rPr>
            </w:pPr>
            <w:proofErr w:type="spellStart"/>
            <w:r w:rsidRPr="00BC7708">
              <w:rPr>
                <w:color w:val="000000"/>
                <w:sz w:val="20"/>
                <w:lang w:eastAsia="en-GB"/>
              </w:rPr>
              <w:t>Isolated</w:t>
            </w:r>
            <w:proofErr w:type="spellEnd"/>
            <w:r w:rsidRPr="00BC7708">
              <w:rPr>
                <w:color w:val="000000"/>
                <w:sz w:val="20"/>
                <w:lang w:eastAsia="en-GB"/>
              </w:rPr>
              <w:t xml:space="preserve"> Danger (Structure</w:t>
            </w:r>
            <w:proofErr w:type="gramStart"/>
            <w:r w:rsidRPr="00BC7708">
              <w:rPr>
                <w:color w:val="000000"/>
                <w:sz w:val="20"/>
                <w:lang w:eastAsia="en-GB"/>
              </w:rPr>
              <w:t>):</w:t>
            </w:r>
            <w:proofErr w:type="gramEnd"/>
            <w:r w:rsidRPr="00BC7708">
              <w:rPr>
                <w:color w:val="000000"/>
                <w:sz w:val="20"/>
                <w:lang w:eastAsia="en-GB"/>
              </w:rPr>
              <w:t xml:space="preserve"> </w:t>
            </w:r>
            <w:proofErr w:type="spellStart"/>
            <w:r w:rsidRPr="00BC7708">
              <w:rPr>
                <w:color w:val="000000"/>
                <w:sz w:val="20"/>
                <w:lang w:eastAsia="en-GB"/>
              </w:rPr>
              <w:t>Gate</w:t>
            </w:r>
            <w:proofErr w:type="spellEnd"/>
          </w:p>
        </w:tc>
      </w:tr>
      <w:tr w:rsidR="00356ABA" w:rsidRPr="00BC7708" w14:paraId="5A54376D"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15AA2AB5"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52</w:t>
            </w:r>
          </w:p>
        </w:tc>
        <w:tc>
          <w:tcPr>
            <w:tcW w:w="3889" w:type="dxa"/>
            <w:tcBorders>
              <w:top w:val="single" w:sz="4" w:space="0" w:color="auto"/>
              <w:left w:val="single" w:sz="4" w:space="0" w:color="auto"/>
              <w:bottom w:val="single" w:sz="4" w:space="0" w:color="auto"/>
              <w:right w:val="single" w:sz="4" w:space="0" w:color="auto"/>
            </w:tcBorders>
            <w:vAlign w:val="center"/>
            <w:hideMark/>
          </w:tcPr>
          <w:p w14:paraId="3C350D83" w14:textId="77777777" w:rsidR="00356ABA" w:rsidRPr="00BC7708" w:rsidRDefault="00356ABA" w:rsidP="00364981">
            <w:pPr>
              <w:overflowPunct/>
              <w:autoSpaceDE/>
              <w:adjustRightInd/>
              <w:jc w:val="left"/>
              <w:rPr>
                <w:color w:val="000000"/>
                <w:sz w:val="20"/>
                <w:lang w:eastAsia="en-GB"/>
              </w:rPr>
            </w:pPr>
            <w:proofErr w:type="spellStart"/>
            <w:r w:rsidRPr="00BC7708">
              <w:rPr>
                <w:color w:val="000000"/>
                <w:sz w:val="20"/>
                <w:lang w:eastAsia="en-GB"/>
              </w:rPr>
              <w:t>Isolated</w:t>
            </w:r>
            <w:proofErr w:type="spellEnd"/>
            <w:r w:rsidRPr="00BC7708">
              <w:rPr>
                <w:color w:val="000000"/>
                <w:sz w:val="20"/>
                <w:lang w:eastAsia="en-GB"/>
              </w:rPr>
              <w:t xml:space="preserve"> Danger (Structure</w:t>
            </w:r>
            <w:proofErr w:type="gramStart"/>
            <w:r w:rsidRPr="00BC7708">
              <w:rPr>
                <w:color w:val="000000"/>
                <w:sz w:val="20"/>
                <w:lang w:eastAsia="en-GB"/>
              </w:rPr>
              <w:t>):</w:t>
            </w:r>
            <w:proofErr w:type="gramEnd"/>
            <w:r w:rsidRPr="00BC7708">
              <w:rPr>
                <w:color w:val="000000"/>
                <w:sz w:val="20"/>
                <w:lang w:eastAsia="en-GB"/>
              </w:rPr>
              <w:t xml:space="preserve"> Lock</w:t>
            </w:r>
          </w:p>
        </w:tc>
      </w:tr>
      <w:tr w:rsidR="00356ABA" w:rsidRPr="00BC7708" w14:paraId="455EB9EF"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6BDF2C75"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53</w:t>
            </w:r>
          </w:p>
        </w:tc>
        <w:tc>
          <w:tcPr>
            <w:tcW w:w="3889" w:type="dxa"/>
            <w:tcBorders>
              <w:top w:val="single" w:sz="4" w:space="0" w:color="auto"/>
              <w:left w:val="single" w:sz="4" w:space="0" w:color="auto"/>
              <w:bottom w:val="single" w:sz="4" w:space="0" w:color="auto"/>
              <w:right w:val="single" w:sz="4" w:space="0" w:color="auto"/>
            </w:tcBorders>
            <w:vAlign w:val="center"/>
            <w:hideMark/>
          </w:tcPr>
          <w:p w14:paraId="6BB978DD" w14:textId="77777777" w:rsidR="00356ABA" w:rsidRPr="00BC7708" w:rsidRDefault="00356ABA" w:rsidP="00364981">
            <w:pPr>
              <w:overflowPunct/>
              <w:autoSpaceDE/>
              <w:adjustRightInd/>
              <w:jc w:val="left"/>
              <w:rPr>
                <w:color w:val="000000"/>
                <w:sz w:val="20"/>
                <w:lang w:eastAsia="en-GB"/>
              </w:rPr>
            </w:pPr>
            <w:proofErr w:type="spellStart"/>
            <w:r w:rsidRPr="00BC7708">
              <w:rPr>
                <w:color w:val="000000"/>
                <w:sz w:val="20"/>
                <w:lang w:eastAsia="en-GB"/>
              </w:rPr>
              <w:t>Isolated</w:t>
            </w:r>
            <w:proofErr w:type="spellEnd"/>
            <w:r w:rsidRPr="00BC7708">
              <w:rPr>
                <w:color w:val="000000"/>
                <w:sz w:val="20"/>
                <w:lang w:eastAsia="en-GB"/>
              </w:rPr>
              <w:t xml:space="preserve"> Danger (Structure</w:t>
            </w:r>
            <w:proofErr w:type="gramStart"/>
            <w:r w:rsidRPr="00BC7708">
              <w:rPr>
                <w:color w:val="000000"/>
                <w:sz w:val="20"/>
                <w:lang w:eastAsia="en-GB"/>
              </w:rPr>
              <w:t>):</w:t>
            </w:r>
            <w:proofErr w:type="gramEnd"/>
            <w:r w:rsidRPr="00BC7708">
              <w:rPr>
                <w:color w:val="000000"/>
                <w:sz w:val="20"/>
                <w:lang w:eastAsia="en-GB"/>
              </w:rPr>
              <w:t xml:space="preserve"> Offshore Platform</w:t>
            </w:r>
          </w:p>
        </w:tc>
      </w:tr>
      <w:tr w:rsidR="00356ABA" w:rsidRPr="00BC7708" w14:paraId="7A9C4742"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5E0FE535"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54</w:t>
            </w:r>
          </w:p>
        </w:tc>
        <w:tc>
          <w:tcPr>
            <w:tcW w:w="3889" w:type="dxa"/>
            <w:tcBorders>
              <w:top w:val="single" w:sz="4" w:space="0" w:color="auto"/>
              <w:left w:val="single" w:sz="4" w:space="0" w:color="auto"/>
              <w:bottom w:val="single" w:sz="4" w:space="0" w:color="auto"/>
              <w:right w:val="single" w:sz="4" w:space="0" w:color="auto"/>
            </w:tcBorders>
            <w:vAlign w:val="center"/>
            <w:hideMark/>
          </w:tcPr>
          <w:p w14:paraId="22D904DD" w14:textId="77777777" w:rsidR="00356ABA" w:rsidRPr="00BC7708" w:rsidRDefault="00356ABA" w:rsidP="00364981">
            <w:pPr>
              <w:overflowPunct/>
              <w:autoSpaceDE/>
              <w:adjustRightInd/>
              <w:jc w:val="left"/>
              <w:rPr>
                <w:color w:val="000000"/>
                <w:sz w:val="20"/>
                <w:lang w:eastAsia="en-GB"/>
              </w:rPr>
            </w:pPr>
            <w:proofErr w:type="spellStart"/>
            <w:r w:rsidRPr="00BC7708">
              <w:rPr>
                <w:color w:val="000000"/>
                <w:sz w:val="20"/>
                <w:lang w:eastAsia="en-GB"/>
              </w:rPr>
              <w:t>Isolated</w:t>
            </w:r>
            <w:proofErr w:type="spellEnd"/>
            <w:r w:rsidRPr="00BC7708">
              <w:rPr>
                <w:color w:val="000000"/>
                <w:sz w:val="20"/>
                <w:lang w:eastAsia="en-GB"/>
              </w:rPr>
              <w:t xml:space="preserve"> Danger (Structure</w:t>
            </w:r>
            <w:proofErr w:type="gramStart"/>
            <w:r w:rsidRPr="00BC7708">
              <w:rPr>
                <w:color w:val="000000"/>
                <w:sz w:val="20"/>
                <w:lang w:eastAsia="en-GB"/>
              </w:rPr>
              <w:t>):</w:t>
            </w:r>
            <w:proofErr w:type="gramEnd"/>
            <w:r w:rsidRPr="00BC7708">
              <w:rPr>
                <w:color w:val="000000"/>
                <w:sz w:val="20"/>
                <w:lang w:eastAsia="en-GB"/>
              </w:rPr>
              <w:t xml:space="preserve"> Terminal</w:t>
            </w:r>
          </w:p>
        </w:tc>
      </w:tr>
      <w:tr w:rsidR="00356ABA" w:rsidRPr="00BC7708" w14:paraId="376FF435"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586698ED"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55</w:t>
            </w:r>
          </w:p>
        </w:tc>
        <w:tc>
          <w:tcPr>
            <w:tcW w:w="3889" w:type="dxa"/>
            <w:tcBorders>
              <w:top w:val="single" w:sz="4" w:space="0" w:color="auto"/>
              <w:left w:val="single" w:sz="4" w:space="0" w:color="auto"/>
              <w:bottom w:val="single" w:sz="4" w:space="0" w:color="auto"/>
              <w:right w:val="single" w:sz="4" w:space="0" w:color="auto"/>
            </w:tcBorders>
            <w:vAlign w:val="center"/>
            <w:hideMark/>
          </w:tcPr>
          <w:p w14:paraId="73058FF1" w14:textId="77777777" w:rsidR="00356ABA" w:rsidRPr="00BC7708" w:rsidRDefault="00356ABA" w:rsidP="00364981">
            <w:pPr>
              <w:overflowPunct/>
              <w:autoSpaceDE/>
              <w:adjustRightInd/>
              <w:jc w:val="left"/>
              <w:rPr>
                <w:color w:val="000000"/>
                <w:sz w:val="20"/>
                <w:lang w:eastAsia="en-GB"/>
              </w:rPr>
            </w:pPr>
            <w:proofErr w:type="spellStart"/>
            <w:r w:rsidRPr="00BC7708">
              <w:rPr>
                <w:color w:val="000000"/>
                <w:sz w:val="20"/>
                <w:lang w:eastAsia="en-GB"/>
              </w:rPr>
              <w:t>Isolated</w:t>
            </w:r>
            <w:proofErr w:type="spellEnd"/>
            <w:r w:rsidRPr="00BC7708">
              <w:rPr>
                <w:color w:val="000000"/>
                <w:sz w:val="20"/>
                <w:lang w:eastAsia="en-GB"/>
              </w:rPr>
              <w:t xml:space="preserve"> Danger (Structure</w:t>
            </w:r>
            <w:proofErr w:type="gramStart"/>
            <w:r w:rsidRPr="00BC7708">
              <w:rPr>
                <w:color w:val="000000"/>
                <w:sz w:val="20"/>
                <w:lang w:eastAsia="en-GB"/>
              </w:rPr>
              <w:t>):</w:t>
            </w:r>
            <w:proofErr w:type="gramEnd"/>
            <w:r w:rsidRPr="00BC7708">
              <w:rPr>
                <w:color w:val="000000"/>
                <w:sz w:val="20"/>
                <w:lang w:eastAsia="en-GB"/>
              </w:rPr>
              <w:t xml:space="preserve"> Wind Turbine</w:t>
            </w:r>
          </w:p>
        </w:tc>
      </w:tr>
      <w:tr w:rsidR="00356ABA" w:rsidRPr="00BC7708" w14:paraId="4780CDE6"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5CF85F35"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56</w:t>
            </w:r>
          </w:p>
        </w:tc>
        <w:tc>
          <w:tcPr>
            <w:tcW w:w="3889" w:type="dxa"/>
            <w:tcBorders>
              <w:top w:val="single" w:sz="4" w:space="0" w:color="auto"/>
              <w:left w:val="single" w:sz="4" w:space="0" w:color="auto"/>
              <w:bottom w:val="single" w:sz="4" w:space="0" w:color="auto"/>
              <w:right w:val="single" w:sz="4" w:space="0" w:color="auto"/>
            </w:tcBorders>
            <w:vAlign w:val="bottom"/>
            <w:hideMark/>
          </w:tcPr>
          <w:p w14:paraId="3F6958CF" w14:textId="77777777" w:rsidR="00356ABA" w:rsidRPr="00BC7708" w:rsidRDefault="00356ABA" w:rsidP="00364981">
            <w:pPr>
              <w:jc w:val="left"/>
              <w:rPr>
                <w:color w:val="000000"/>
                <w:sz w:val="20"/>
                <w:lang w:eastAsia="en-GB"/>
              </w:rPr>
            </w:pPr>
          </w:p>
        </w:tc>
      </w:tr>
      <w:tr w:rsidR="00356ABA" w:rsidRPr="00BC7708" w14:paraId="06910610"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3367BC15"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lastRenderedPageBreak/>
              <w:t>57</w:t>
            </w:r>
          </w:p>
        </w:tc>
        <w:tc>
          <w:tcPr>
            <w:tcW w:w="3889" w:type="dxa"/>
            <w:tcBorders>
              <w:top w:val="single" w:sz="4" w:space="0" w:color="auto"/>
              <w:left w:val="single" w:sz="4" w:space="0" w:color="auto"/>
              <w:bottom w:val="single" w:sz="4" w:space="0" w:color="auto"/>
              <w:right w:val="single" w:sz="4" w:space="0" w:color="auto"/>
            </w:tcBorders>
            <w:vAlign w:val="bottom"/>
            <w:hideMark/>
          </w:tcPr>
          <w:p w14:paraId="2DA74F11" w14:textId="77777777" w:rsidR="00356ABA" w:rsidRPr="00BC7708" w:rsidRDefault="00356ABA" w:rsidP="00364981">
            <w:pPr>
              <w:jc w:val="left"/>
              <w:rPr>
                <w:color w:val="000000"/>
                <w:sz w:val="20"/>
                <w:lang w:eastAsia="en-GB"/>
              </w:rPr>
            </w:pPr>
          </w:p>
        </w:tc>
      </w:tr>
      <w:tr w:rsidR="00356ABA" w:rsidRPr="00BC7708" w14:paraId="5E6E9560"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04A240D9"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58</w:t>
            </w:r>
          </w:p>
        </w:tc>
        <w:tc>
          <w:tcPr>
            <w:tcW w:w="3889" w:type="dxa"/>
            <w:tcBorders>
              <w:top w:val="single" w:sz="4" w:space="0" w:color="auto"/>
              <w:left w:val="single" w:sz="4" w:space="0" w:color="auto"/>
              <w:bottom w:val="single" w:sz="4" w:space="0" w:color="auto"/>
              <w:right w:val="single" w:sz="4" w:space="0" w:color="auto"/>
            </w:tcBorders>
            <w:vAlign w:val="bottom"/>
            <w:hideMark/>
          </w:tcPr>
          <w:p w14:paraId="5F9E7EAD" w14:textId="77777777" w:rsidR="00356ABA" w:rsidRPr="00BC7708" w:rsidRDefault="00356ABA" w:rsidP="00364981">
            <w:pPr>
              <w:jc w:val="left"/>
              <w:rPr>
                <w:color w:val="000000"/>
                <w:sz w:val="20"/>
                <w:lang w:eastAsia="en-GB"/>
              </w:rPr>
            </w:pPr>
          </w:p>
        </w:tc>
      </w:tr>
      <w:tr w:rsidR="00356ABA" w:rsidRPr="00BC7708" w14:paraId="3FE3D28F"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53657E9B"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59</w:t>
            </w:r>
          </w:p>
        </w:tc>
        <w:tc>
          <w:tcPr>
            <w:tcW w:w="3889" w:type="dxa"/>
            <w:tcBorders>
              <w:top w:val="single" w:sz="4" w:space="0" w:color="auto"/>
              <w:left w:val="single" w:sz="4" w:space="0" w:color="auto"/>
              <w:bottom w:val="single" w:sz="4" w:space="0" w:color="auto"/>
              <w:right w:val="single" w:sz="4" w:space="0" w:color="auto"/>
            </w:tcBorders>
            <w:vAlign w:val="bottom"/>
            <w:hideMark/>
          </w:tcPr>
          <w:p w14:paraId="77B6EE60" w14:textId="77777777" w:rsidR="00356ABA" w:rsidRPr="00BC7708" w:rsidRDefault="00356ABA" w:rsidP="00364981">
            <w:pPr>
              <w:jc w:val="left"/>
              <w:rPr>
                <w:color w:val="000000"/>
                <w:sz w:val="20"/>
                <w:lang w:eastAsia="en-GB"/>
              </w:rPr>
            </w:pPr>
          </w:p>
        </w:tc>
      </w:tr>
      <w:tr w:rsidR="00356ABA" w:rsidRPr="00BC7708" w14:paraId="53C4D759"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22119131"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60</w:t>
            </w:r>
          </w:p>
        </w:tc>
        <w:tc>
          <w:tcPr>
            <w:tcW w:w="3889" w:type="dxa"/>
            <w:tcBorders>
              <w:top w:val="single" w:sz="4" w:space="0" w:color="auto"/>
              <w:left w:val="single" w:sz="4" w:space="0" w:color="auto"/>
              <w:bottom w:val="single" w:sz="4" w:space="0" w:color="auto"/>
              <w:right w:val="single" w:sz="4" w:space="0" w:color="auto"/>
            </w:tcBorders>
            <w:vAlign w:val="center"/>
            <w:hideMark/>
          </w:tcPr>
          <w:p w14:paraId="16FBC518" w14:textId="77777777" w:rsidR="00356ABA" w:rsidRPr="00BC7708" w:rsidRDefault="00356ABA" w:rsidP="00364981">
            <w:pPr>
              <w:overflowPunct/>
              <w:autoSpaceDE/>
              <w:adjustRightInd/>
              <w:jc w:val="left"/>
              <w:rPr>
                <w:color w:val="000000"/>
                <w:sz w:val="20"/>
                <w:lang w:eastAsia="en-GB"/>
              </w:rPr>
            </w:pPr>
            <w:proofErr w:type="spellStart"/>
            <w:r w:rsidRPr="00BC7708">
              <w:rPr>
                <w:color w:val="000000"/>
                <w:sz w:val="20"/>
                <w:lang w:eastAsia="en-GB"/>
              </w:rPr>
              <w:t>Special</w:t>
            </w:r>
            <w:proofErr w:type="spellEnd"/>
            <w:r w:rsidRPr="00BC7708">
              <w:rPr>
                <w:color w:val="000000"/>
                <w:sz w:val="20"/>
                <w:lang w:eastAsia="en-GB"/>
              </w:rPr>
              <w:t xml:space="preserve"> Mark (Area</w:t>
            </w:r>
            <w:proofErr w:type="gramStart"/>
            <w:r w:rsidRPr="00BC7708">
              <w:rPr>
                <w:color w:val="000000"/>
                <w:sz w:val="20"/>
                <w:lang w:eastAsia="en-GB"/>
              </w:rPr>
              <w:t>):</w:t>
            </w:r>
            <w:proofErr w:type="gramEnd"/>
            <w:r w:rsidRPr="00BC7708">
              <w:rPr>
                <w:color w:val="000000"/>
                <w:sz w:val="20"/>
                <w:lang w:eastAsia="en-GB"/>
              </w:rPr>
              <w:t xml:space="preserve"> Aquaculture </w:t>
            </w:r>
            <w:proofErr w:type="spellStart"/>
            <w:r w:rsidRPr="00BC7708">
              <w:rPr>
                <w:color w:val="000000"/>
                <w:sz w:val="20"/>
                <w:lang w:eastAsia="en-GB"/>
              </w:rPr>
              <w:t>Farm</w:t>
            </w:r>
            <w:proofErr w:type="spellEnd"/>
          </w:p>
        </w:tc>
      </w:tr>
      <w:tr w:rsidR="00356ABA" w:rsidRPr="00BC7708" w14:paraId="6CCA2DC2"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418662EC"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61</w:t>
            </w:r>
          </w:p>
        </w:tc>
        <w:tc>
          <w:tcPr>
            <w:tcW w:w="3889" w:type="dxa"/>
            <w:tcBorders>
              <w:top w:val="single" w:sz="4" w:space="0" w:color="auto"/>
              <w:left w:val="single" w:sz="4" w:space="0" w:color="auto"/>
              <w:bottom w:val="single" w:sz="4" w:space="0" w:color="auto"/>
              <w:right w:val="single" w:sz="4" w:space="0" w:color="auto"/>
            </w:tcBorders>
            <w:vAlign w:val="center"/>
            <w:hideMark/>
          </w:tcPr>
          <w:p w14:paraId="5B8DDFA9" w14:textId="77777777" w:rsidR="00356ABA" w:rsidRPr="00BC7708" w:rsidRDefault="00356ABA" w:rsidP="00364981">
            <w:pPr>
              <w:overflowPunct/>
              <w:autoSpaceDE/>
              <w:adjustRightInd/>
              <w:jc w:val="left"/>
              <w:rPr>
                <w:color w:val="000000"/>
                <w:sz w:val="20"/>
                <w:lang w:eastAsia="en-GB"/>
              </w:rPr>
            </w:pPr>
            <w:proofErr w:type="spellStart"/>
            <w:r w:rsidRPr="00BC7708">
              <w:rPr>
                <w:color w:val="000000"/>
                <w:sz w:val="20"/>
                <w:lang w:eastAsia="en-GB"/>
              </w:rPr>
              <w:t>Special</w:t>
            </w:r>
            <w:proofErr w:type="spellEnd"/>
            <w:r w:rsidRPr="00BC7708">
              <w:rPr>
                <w:color w:val="000000"/>
                <w:sz w:val="20"/>
                <w:lang w:eastAsia="en-GB"/>
              </w:rPr>
              <w:t xml:space="preserve"> Mark (Area</w:t>
            </w:r>
            <w:proofErr w:type="gramStart"/>
            <w:r w:rsidRPr="00BC7708">
              <w:rPr>
                <w:color w:val="000000"/>
                <w:sz w:val="20"/>
                <w:lang w:eastAsia="en-GB"/>
              </w:rPr>
              <w:t>):</w:t>
            </w:r>
            <w:proofErr w:type="gramEnd"/>
            <w:r w:rsidRPr="00BC7708">
              <w:rPr>
                <w:color w:val="000000"/>
                <w:sz w:val="20"/>
                <w:lang w:eastAsia="en-GB"/>
              </w:rPr>
              <w:t xml:space="preserve"> </w:t>
            </w:r>
            <w:proofErr w:type="spellStart"/>
            <w:r w:rsidRPr="00BC7708">
              <w:rPr>
                <w:color w:val="000000"/>
                <w:sz w:val="20"/>
                <w:lang w:eastAsia="en-GB"/>
              </w:rPr>
              <w:t>Guard</w:t>
            </w:r>
            <w:proofErr w:type="spellEnd"/>
            <w:r w:rsidRPr="00BC7708">
              <w:rPr>
                <w:color w:val="000000"/>
                <w:sz w:val="20"/>
                <w:lang w:eastAsia="en-GB"/>
              </w:rPr>
              <w:t xml:space="preserve"> Zone</w:t>
            </w:r>
          </w:p>
        </w:tc>
      </w:tr>
      <w:tr w:rsidR="00356ABA" w:rsidRPr="00BC7708" w14:paraId="106F95F4"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234A63BD"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62</w:t>
            </w:r>
          </w:p>
        </w:tc>
        <w:tc>
          <w:tcPr>
            <w:tcW w:w="3889" w:type="dxa"/>
            <w:tcBorders>
              <w:top w:val="single" w:sz="4" w:space="0" w:color="auto"/>
              <w:left w:val="single" w:sz="4" w:space="0" w:color="auto"/>
              <w:bottom w:val="single" w:sz="4" w:space="0" w:color="auto"/>
              <w:right w:val="single" w:sz="4" w:space="0" w:color="auto"/>
            </w:tcBorders>
            <w:vAlign w:val="center"/>
            <w:hideMark/>
          </w:tcPr>
          <w:p w14:paraId="77E111AA" w14:textId="77777777" w:rsidR="00356ABA" w:rsidRPr="00BC7708" w:rsidRDefault="00356ABA" w:rsidP="00364981">
            <w:pPr>
              <w:overflowPunct/>
              <w:autoSpaceDE/>
              <w:adjustRightInd/>
              <w:jc w:val="left"/>
              <w:rPr>
                <w:color w:val="000000"/>
                <w:sz w:val="20"/>
                <w:lang w:eastAsia="en-GB"/>
              </w:rPr>
            </w:pPr>
            <w:proofErr w:type="spellStart"/>
            <w:r w:rsidRPr="00BC7708">
              <w:rPr>
                <w:color w:val="000000"/>
                <w:sz w:val="20"/>
                <w:lang w:eastAsia="en-GB"/>
              </w:rPr>
              <w:t>Special</w:t>
            </w:r>
            <w:proofErr w:type="spellEnd"/>
            <w:r w:rsidRPr="00BC7708">
              <w:rPr>
                <w:color w:val="000000"/>
                <w:sz w:val="20"/>
                <w:lang w:eastAsia="en-GB"/>
              </w:rPr>
              <w:t xml:space="preserve"> Mark (Area</w:t>
            </w:r>
            <w:proofErr w:type="gramStart"/>
            <w:r w:rsidRPr="00BC7708">
              <w:rPr>
                <w:color w:val="000000"/>
                <w:sz w:val="20"/>
                <w:lang w:eastAsia="en-GB"/>
              </w:rPr>
              <w:t>):</w:t>
            </w:r>
            <w:proofErr w:type="gramEnd"/>
            <w:r w:rsidRPr="00BC7708">
              <w:rPr>
                <w:color w:val="000000"/>
                <w:sz w:val="20"/>
                <w:lang w:eastAsia="en-GB"/>
              </w:rPr>
              <w:t xml:space="preserve"> </w:t>
            </w:r>
            <w:proofErr w:type="spellStart"/>
            <w:r w:rsidRPr="00BC7708">
              <w:rPr>
                <w:color w:val="000000"/>
                <w:sz w:val="20"/>
                <w:lang w:eastAsia="en-GB"/>
              </w:rPr>
              <w:t>Ice</w:t>
            </w:r>
            <w:proofErr w:type="spellEnd"/>
            <w:r w:rsidRPr="00BC7708">
              <w:rPr>
                <w:color w:val="000000"/>
                <w:sz w:val="20"/>
                <w:lang w:eastAsia="en-GB"/>
              </w:rPr>
              <w:t xml:space="preserve"> </w:t>
            </w:r>
            <w:proofErr w:type="spellStart"/>
            <w:r w:rsidRPr="00BC7708">
              <w:rPr>
                <w:color w:val="000000"/>
                <w:sz w:val="20"/>
                <w:lang w:eastAsia="en-GB"/>
              </w:rPr>
              <w:t>Floe</w:t>
            </w:r>
            <w:proofErr w:type="spellEnd"/>
            <w:r w:rsidRPr="00BC7708">
              <w:rPr>
                <w:color w:val="000000"/>
                <w:sz w:val="20"/>
                <w:lang w:eastAsia="en-GB"/>
              </w:rPr>
              <w:t xml:space="preserve"> </w:t>
            </w:r>
            <w:proofErr w:type="spellStart"/>
            <w:r w:rsidRPr="00BC7708">
              <w:rPr>
                <w:color w:val="000000"/>
                <w:sz w:val="20"/>
                <w:lang w:eastAsia="en-GB"/>
              </w:rPr>
              <w:t>Edge</w:t>
            </w:r>
            <w:proofErr w:type="spellEnd"/>
          </w:p>
        </w:tc>
      </w:tr>
      <w:tr w:rsidR="00356ABA" w:rsidRPr="00BC7708" w14:paraId="1AE29061"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23D87A66"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63</w:t>
            </w:r>
          </w:p>
        </w:tc>
        <w:tc>
          <w:tcPr>
            <w:tcW w:w="3889" w:type="dxa"/>
            <w:tcBorders>
              <w:top w:val="single" w:sz="4" w:space="0" w:color="auto"/>
              <w:left w:val="single" w:sz="4" w:space="0" w:color="auto"/>
              <w:bottom w:val="single" w:sz="4" w:space="0" w:color="auto"/>
              <w:right w:val="single" w:sz="4" w:space="0" w:color="auto"/>
            </w:tcBorders>
            <w:vAlign w:val="center"/>
            <w:hideMark/>
          </w:tcPr>
          <w:p w14:paraId="42DC5CD8" w14:textId="77777777" w:rsidR="00356ABA" w:rsidRPr="00BC7708" w:rsidRDefault="00356ABA" w:rsidP="00364981">
            <w:pPr>
              <w:overflowPunct/>
              <w:autoSpaceDE/>
              <w:adjustRightInd/>
              <w:jc w:val="left"/>
              <w:rPr>
                <w:color w:val="000000"/>
                <w:sz w:val="20"/>
                <w:lang w:eastAsia="en-GB"/>
              </w:rPr>
            </w:pPr>
            <w:proofErr w:type="spellStart"/>
            <w:r w:rsidRPr="00BC7708">
              <w:rPr>
                <w:color w:val="000000"/>
                <w:sz w:val="20"/>
                <w:lang w:eastAsia="en-GB"/>
              </w:rPr>
              <w:t>Special</w:t>
            </w:r>
            <w:proofErr w:type="spellEnd"/>
            <w:r w:rsidRPr="00BC7708">
              <w:rPr>
                <w:color w:val="000000"/>
                <w:sz w:val="20"/>
                <w:lang w:eastAsia="en-GB"/>
              </w:rPr>
              <w:t xml:space="preserve"> Mark (Area</w:t>
            </w:r>
            <w:proofErr w:type="gramStart"/>
            <w:r w:rsidRPr="00BC7708">
              <w:rPr>
                <w:color w:val="000000"/>
                <w:sz w:val="20"/>
                <w:lang w:eastAsia="en-GB"/>
              </w:rPr>
              <w:t>):</w:t>
            </w:r>
            <w:proofErr w:type="gramEnd"/>
            <w:r w:rsidRPr="00BC7708">
              <w:rPr>
                <w:color w:val="000000"/>
                <w:sz w:val="20"/>
                <w:lang w:eastAsia="en-GB"/>
              </w:rPr>
              <w:t xml:space="preserve"> Maritime Event / </w:t>
            </w:r>
            <w:proofErr w:type="spellStart"/>
            <w:r w:rsidRPr="00BC7708">
              <w:rPr>
                <w:color w:val="000000"/>
                <w:sz w:val="20"/>
                <w:lang w:eastAsia="en-GB"/>
              </w:rPr>
              <w:t>Regatta</w:t>
            </w:r>
            <w:proofErr w:type="spellEnd"/>
          </w:p>
        </w:tc>
      </w:tr>
      <w:tr w:rsidR="00356ABA" w:rsidRPr="00BC7708" w14:paraId="20C9D336"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00C99EC7"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64</w:t>
            </w:r>
          </w:p>
        </w:tc>
        <w:tc>
          <w:tcPr>
            <w:tcW w:w="3889" w:type="dxa"/>
            <w:tcBorders>
              <w:top w:val="single" w:sz="4" w:space="0" w:color="auto"/>
              <w:left w:val="single" w:sz="4" w:space="0" w:color="auto"/>
              <w:bottom w:val="single" w:sz="4" w:space="0" w:color="auto"/>
              <w:right w:val="single" w:sz="4" w:space="0" w:color="auto"/>
            </w:tcBorders>
            <w:vAlign w:val="center"/>
            <w:hideMark/>
          </w:tcPr>
          <w:p w14:paraId="51DCDAFC" w14:textId="77777777" w:rsidR="00356ABA" w:rsidRPr="00BC7708" w:rsidRDefault="00356ABA" w:rsidP="00364981">
            <w:pPr>
              <w:overflowPunct/>
              <w:autoSpaceDE/>
              <w:adjustRightInd/>
              <w:jc w:val="left"/>
              <w:rPr>
                <w:color w:val="000000"/>
                <w:sz w:val="20"/>
                <w:lang w:eastAsia="en-GB"/>
              </w:rPr>
            </w:pPr>
            <w:proofErr w:type="spellStart"/>
            <w:r w:rsidRPr="00BC7708">
              <w:rPr>
                <w:color w:val="000000"/>
                <w:sz w:val="20"/>
                <w:lang w:eastAsia="en-GB"/>
              </w:rPr>
              <w:t>Special</w:t>
            </w:r>
            <w:proofErr w:type="spellEnd"/>
            <w:r w:rsidRPr="00BC7708">
              <w:rPr>
                <w:color w:val="000000"/>
                <w:sz w:val="20"/>
                <w:lang w:eastAsia="en-GB"/>
              </w:rPr>
              <w:t xml:space="preserve"> Mark (Area</w:t>
            </w:r>
            <w:proofErr w:type="gramStart"/>
            <w:r w:rsidRPr="00BC7708">
              <w:rPr>
                <w:color w:val="000000"/>
                <w:sz w:val="20"/>
                <w:lang w:eastAsia="en-GB"/>
              </w:rPr>
              <w:t>):</w:t>
            </w:r>
            <w:proofErr w:type="gramEnd"/>
            <w:r w:rsidRPr="00BC7708">
              <w:rPr>
                <w:color w:val="000000"/>
                <w:sz w:val="20"/>
                <w:lang w:eastAsia="en-GB"/>
              </w:rPr>
              <w:t xml:space="preserve"> </w:t>
            </w:r>
            <w:proofErr w:type="spellStart"/>
            <w:r w:rsidRPr="00BC7708">
              <w:rPr>
                <w:color w:val="000000"/>
                <w:sz w:val="20"/>
                <w:lang w:eastAsia="en-GB"/>
              </w:rPr>
              <w:t>Military</w:t>
            </w:r>
            <w:proofErr w:type="spellEnd"/>
            <w:r w:rsidRPr="00BC7708">
              <w:rPr>
                <w:color w:val="000000"/>
                <w:sz w:val="20"/>
                <w:lang w:eastAsia="en-GB"/>
              </w:rPr>
              <w:t xml:space="preserve"> Operations Area</w:t>
            </w:r>
          </w:p>
        </w:tc>
      </w:tr>
      <w:tr w:rsidR="00356ABA" w:rsidRPr="00BC7708" w14:paraId="4705E439"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79B87F80"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65</w:t>
            </w:r>
          </w:p>
        </w:tc>
        <w:tc>
          <w:tcPr>
            <w:tcW w:w="3889" w:type="dxa"/>
            <w:tcBorders>
              <w:top w:val="single" w:sz="4" w:space="0" w:color="auto"/>
              <w:left w:val="single" w:sz="4" w:space="0" w:color="auto"/>
              <w:bottom w:val="single" w:sz="4" w:space="0" w:color="auto"/>
              <w:right w:val="single" w:sz="4" w:space="0" w:color="auto"/>
            </w:tcBorders>
            <w:vAlign w:val="center"/>
            <w:hideMark/>
          </w:tcPr>
          <w:p w14:paraId="36005D3E" w14:textId="77777777" w:rsidR="00356ABA" w:rsidRPr="00BC7708" w:rsidRDefault="00356ABA" w:rsidP="00364981">
            <w:pPr>
              <w:overflowPunct/>
              <w:autoSpaceDE/>
              <w:adjustRightInd/>
              <w:jc w:val="left"/>
              <w:rPr>
                <w:color w:val="000000"/>
                <w:sz w:val="20"/>
                <w:lang w:eastAsia="en-GB"/>
              </w:rPr>
            </w:pPr>
            <w:proofErr w:type="spellStart"/>
            <w:r w:rsidRPr="00BC7708">
              <w:rPr>
                <w:color w:val="000000"/>
                <w:sz w:val="20"/>
                <w:lang w:eastAsia="en-GB"/>
              </w:rPr>
              <w:t>Special</w:t>
            </w:r>
            <w:proofErr w:type="spellEnd"/>
            <w:r w:rsidRPr="00BC7708">
              <w:rPr>
                <w:color w:val="000000"/>
                <w:sz w:val="20"/>
                <w:lang w:eastAsia="en-GB"/>
              </w:rPr>
              <w:t xml:space="preserve"> Mark (Area</w:t>
            </w:r>
            <w:proofErr w:type="gramStart"/>
            <w:r w:rsidRPr="00BC7708">
              <w:rPr>
                <w:color w:val="000000"/>
                <w:sz w:val="20"/>
                <w:lang w:eastAsia="en-GB"/>
              </w:rPr>
              <w:t>):</w:t>
            </w:r>
            <w:proofErr w:type="gramEnd"/>
            <w:r w:rsidRPr="00BC7708">
              <w:rPr>
                <w:color w:val="000000"/>
                <w:sz w:val="20"/>
                <w:lang w:eastAsia="en-GB"/>
              </w:rPr>
              <w:t xml:space="preserve"> </w:t>
            </w:r>
            <w:proofErr w:type="spellStart"/>
            <w:r w:rsidRPr="00BC7708">
              <w:rPr>
                <w:color w:val="000000"/>
                <w:sz w:val="20"/>
                <w:lang w:eastAsia="en-GB"/>
              </w:rPr>
              <w:t>Mooring</w:t>
            </w:r>
            <w:proofErr w:type="spellEnd"/>
            <w:r w:rsidRPr="00BC7708">
              <w:rPr>
                <w:color w:val="000000"/>
                <w:sz w:val="20"/>
                <w:lang w:eastAsia="en-GB"/>
              </w:rPr>
              <w:t xml:space="preserve"> Area</w:t>
            </w:r>
          </w:p>
        </w:tc>
      </w:tr>
      <w:tr w:rsidR="00356ABA" w:rsidRPr="00BC7708" w14:paraId="48044DAE" w14:textId="77777777" w:rsidTr="006E258E">
        <w:trPr>
          <w:trHeight w:val="510"/>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48112A3C"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66</w:t>
            </w:r>
          </w:p>
        </w:tc>
        <w:tc>
          <w:tcPr>
            <w:tcW w:w="3889" w:type="dxa"/>
            <w:tcBorders>
              <w:top w:val="single" w:sz="4" w:space="0" w:color="auto"/>
              <w:left w:val="single" w:sz="4" w:space="0" w:color="auto"/>
              <w:bottom w:val="single" w:sz="4" w:space="0" w:color="auto"/>
              <w:right w:val="single" w:sz="4" w:space="0" w:color="auto"/>
            </w:tcBorders>
            <w:vAlign w:val="center"/>
            <w:hideMark/>
          </w:tcPr>
          <w:p w14:paraId="558E1D3B" w14:textId="77777777" w:rsidR="00356ABA" w:rsidRPr="00BC7708" w:rsidRDefault="00356ABA" w:rsidP="00364981">
            <w:pPr>
              <w:overflowPunct/>
              <w:autoSpaceDE/>
              <w:adjustRightInd/>
              <w:jc w:val="left"/>
              <w:rPr>
                <w:color w:val="000000"/>
                <w:sz w:val="20"/>
                <w:lang w:eastAsia="en-GB"/>
              </w:rPr>
            </w:pPr>
            <w:proofErr w:type="spellStart"/>
            <w:r w:rsidRPr="00BC7708">
              <w:rPr>
                <w:color w:val="000000"/>
                <w:sz w:val="20"/>
                <w:lang w:eastAsia="en-GB"/>
              </w:rPr>
              <w:t>Special</w:t>
            </w:r>
            <w:proofErr w:type="spellEnd"/>
            <w:r w:rsidRPr="00BC7708">
              <w:rPr>
                <w:color w:val="000000"/>
                <w:sz w:val="20"/>
                <w:lang w:eastAsia="en-GB"/>
              </w:rPr>
              <w:t xml:space="preserve"> Mark (Area</w:t>
            </w:r>
            <w:proofErr w:type="gramStart"/>
            <w:r w:rsidRPr="00BC7708">
              <w:rPr>
                <w:color w:val="000000"/>
                <w:sz w:val="20"/>
                <w:lang w:eastAsia="en-GB"/>
              </w:rPr>
              <w:t>):</w:t>
            </w:r>
            <w:proofErr w:type="gramEnd"/>
            <w:r w:rsidRPr="00BC7708">
              <w:rPr>
                <w:color w:val="000000"/>
                <w:sz w:val="20"/>
                <w:lang w:eastAsia="en-GB"/>
              </w:rPr>
              <w:t xml:space="preserve"> Pollution </w:t>
            </w:r>
            <w:proofErr w:type="spellStart"/>
            <w:r w:rsidRPr="00BC7708">
              <w:rPr>
                <w:color w:val="000000"/>
                <w:sz w:val="20"/>
                <w:lang w:eastAsia="en-GB"/>
              </w:rPr>
              <w:t>Response</w:t>
            </w:r>
            <w:proofErr w:type="spellEnd"/>
            <w:r w:rsidRPr="00BC7708">
              <w:rPr>
                <w:color w:val="000000"/>
                <w:sz w:val="20"/>
                <w:lang w:eastAsia="en-GB"/>
              </w:rPr>
              <w:t xml:space="preserve"> / </w:t>
            </w:r>
            <w:proofErr w:type="spellStart"/>
            <w:r w:rsidRPr="00BC7708">
              <w:rPr>
                <w:color w:val="000000"/>
                <w:sz w:val="20"/>
                <w:lang w:eastAsia="en-GB"/>
              </w:rPr>
              <w:t>Recovery</w:t>
            </w:r>
            <w:proofErr w:type="spellEnd"/>
            <w:r w:rsidRPr="00BC7708">
              <w:rPr>
                <w:color w:val="000000"/>
                <w:sz w:val="20"/>
                <w:lang w:eastAsia="en-GB"/>
              </w:rPr>
              <w:t xml:space="preserve"> Area</w:t>
            </w:r>
          </w:p>
        </w:tc>
      </w:tr>
      <w:tr w:rsidR="00356ABA" w:rsidRPr="00BC7708" w14:paraId="31B0337C" w14:textId="77777777" w:rsidTr="006E258E">
        <w:trPr>
          <w:trHeight w:val="510"/>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6824DF9B"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67</w:t>
            </w:r>
          </w:p>
        </w:tc>
        <w:tc>
          <w:tcPr>
            <w:tcW w:w="3889" w:type="dxa"/>
            <w:tcBorders>
              <w:top w:val="single" w:sz="4" w:space="0" w:color="auto"/>
              <w:left w:val="single" w:sz="4" w:space="0" w:color="auto"/>
              <w:bottom w:val="single" w:sz="4" w:space="0" w:color="auto"/>
              <w:right w:val="single" w:sz="4" w:space="0" w:color="auto"/>
            </w:tcBorders>
            <w:vAlign w:val="center"/>
            <w:hideMark/>
          </w:tcPr>
          <w:p w14:paraId="69A31D84" w14:textId="77777777" w:rsidR="00356ABA" w:rsidRPr="00BC7708" w:rsidRDefault="00356ABA" w:rsidP="00364981">
            <w:pPr>
              <w:overflowPunct/>
              <w:autoSpaceDE/>
              <w:adjustRightInd/>
              <w:jc w:val="left"/>
              <w:rPr>
                <w:color w:val="000000"/>
                <w:sz w:val="20"/>
                <w:lang w:eastAsia="en-GB"/>
              </w:rPr>
            </w:pPr>
            <w:proofErr w:type="spellStart"/>
            <w:r w:rsidRPr="00BC7708">
              <w:rPr>
                <w:color w:val="000000"/>
                <w:sz w:val="20"/>
                <w:lang w:eastAsia="en-GB"/>
              </w:rPr>
              <w:t>Special</w:t>
            </w:r>
            <w:proofErr w:type="spellEnd"/>
            <w:r w:rsidRPr="00BC7708">
              <w:rPr>
                <w:color w:val="000000"/>
                <w:sz w:val="20"/>
                <w:lang w:eastAsia="en-GB"/>
              </w:rPr>
              <w:t xml:space="preserve"> Mark (Area</w:t>
            </w:r>
            <w:proofErr w:type="gramStart"/>
            <w:r w:rsidRPr="00BC7708">
              <w:rPr>
                <w:color w:val="000000"/>
                <w:sz w:val="20"/>
                <w:lang w:eastAsia="en-GB"/>
              </w:rPr>
              <w:t>):</w:t>
            </w:r>
            <w:proofErr w:type="gramEnd"/>
            <w:r w:rsidRPr="00BC7708">
              <w:rPr>
                <w:color w:val="000000"/>
                <w:sz w:val="20"/>
                <w:lang w:eastAsia="en-GB"/>
              </w:rPr>
              <w:t xml:space="preserve"> </w:t>
            </w:r>
            <w:proofErr w:type="spellStart"/>
            <w:r w:rsidRPr="00BC7708">
              <w:rPr>
                <w:color w:val="000000"/>
                <w:sz w:val="20"/>
                <w:lang w:eastAsia="en-GB"/>
              </w:rPr>
              <w:t>Restricted</w:t>
            </w:r>
            <w:proofErr w:type="spellEnd"/>
            <w:r w:rsidRPr="00BC7708">
              <w:rPr>
                <w:color w:val="000000"/>
                <w:sz w:val="20"/>
                <w:lang w:eastAsia="en-GB"/>
              </w:rPr>
              <w:t xml:space="preserve"> Operations Area</w:t>
            </w:r>
          </w:p>
        </w:tc>
      </w:tr>
      <w:tr w:rsidR="00356ABA" w:rsidRPr="00BC7708" w14:paraId="37F20116"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4FB3F06A"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68</w:t>
            </w:r>
          </w:p>
        </w:tc>
        <w:tc>
          <w:tcPr>
            <w:tcW w:w="3889" w:type="dxa"/>
            <w:tcBorders>
              <w:top w:val="single" w:sz="4" w:space="0" w:color="auto"/>
              <w:left w:val="single" w:sz="4" w:space="0" w:color="auto"/>
              <w:bottom w:val="single" w:sz="4" w:space="0" w:color="auto"/>
              <w:right w:val="single" w:sz="4" w:space="0" w:color="auto"/>
            </w:tcBorders>
            <w:vAlign w:val="center"/>
            <w:hideMark/>
          </w:tcPr>
          <w:p w14:paraId="451B0094" w14:textId="77777777" w:rsidR="00356ABA" w:rsidRPr="00BC7708" w:rsidRDefault="00356ABA" w:rsidP="00364981">
            <w:pPr>
              <w:overflowPunct/>
              <w:autoSpaceDE/>
              <w:adjustRightInd/>
              <w:jc w:val="left"/>
              <w:rPr>
                <w:color w:val="000000"/>
                <w:sz w:val="20"/>
                <w:lang w:eastAsia="en-GB"/>
              </w:rPr>
            </w:pPr>
            <w:proofErr w:type="spellStart"/>
            <w:r w:rsidRPr="00BC7708">
              <w:rPr>
                <w:color w:val="000000"/>
                <w:sz w:val="20"/>
                <w:lang w:eastAsia="en-GB"/>
              </w:rPr>
              <w:t>Special</w:t>
            </w:r>
            <w:proofErr w:type="spellEnd"/>
            <w:r w:rsidRPr="00BC7708">
              <w:rPr>
                <w:color w:val="000000"/>
                <w:sz w:val="20"/>
                <w:lang w:eastAsia="en-GB"/>
              </w:rPr>
              <w:t xml:space="preserve"> Mark (Area</w:t>
            </w:r>
            <w:proofErr w:type="gramStart"/>
            <w:r w:rsidRPr="00BC7708">
              <w:rPr>
                <w:color w:val="000000"/>
                <w:sz w:val="20"/>
                <w:lang w:eastAsia="en-GB"/>
              </w:rPr>
              <w:t>):</w:t>
            </w:r>
            <w:proofErr w:type="gramEnd"/>
            <w:r w:rsidRPr="00BC7708">
              <w:rPr>
                <w:color w:val="000000"/>
                <w:sz w:val="20"/>
                <w:lang w:eastAsia="en-GB"/>
              </w:rPr>
              <w:t xml:space="preserve"> </w:t>
            </w:r>
            <w:proofErr w:type="spellStart"/>
            <w:r w:rsidRPr="00BC7708">
              <w:rPr>
                <w:color w:val="000000"/>
                <w:sz w:val="20"/>
                <w:lang w:eastAsia="en-GB"/>
              </w:rPr>
              <w:t>Search</w:t>
            </w:r>
            <w:proofErr w:type="spellEnd"/>
            <w:r w:rsidRPr="00BC7708">
              <w:rPr>
                <w:color w:val="000000"/>
                <w:sz w:val="20"/>
                <w:lang w:eastAsia="en-GB"/>
              </w:rPr>
              <w:t xml:space="preserve"> And </w:t>
            </w:r>
            <w:proofErr w:type="spellStart"/>
            <w:r w:rsidRPr="00BC7708">
              <w:rPr>
                <w:color w:val="000000"/>
                <w:sz w:val="20"/>
                <w:lang w:eastAsia="en-GB"/>
              </w:rPr>
              <w:t>Rescue</w:t>
            </w:r>
            <w:proofErr w:type="spellEnd"/>
            <w:r w:rsidRPr="00BC7708">
              <w:rPr>
                <w:color w:val="000000"/>
                <w:sz w:val="20"/>
                <w:lang w:eastAsia="en-GB"/>
              </w:rPr>
              <w:t xml:space="preserve"> Area</w:t>
            </w:r>
          </w:p>
        </w:tc>
      </w:tr>
      <w:tr w:rsidR="00356ABA" w:rsidRPr="00BC7708" w14:paraId="6DAA37FC"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5A20823B"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69</w:t>
            </w:r>
          </w:p>
        </w:tc>
        <w:tc>
          <w:tcPr>
            <w:tcW w:w="3889" w:type="dxa"/>
            <w:tcBorders>
              <w:top w:val="single" w:sz="4" w:space="0" w:color="auto"/>
              <w:left w:val="single" w:sz="4" w:space="0" w:color="auto"/>
              <w:bottom w:val="single" w:sz="4" w:space="0" w:color="auto"/>
              <w:right w:val="single" w:sz="4" w:space="0" w:color="auto"/>
            </w:tcBorders>
            <w:vAlign w:val="center"/>
            <w:hideMark/>
          </w:tcPr>
          <w:p w14:paraId="2C30F816" w14:textId="77777777" w:rsidR="00356ABA" w:rsidRPr="00BC7708" w:rsidRDefault="00356ABA" w:rsidP="00364981">
            <w:pPr>
              <w:overflowPunct/>
              <w:autoSpaceDE/>
              <w:adjustRightInd/>
              <w:jc w:val="left"/>
              <w:rPr>
                <w:color w:val="000000"/>
                <w:sz w:val="20"/>
                <w:lang w:eastAsia="en-GB"/>
              </w:rPr>
            </w:pPr>
            <w:proofErr w:type="spellStart"/>
            <w:r w:rsidRPr="00BC7708">
              <w:rPr>
                <w:color w:val="000000"/>
                <w:sz w:val="20"/>
                <w:lang w:eastAsia="en-GB"/>
              </w:rPr>
              <w:t>Special</w:t>
            </w:r>
            <w:proofErr w:type="spellEnd"/>
            <w:r w:rsidRPr="00BC7708">
              <w:rPr>
                <w:color w:val="000000"/>
                <w:sz w:val="20"/>
                <w:lang w:eastAsia="en-GB"/>
              </w:rPr>
              <w:t xml:space="preserve"> Mark (Area</w:t>
            </w:r>
            <w:proofErr w:type="gramStart"/>
            <w:r w:rsidRPr="00BC7708">
              <w:rPr>
                <w:color w:val="000000"/>
                <w:sz w:val="20"/>
                <w:lang w:eastAsia="en-GB"/>
              </w:rPr>
              <w:t>):</w:t>
            </w:r>
            <w:proofErr w:type="gramEnd"/>
            <w:r w:rsidRPr="00BC7708">
              <w:rPr>
                <w:color w:val="000000"/>
                <w:sz w:val="20"/>
                <w:lang w:eastAsia="en-GB"/>
              </w:rPr>
              <w:t xml:space="preserve"> Substance </w:t>
            </w:r>
            <w:proofErr w:type="spellStart"/>
            <w:r w:rsidRPr="00BC7708">
              <w:rPr>
                <w:color w:val="000000"/>
                <w:sz w:val="20"/>
                <w:lang w:eastAsia="en-GB"/>
              </w:rPr>
              <w:t>Fishing</w:t>
            </w:r>
            <w:proofErr w:type="spellEnd"/>
            <w:r w:rsidRPr="00BC7708">
              <w:rPr>
                <w:color w:val="000000"/>
                <w:sz w:val="20"/>
                <w:lang w:eastAsia="en-GB"/>
              </w:rPr>
              <w:t xml:space="preserve"> Area</w:t>
            </w:r>
          </w:p>
        </w:tc>
      </w:tr>
      <w:tr w:rsidR="00356ABA" w:rsidRPr="00BC7708" w14:paraId="6C1D68F1" w14:textId="77777777" w:rsidTr="006E258E">
        <w:trPr>
          <w:trHeight w:val="510"/>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3632B024"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70</w:t>
            </w:r>
          </w:p>
        </w:tc>
        <w:tc>
          <w:tcPr>
            <w:tcW w:w="3889" w:type="dxa"/>
            <w:tcBorders>
              <w:top w:val="single" w:sz="4" w:space="0" w:color="auto"/>
              <w:left w:val="single" w:sz="4" w:space="0" w:color="auto"/>
              <w:bottom w:val="single" w:sz="4" w:space="0" w:color="auto"/>
              <w:right w:val="single" w:sz="4" w:space="0" w:color="auto"/>
            </w:tcBorders>
            <w:vAlign w:val="center"/>
            <w:hideMark/>
          </w:tcPr>
          <w:p w14:paraId="519C16A4" w14:textId="77777777" w:rsidR="00356ABA" w:rsidRPr="00BC7708" w:rsidRDefault="00356ABA" w:rsidP="00364981">
            <w:pPr>
              <w:overflowPunct/>
              <w:autoSpaceDE/>
              <w:adjustRightInd/>
              <w:jc w:val="left"/>
              <w:rPr>
                <w:color w:val="000000"/>
                <w:sz w:val="20"/>
                <w:lang w:eastAsia="en-GB"/>
              </w:rPr>
            </w:pPr>
            <w:proofErr w:type="spellStart"/>
            <w:r w:rsidRPr="00BC7708">
              <w:rPr>
                <w:color w:val="000000"/>
                <w:sz w:val="20"/>
                <w:lang w:eastAsia="en-GB"/>
              </w:rPr>
              <w:t>Special</w:t>
            </w:r>
            <w:proofErr w:type="spellEnd"/>
            <w:r w:rsidRPr="00BC7708">
              <w:rPr>
                <w:color w:val="000000"/>
                <w:sz w:val="20"/>
                <w:lang w:eastAsia="en-GB"/>
              </w:rPr>
              <w:t xml:space="preserve"> Mark (Area</w:t>
            </w:r>
            <w:proofErr w:type="gramStart"/>
            <w:r w:rsidRPr="00BC7708">
              <w:rPr>
                <w:color w:val="000000"/>
                <w:sz w:val="20"/>
                <w:lang w:eastAsia="en-GB"/>
              </w:rPr>
              <w:t>):</w:t>
            </w:r>
            <w:proofErr w:type="gramEnd"/>
            <w:r w:rsidRPr="00BC7708">
              <w:rPr>
                <w:color w:val="000000"/>
                <w:sz w:val="20"/>
                <w:lang w:eastAsia="en-GB"/>
              </w:rPr>
              <w:t xml:space="preserve"> </w:t>
            </w:r>
            <w:proofErr w:type="spellStart"/>
            <w:r w:rsidRPr="00BC7708">
              <w:rPr>
                <w:color w:val="000000"/>
                <w:sz w:val="20"/>
                <w:lang w:eastAsia="en-GB"/>
              </w:rPr>
              <w:t>Underwater</w:t>
            </w:r>
            <w:proofErr w:type="spellEnd"/>
            <w:r w:rsidRPr="00BC7708">
              <w:rPr>
                <w:color w:val="000000"/>
                <w:sz w:val="20"/>
                <w:lang w:eastAsia="en-GB"/>
              </w:rPr>
              <w:t xml:space="preserve"> Operations Area</w:t>
            </w:r>
          </w:p>
        </w:tc>
      </w:tr>
      <w:tr w:rsidR="00356ABA" w:rsidRPr="00BC7708" w14:paraId="0F0975DF"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3F4FDDD0"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71</w:t>
            </w:r>
          </w:p>
        </w:tc>
        <w:tc>
          <w:tcPr>
            <w:tcW w:w="3889" w:type="dxa"/>
            <w:tcBorders>
              <w:top w:val="single" w:sz="4" w:space="0" w:color="auto"/>
              <w:left w:val="single" w:sz="4" w:space="0" w:color="auto"/>
              <w:bottom w:val="single" w:sz="4" w:space="0" w:color="auto"/>
              <w:right w:val="single" w:sz="4" w:space="0" w:color="auto"/>
            </w:tcBorders>
            <w:vAlign w:val="bottom"/>
            <w:hideMark/>
          </w:tcPr>
          <w:p w14:paraId="75FD3C91" w14:textId="77777777" w:rsidR="00356ABA" w:rsidRPr="00BC7708" w:rsidRDefault="00356ABA" w:rsidP="00364981">
            <w:pPr>
              <w:jc w:val="left"/>
              <w:rPr>
                <w:color w:val="000000"/>
                <w:sz w:val="20"/>
                <w:lang w:eastAsia="en-GB"/>
              </w:rPr>
            </w:pPr>
          </w:p>
        </w:tc>
      </w:tr>
      <w:tr w:rsidR="00356ABA" w:rsidRPr="00BC7708" w14:paraId="5D84881D"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78FBB4C4"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72</w:t>
            </w:r>
          </w:p>
        </w:tc>
        <w:tc>
          <w:tcPr>
            <w:tcW w:w="3889" w:type="dxa"/>
            <w:tcBorders>
              <w:top w:val="single" w:sz="4" w:space="0" w:color="auto"/>
              <w:left w:val="single" w:sz="4" w:space="0" w:color="auto"/>
              <w:bottom w:val="single" w:sz="4" w:space="0" w:color="auto"/>
              <w:right w:val="single" w:sz="4" w:space="0" w:color="auto"/>
            </w:tcBorders>
            <w:vAlign w:val="bottom"/>
            <w:hideMark/>
          </w:tcPr>
          <w:p w14:paraId="6B52AB5A" w14:textId="77777777" w:rsidR="00356ABA" w:rsidRPr="00BC7708" w:rsidRDefault="00356ABA" w:rsidP="00364981">
            <w:pPr>
              <w:jc w:val="left"/>
              <w:rPr>
                <w:color w:val="000000"/>
                <w:sz w:val="20"/>
                <w:lang w:eastAsia="en-GB"/>
              </w:rPr>
            </w:pPr>
          </w:p>
        </w:tc>
      </w:tr>
      <w:tr w:rsidR="00356ABA" w:rsidRPr="00BC7708" w14:paraId="11B5AB75"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4066BA72"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73</w:t>
            </w:r>
          </w:p>
        </w:tc>
        <w:tc>
          <w:tcPr>
            <w:tcW w:w="3889" w:type="dxa"/>
            <w:tcBorders>
              <w:top w:val="single" w:sz="4" w:space="0" w:color="auto"/>
              <w:left w:val="single" w:sz="4" w:space="0" w:color="auto"/>
              <w:bottom w:val="single" w:sz="4" w:space="0" w:color="auto"/>
              <w:right w:val="single" w:sz="4" w:space="0" w:color="auto"/>
            </w:tcBorders>
            <w:vAlign w:val="bottom"/>
            <w:hideMark/>
          </w:tcPr>
          <w:p w14:paraId="400B6F32" w14:textId="77777777" w:rsidR="00356ABA" w:rsidRPr="00BC7708" w:rsidRDefault="00356ABA" w:rsidP="00364981">
            <w:pPr>
              <w:jc w:val="left"/>
              <w:rPr>
                <w:color w:val="000000"/>
                <w:sz w:val="20"/>
                <w:lang w:eastAsia="en-GB"/>
              </w:rPr>
            </w:pPr>
          </w:p>
        </w:tc>
      </w:tr>
      <w:tr w:rsidR="00356ABA" w:rsidRPr="00BC7708" w14:paraId="2DEF3BD7"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017F5643"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74</w:t>
            </w:r>
          </w:p>
        </w:tc>
        <w:tc>
          <w:tcPr>
            <w:tcW w:w="3889" w:type="dxa"/>
            <w:tcBorders>
              <w:top w:val="single" w:sz="4" w:space="0" w:color="auto"/>
              <w:left w:val="single" w:sz="4" w:space="0" w:color="auto"/>
              <w:bottom w:val="single" w:sz="4" w:space="0" w:color="auto"/>
              <w:right w:val="single" w:sz="4" w:space="0" w:color="auto"/>
            </w:tcBorders>
            <w:vAlign w:val="bottom"/>
            <w:hideMark/>
          </w:tcPr>
          <w:p w14:paraId="0D1D0902" w14:textId="77777777" w:rsidR="00356ABA" w:rsidRPr="00BC7708" w:rsidRDefault="00356ABA" w:rsidP="00364981">
            <w:pPr>
              <w:jc w:val="left"/>
              <w:rPr>
                <w:color w:val="000000"/>
                <w:sz w:val="20"/>
                <w:lang w:eastAsia="en-GB"/>
              </w:rPr>
            </w:pPr>
          </w:p>
        </w:tc>
      </w:tr>
      <w:tr w:rsidR="00356ABA" w:rsidRPr="00BC7708" w14:paraId="26BB8A73"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4DD7693B"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75</w:t>
            </w:r>
          </w:p>
        </w:tc>
        <w:tc>
          <w:tcPr>
            <w:tcW w:w="3889" w:type="dxa"/>
            <w:tcBorders>
              <w:top w:val="single" w:sz="4" w:space="0" w:color="auto"/>
              <w:left w:val="single" w:sz="4" w:space="0" w:color="auto"/>
              <w:bottom w:val="single" w:sz="4" w:space="0" w:color="auto"/>
              <w:right w:val="single" w:sz="4" w:space="0" w:color="auto"/>
            </w:tcBorders>
            <w:vAlign w:val="bottom"/>
            <w:hideMark/>
          </w:tcPr>
          <w:p w14:paraId="5BECCE84" w14:textId="77777777" w:rsidR="00356ABA" w:rsidRPr="00BC7708" w:rsidRDefault="00356ABA" w:rsidP="00364981">
            <w:pPr>
              <w:jc w:val="left"/>
              <w:rPr>
                <w:color w:val="000000"/>
                <w:sz w:val="20"/>
                <w:lang w:eastAsia="en-GB"/>
              </w:rPr>
            </w:pPr>
          </w:p>
        </w:tc>
      </w:tr>
      <w:tr w:rsidR="00356ABA" w:rsidRPr="00BC7708" w14:paraId="02F82D0F"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03BB3838"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76</w:t>
            </w:r>
          </w:p>
        </w:tc>
        <w:tc>
          <w:tcPr>
            <w:tcW w:w="3889" w:type="dxa"/>
            <w:tcBorders>
              <w:top w:val="single" w:sz="4" w:space="0" w:color="auto"/>
              <w:left w:val="single" w:sz="4" w:space="0" w:color="auto"/>
              <w:bottom w:val="single" w:sz="4" w:space="0" w:color="auto"/>
              <w:right w:val="single" w:sz="4" w:space="0" w:color="auto"/>
            </w:tcBorders>
            <w:vAlign w:val="bottom"/>
            <w:hideMark/>
          </w:tcPr>
          <w:p w14:paraId="40687909" w14:textId="77777777" w:rsidR="00356ABA" w:rsidRPr="00BC7708" w:rsidRDefault="00356ABA" w:rsidP="00364981">
            <w:pPr>
              <w:jc w:val="left"/>
              <w:rPr>
                <w:color w:val="000000"/>
                <w:sz w:val="20"/>
                <w:lang w:eastAsia="en-GB"/>
              </w:rPr>
            </w:pPr>
          </w:p>
        </w:tc>
      </w:tr>
      <w:tr w:rsidR="00356ABA" w:rsidRPr="00BC7708" w14:paraId="7D1CA885"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05E54350"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77</w:t>
            </w:r>
          </w:p>
        </w:tc>
        <w:tc>
          <w:tcPr>
            <w:tcW w:w="3889" w:type="dxa"/>
            <w:tcBorders>
              <w:top w:val="single" w:sz="4" w:space="0" w:color="auto"/>
              <w:left w:val="single" w:sz="4" w:space="0" w:color="auto"/>
              <w:bottom w:val="single" w:sz="4" w:space="0" w:color="auto"/>
              <w:right w:val="single" w:sz="4" w:space="0" w:color="auto"/>
            </w:tcBorders>
            <w:vAlign w:val="bottom"/>
            <w:hideMark/>
          </w:tcPr>
          <w:p w14:paraId="475403A5" w14:textId="77777777" w:rsidR="00356ABA" w:rsidRPr="00BC7708" w:rsidRDefault="00356ABA" w:rsidP="00364981">
            <w:pPr>
              <w:jc w:val="left"/>
              <w:rPr>
                <w:color w:val="000000"/>
                <w:sz w:val="20"/>
                <w:lang w:eastAsia="en-GB"/>
              </w:rPr>
            </w:pPr>
          </w:p>
        </w:tc>
      </w:tr>
      <w:tr w:rsidR="00356ABA" w:rsidRPr="00BC7708" w14:paraId="734B79B0"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4F79F432"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78</w:t>
            </w:r>
          </w:p>
        </w:tc>
        <w:tc>
          <w:tcPr>
            <w:tcW w:w="3889" w:type="dxa"/>
            <w:tcBorders>
              <w:top w:val="single" w:sz="4" w:space="0" w:color="auto"/>
              <w:left w:val="single" w:sz="4" w:space="0" w:color="auto"/>
              <w:bottom w:val="single" w:sz="4" w:space="0" w:color="auto"/>
              <w:right w:val="single" w:sz="4" w:space="0" w:color="auto"/>
            </w:tcBorders>
            <w:vAlign w:val="bottom"/>
            <w:hideMark/>
          </w:tcPr>
          <w:p w14:paraId="149A0200" w14:textId="77777777" w:rsidR="00356ABA" w:rsidRPr="00BC7708" w:rsidRDefault="00356ABA" w:rsidP="00364981">
            <w:pPr>
              <w:jc w:val="left"/>
              <w:rPr>
                <w:color w:val="000000"/>
                <w:sz w:val="20"/>
                <w:lang w:eastAsia="en-GB"/>
              </w:rPr>
            </w:pPr>
          </w:p>
        </w:tc>
      </w:tr>
      <w:tr w:rsidR="00356ABA" w:rsidRPr="00BC7708" w14:paraId="11559FE8"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31883DEA"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79</w:t>
            </w:r>
          </w:p>
        </w:tc>
        <w:tc>
          <w:tcPr>
            <w:tcW w:w="3889" w:type="dxa"/>
            <w:tcBorders>
              <w:top w:val="single" w:sz="4" w:space="0" w:color="auto"/>
              <w:left w:val="single" w:sz="4" w:space="0" w:color="auto"/>
              <w:bottom w:val="single" w:sz="4" w:space="0" w:color="auto"/>
              <w:right w:val="single" w:sz="4" w:space="0" w:color="auto"/>
            </w:tcBorders>
            <w:vAlign w:val="bottom"/>
            <w:hideMark/>
          </w:tcPr>
          <w:p w14:paraId="52BBFFEA" w14:textId="77777777" w:rsidR="00356ABA" w:rsidRPr="00BC7708" w:rsidRDefault="00356ABA" w:rsidP="00364981">
            <w:pPr>
              <w:jc w:val="left"/>
              <w:rPr>
                <w:color w:val="000000"/>
                <w:sz w:val="20"/>
                <w:lang w:eastAsia="en-GB"/>
              </w:rPr>
            </w:pPr>
          </w:p>
        </w:tc>
      </w:tr>
      <w:tr w:rsidR="00356ABA" w:rsidRPr="00BC7708" w14:paraId="345D09B5" w14:textId="77777777" w:rsidTr="006E258E">
        <w:trPr>
          <w:trHeight w:val="510"/>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1CE45057"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80</w:t>
            </w:r>
          </w:p>
        </w:tc>
        <w:tc>
          <w:tcPr>
            <w:tcW w:w="3889" w:type="dxa"/>
            <w:tcBorders>
              <w:top w:val="single" w:sz="4" w:space="0" w:color="auto"/>
              <w:left w:val="single" w:sz="4" w:space="0" w:color="auto"/>
              <w:bottom w:val="single" w:sz="4" w:space="0" w:color="auto"/>
              <w:right w:val="single" w:sz="4" w:space="0" w:color="auto"/>
            </w:tcBorders>
            <w:vAlign w:val="center"/>
            <w:hideMark/>
          </w:tcPr>
          <w:p w14:paraId="7DEAD0E6" w14:textId="77777777" w:rsidR="00356ABA" w:rsidRPr="00BC7708" w:rsidRDefault="00356ABA" w:rsidP="00364981">
            <w:pPr>
              <w:overflowPunct/>
              <w:autoSpaceDE/>
              <w:adjustRightInd/>
              <w:jc w:val="left"/>
              <w:rPr>
                <w:color w:val="000000"/>
                <w:sz w:val="20"/>
                <w:lang w:eastAsia="en-GB"/>
              </w:rPr>
            </w:pPr>
            <w:proofErr w:type="spellStart"/>
            <w:r w:rsidRPr="00BC7708">
              <w:rPr>
                <w:color w:val="000000"/>
                <w:sz w:val="20"/>
                <w:lang w:eastAsia="en-GB"/>
              </w:rPr>
              <w:t>Special</w:t>
            </w:r>
            <w:proofErr w:type="spellEnd"/>
            <w:r w:rsidRPr="00BC7708">
              <w:rPr>
                <w:color w:val="000000"/>
                <w:sz w:val="20"/>
                <w:lang w:eastAsia="en-GB"/>
              </w:rPr>
              <w:t xml:space="preserve"> Mark (Instruction</w:t>
            </w:r>
            <w:proofErr w:type="gramStart"/>
            <w:r w:rsidRPr="00BC7708">
              <w:rPr>
                <w:color w:val="000000"/>
                <w:sz w:val="20"/>
                <w:lang w:eastAsia="en-GB"/>
              </w:rPr>
              <w:t>):</w:t>
            </w:r>
            <w:proofErr w:type="gramEnd"/>
            <w:r w:rsidRPr="00BC7708">
              <w:rPr>
                <w:color w:val="000000"/>
                <w:sz w:val="20"/>
                <w:lang w:eastAsia="en-GB"/>
              </w:rPr>
              <w:t xml:space="preserve"> </w:t>
            </w:r>
            <w:proofErr w:type="spellStart"/>
            <w:r w:rsidRPr="00BC7708">
              <w:rPr>
                <w:color w:val="000000"/>
                <w:sz w:val="20"/>
                <w:lang w:eastAsia="en-GB"/>
              </w:rPr>
              <w:t>Proceed</w:t>
            </w:r>
            <w:proofErr w:type="spellEnd"/>
            <w:r w:rsidRPr="00BC7708">
              <w:rPr>
                <w:color w:val="000000"/>
                <w:sz w:val="20"/>
                <w:lang w:eastAsia="en-GB"/>
              </w:rPr>
              <w:t xml:space="preserve"> (At </w:t>
            </w:r>
            <w:proofErr w:type="spellStart"/>
            <w:r w:rsidRPr="00BC7708">
              <w:rPr>
                <w:color w:val="000000"/>
                <w:sz w:val="20"/>
                <w:lang w:eastAsia="en-GB"/>
              </w:rPr>
              <w:t>Reduced</w:t>
            </w:r>
            <w:proofErr w:type="spellEnd"/>
            <w:r w:rsidRPr="00BC7708">
              <w:rPr>
                <w:color w:val="000000"/>
                <w:sz w:val="20"/>
                <w:lang w:eastAsia="en-GB"/>
              </w:rPr>
              <w:t xml:space="preserve"> Speed)</w:t>
            </w:r>
          </w:p>
        </w:tc>
      </w:tr>
      <w:tr w:rsidR="00356ABA" w:rsidRPr="00BC7708" w14:paraId="4AFA818D" w14:textId="77777777" w:rsidTr="006E258E">
        <w:trPr>
          <w:trHeight w:val="510"/>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704A2BDC"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81</w:t>
            </w:r>
          </w:p>
        </w:tc>
        <w:tc>
          <w:tcPr>
            <w:tcW w:w="3889" w:type="dxa"/>
            <w:tcBorders>
              <w:top w:val="single" w:sz="4" w:space="0" w:color="auto"/>
              <w:left w:val="single" w:sz="4" w:space="0" w:color="auto"/>
              <w:bottom w:val="single" w:sz="4" w:space="0" w:color="auto"/>
              <w:right w:val="single" w:sz="4" w:space="0" w:color="auto"/>
            </w:tcBorders>
            <w:vAlign w:val="center"/>
            <w:hideMark/>
          </w:tcPr>
          <w:p w14:paraId="68817F38" w14:textId="77777777" w:rsidR="00356ABA" w:rsidRPr="00BC7708" w:rsidRDefault="00356ABA" w:rsidP="00364981">
            <w:pPr>
              <w:overflowPunct/>
              <w:autoSpaceDE/>
              <w:adjustRightInd/>
              <w:jc w:val="left"/>
              <w:rPr>
                <w:color w:val="000000"/>
                <w:sz w:val="20"/>
                <w:lang w:eastAsia="en-GB"/>
              </w:rPr>
            </w:pPr>
            <w:proofErr w:type="spellStart"/>
            <w:r w:rsidRPr="00BC7708">
              <w:rPr>
                <w:color w:val="000000"/>
                <w:sz w:val="20"/>
                <w:lang w:eastAsia="en-GB"/>
              </w:rPr>
              <w:t>Special</w:t>
            </w:r>
            <w:proofErr w:type="spellEnd"/>
            <w:r w:rsidRPr="00BC7708">
              <w:rPr>
                <w:color w:val="000000"/>
                <w:sz w:val="20"/>
                <w:lang w:eastAsia="en-GB"/>
              </w:rPr>
              <w:t xml:space="preserve"> Mark (Instruction</w:t>
            </w:r>
            <w:proofErr w:type="gramStart"/>
            <w:r w:rsidRPr="00BC7708">
              <w:rPr>
                <w:color w:val="000000"/>
                <w:sz w:val="20"/>
                <w:lang w:eastAsia="en-GB"/>
              </w:rPr>
              <w:t>):</w:t>
            </w:r>
            <w:proofErr w:type="gramEnd"/>
            <w:r w:rsidRPr="00BC7708">
              <w:rPr>
                <w:color w:val="000000"/>
                <w:sz w:val="20"/>
                <w:lang w:eastAsia="en-GB"/>
              </w:rPr>
              <w:t xml:space="preserve"> </w:t>
            </w:r>
            <w:proofErr w:type="spellStart"/>
            <w:r w:rsidRPr="00BC7708">
              <w:rPr>
                <w:color w:val="000000"/>
                <w:sz w:val="20"/>
                <w:lang w:eastAsia="en-GB"/>
              </w:rPr>
              <w:t>Proceed</w:t>
            </w:r>
            <w:proofErr w:type="spellEnd"/>
            <w:r w:rsidRPr="00BC7708">
              <w:rPr>
                <w:color w:val="000000"/>
                <w:sz w:val="20"/>
                <w:lang w:eastAsia="en-GB"/>
              </w:rPr>
              <w:t xml:space="preserve"> (</w:t>
            </w:r>
            <w:proofErr w:type="spellStart"/>
            <w:r w:rsidRPr="00BC7708">
              <w:rPr>
                <w:color w:val="000000"/>
                <w:sz w:val="20"/>
                <w:lang w:eastAsia="en-GB"/>
              </w:rPr>
              <w:t>From</w:t>
            </w:r>
            <w:proofErr w:type="spellEnd"/>
            <w:r w:rsidRPr="00BC7708">
              <w:rPr>
                <w:color w:val="000000"/>
                <w:sz w:val="20"/>
                <w:lang w:eastAsia="en-GB"/>
              </w:rPr>
              <w:t xml:space="preserve"> </w:t>
            </w:r>
            <w:proofErr w:type="spellStart"/>
            <w:r w:rsidRPr="00BC7708">
              <w:rPr>
                <w:color w:val="000000"/>
                <w:sz w:val="20"/>
                <w:lang w:eastAsia="en-GB"/>
              </w:rPr>
              <w:t>Here</w:t>
            </w:r>
            <w:proofErr w:type="spellEnd"/>
            <w:r w:rsidRPr="00BC7708">
              <w:rPr>
                <w:color w:val="000000"/>
                <w:sz w:val="20"/>
                <w:lang w:eastAsia="en-GB"/>
              </w:rPr>
              <w:t>)</w:t>
            </w:r>
          </w:p>
        </w:tc>
      </w:tr>
      <w:tr w:rsidR="00356ABA" w:rsidRPr="00BC7708" w14:paraId="4782311D" w14:textId="77777777" w:rsidTr="006E258E">
        <w:trPr>
          <w:trHeight w:val="510"/>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0748E1E2"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82</w:t>
            </w:r>
          </w:p>
        </w:tc>
        <w:tc>
          <w:tcPr>
            <w:tcW w:w="3889" w:type="dxa"/>
            <w:tcBorders>
              <w:top w:val="single" w:sz="4" w:space="0" w:color="auto"/>
              <w:left w:val="single" w:sz="4" w:space="0" w:color="auto"/>
              <w:bottom w:val="single" w:sz="4" w:space="0" w:color="auto"/>
              <w:right w:val="single" w:sz="4" w:space="0" w:color="auto"/>
            </w:tcBorders>
            <w:vAlign w:val="center"/>
            <w:hideMark/>
          </w:tcPr>
          <w:p w14:paraId="120E3E8C" w14:textId="77777777" w:rsidR="00356ABA" w:rsidRPr="00BC7708" w:rsidRDefault="00356ABA" w:rsidP="00364981">
            <w:pPr>
              <w:overflowPunct/>
              <w:autoSpaceDE/>
              <w:adjustRightInd/>
              <w:jc w:val="left"/>
              <w:rPr>
                <w:color w:val="000000"/>
                <w:sz w:val="20"/>
                <w:lang w:eastAsia="en-GB"/>
              </w:rPr>
            </w:pPr>
            <w:proofErr w:type="spellStart"/>
            <w:r w:rsidRPr="00BC7708">
              <w:rPr>
                <w:color w:val="000000"/>
                <w:sz w:val="20"/>
                <w:lang w:eastAsia="en-GB"/>
              </w:rPr>
              <w:t>Special</w:t>
            </w:r>
            <w:proofErr w:type="spellEnd"/>
            <w:r w:rsidRPr="00BC7708">
              <w:rPr>
                <w:color w:val="000000"/>
                <w:sz w:val="20"/>
                <w:lang w:eastAsia="en-GB"/>
              </w:rPr>
              <w:t xml:space="preserve"> Mark (Instruction</w:t>
            </w:r>
            <w:proofErr w:type="gramStart"/>
            <w:r w:rsidRPr="00BC7708">
              <w:rPr>
                <w:color w:val="000000"/>
                <w:sz w:val="20"/>
                <w:lang w:eastAsia="en-GB"/>
              </w:rPr>
              <w:t>):</w:t>
            </w:r>
            <w:proofErr w:type="gramEnd"/>
            <w:r w:rsidRPr="00BC7708">
              <w:rPr>
                <w:color w:val="000000"/>
                <w:sz w:val="20"/>
                <w:lang w:eastAsia="en-GB"/>
              </w:rPr>
              <w:t xml:space="preserve"> </w:t>
            </w:r>
            <w:proofErr w:type="spellStart"/>
            <w:r w:rsidRPr="00BC7708">
              <w:rPr>
                <w:color w:val="000000"/>
                <w:sz w:val="20"/>
                <w:lang w:eastAsia="en-GB"/>
              </w:rPr>
              <w:t>Proceed</w:t>
            </w:r>
            <w:proofErr w:type="spellEnd"/>
            <w:r w:rsidRPr="00BC7708">
              <w:rPr>
                <w:color w:val="000000"/>
                <w:sz w:val="20"/>
                <w:lang w:eastAsia="en-GB"/>
              </w:rPr>
              <w:t xml:space="preserve"> (One-</w:t>
            </w:r>
            <w:proofErr w:type="spellStart"/>
            <w:r w:rsidRPr="00BC7708">
              <w:rPr>
                <w:color w:val="000000"/>
                <w:sz w:val="20"/>
                <w:lang w:eastAsia="en-GB"/>
              </w:rPr>
              <w:t>Way</w:t>
            </w:r>
            <w:proofErr w:type="spellEnd"/>
            <w:r w:rsidRPr="00BC7708">
              <w:rPr>
                <w:color w:val="000000"/>
                <w:sz w:val="20"/>
                <w:lang w:eastAsia="en-GB"/>
              </w:rPr>
              <w:t xml:space="preserve"> Traffic </w:t>
            </w:r>
            <w:proofErr w:type="spellStart"/>
            <w:r w:rsidRPr="00BC7708">
              <w:rPr>
                <w:color w:val="000000"/>
                <w:sz w:val="20"/>
                <w:lang w:eastAsia="en-GB"/>
              </w:rPr>
              <w:t>Only</w:t>
            </w:r>
            <w:proofErr w:type="spellEnd"/>
            <w:r w:rsidRPr="00BC7708">
              <w:rPr>
                <w:color w:val="000000"/>
                <w:sz w:val="20"/>
                <w:lang w:eastAsia="en-GB"/>
              </w:rPr>
              <w:t>)</w:t>
            </w:r>
          </w:p>
        </w:tc>
      </w:tr>
      <w:tr w:rsidR="00356ABA" w:rsidRPr="00BC7708" w14:paraId="11ABF890" w14:textId="77777777" w:rsidTr="006E258E">
        <w:trPr>
          <w:trHeight w:val="510"/>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68A2FE79"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83</w:t>
            </w:r>
          </w:p>
        </w:tc>
        <w:tc>
          <w:tcPr>
            <w:tcW w:w="3889" w:type="dxa"/>
            <w:tcBorders>
              <w:top w:val="single" w:sz="4" w:space="0" w:color="auto"/>
              <w:left w:val="single" w:sz="4" w:space="0" w:color="auto"/>
              <w:bottom w:val="single" w:sz="4" w:space="0" w:color="auto"/>
              <w:right w:val="single" w:sz="4" w:space="0" w:color="auto"/>
            </w:tcBorders>
            <w:vAlign w:val="center"/>
            <w:hideMark/>
          </w:tcPr>
          <w:p w14:paraId="50095919" w14:textId="77777777" w:rsidR="00356ABA" w:rsidRPr="00BC7708" w:rsidRDefault="00356ABA" w:rsidP="00364981">
            <w:pPr>
              <w:overflowPunct/>
              <w:autoSpaceDE/>
              <w:adjustRightInd/>
              <w:jc w:val="left"/>
              <w:rPr>
                <w:color w:val="000000"/>
                <w:sz w:val="20"/>
                <w:lang w:eastAsia="en-GB"/>
              </w:rPr>
            </w:pPr>
            <w:proofErr w:type="spellStart"/>
            <w:r w:rsidRPr="00BC7708">
              <w:rPr>
                <w:color w:val="000000"/>
                <w:sz w:val="20"/>
                <w:lang w:eastAsia="en-GB"/>
              </w:rPr>
              <w:t>Special</w:t>
            </w:r>
            <w:proofErr w:type="spellEnd"/>
            <w:r w:rsidRPr="00BC7708">
              <w:rPr>
                <w:color w:val="000000"/>
                <w:sz w:val="20"/>
                <w:lang w:eastAsia="en-GB"/>
              </w:rPr>
              <w:t xml:space="preserve"> Mark (Instruction</w:t>
            </w:r>
            <w:proofErr w:type="gramStart"/>
            <w:r w:rsidRPr="00BC7708">
              <w:rPr>
                <w:color w:val="000000"/>
                <w:sz w:val="20"/>
                <w:lang w:eastAsia="en-GB"/>
              </w:rPr>
              <w:t>):</w:t>
            </w:r>
            <w:proofErr w:type="gramEnd"/>
            <w:r w:rsidRPr="00BC7708">
              <w:rPr>
                <w:color w:val="000000"/>
                <w:sz w:val="20"/>
                <w:lang w:eastAsia="en-GB"/>
              </w:rPr>
              <w:t xml:space="preserve"> </w:t>
            </w:r>
            <w:proofErr w:type="spellStart"/>
            <w:r w:rsidRPr="00BC7708">
              <w:rPr>
                <w:color w:val="000000"/>
                <w:sz w:val="20"/>
                <w:lang w:eastAsia="en-GB"/>
              </w:rPr>
              <w:t>Proceed</w:t>
            </w:r>
            <w:proofErr w:type="spellEnd"/>
            <w:r w:rsidRPr="00BC7708">
              <w:rPr>
                <w:color w:val="000000"/>
                <w:sz w:val="20"/>
                <w:lang w:eastAsia="en-GB"/>
              </w:rPr>
              <w:t xml:space="preserve"> (</w:t>
            </w:r>
            <w:proofErr w:type="spellStart"/>
            <w:r w:rsidRPr="00BC7708">
              <w:rPr>
                <w:color w:val="000000"/>
                <w:sz w:val="20"/>
                <w:lang w:eastAsia="en-GB"/>
              </w:rPr>
              <w:t>Outside</w:t>
            </w:r>
            <w:proofErr w:type="spellEnd"/>
            <w:r w:rsidRPr="00BC7708">
              <w:rPr>
                <w:color w:val="000000"/>
                <w:sz w:val="20"/>
                <w:lang w:eastAsia="en-GB"/>
              </w:rPr>
              <w:t xml:space="preserve"> Channel </w:t>
            </w:r>
            <w:proofErr w:type="spellStart"/>
            <w:r w:rsidRPr="00BC7708">
              <w:rPr>
                <w:color w:val="000000"/>
                <w:sz w:val="20"/>
                <w:lang w:eastAsia="en-GB"/>
              </w:rPr>
              <w:t>Only</w:t>
            </w:r>
            <w:proofErr w:type="spellEnd"/>
            <w:r w:rsidRPr="00BC7708">
              <w:rPr>
                <w:color w:val="000000"/>
                <w:sz w:val="20"/>
                <w:lang w:eastAsia="en-GB"/>
              </w:rPr>
              <w:t>)</w:t>
            </w:r>
          </w:p>
        </w:tc>
      </w:tr>
      <w:tr w:rsidR="00356ABA" w:rsidRPr="00BC7708" w14:paraId="7E41BE00"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0D6B760C"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84</w:t>
            </w:r>
          </w:p>
        </w:tc>
        <w:tc>
          <w:tcPr>
            <w:tcW w:w="3889" w:type="dxa"/>
            <w:tcBorders>
              <w:top w:val="single" w:sz="4" w:space="0" w:color="auto"/>
              <w:left w:val="single" w:sz="4" w:space="0" w:color="auto"/>
              <w:bottom w:val="single" w:sz="4" w:space="0" w:color="auto"/>
              <w:right w:val="single" w:sz="4" w:space="0" w:color="auto"/>
            </w:tcBorders>
            <w:vAlign w:val="bottom"/>
            <w:hideMark/>
          </w:tcPr>
          <w:p w14:paraId="6E9C53A4" w14:textId="77777777" w:rsidR="00356ABA" w:rsidRPr="00BC7708" w:rsidRDefault="00356ABA" w:rsidP="00364981">
            <w:pPr>
              <w:jc w:val="left"/>
              <w:rPr>
                <w:color w:val="000000"/>
                <w:sz w:val="20"/>
                <w:lang w:eastAsia="en-GB"/>
              </w:rPr>
            </w:pPr>
          </w:p>
        </w:tc>
      </w:tr>
      <w:tr w:rsidR="00356ABA" w:rsidRPr="00BC7708" w14:paraId="649B4DE0"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3B22F6EB"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lastRenderedPageBreak/>
              <w:t>85</w:t>
            </w:r>
          </w:p>
        </w:tc>
        <w:tc>
          <w:tcPr>
            <w:tcW w:w="3889" w:type="dxa"/>
            <w:tcBorders>
              <w:top w:val="single" w:sz="4" w:space="0" w:color="auto"/>
              <w:left w:val="single" w:sz="4" w:space="0" w:color="auto"/>
              <w:bottom w:val="single" w:sz="4" w:space="0" w:color="auto"/>
              <w:right w:val="single" w:sz="4" w:space="0" w:color="auto"/>
            </w:tcBorders>
            <w:vAlign w:val="bottom"/>
            <w:hideMark/>
          </w:tcPr>
          <w:p w14:paraId="47676505" w14:textId="77777777" w:rsidR="00356ABA" w:rsidRPr="00BC7708" w:rsidRDefault="00356ABA" w:rsidP="00364981">
            <w:pPr>
              <w:jc w:val="left"/>
              <w:rPr>
                <w:color w:val="000000"/>
                <w:sz w:val="20"/>
                <w:lang w:eastAsia="en-GB"/>
              </w:rPr>
            </w:pPr>
          </w:p>
        </w:tc>
      </w:tr>
      <w:tr w:rsidR="00356ABA" w:rsidRPr="00BC7708" w14:paraId="15D2699A"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35077B25"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86</w:t>
            </w:r>
          </w:p>
        </w:tc>
        <w:tc>
          <w:tcPr>
            <w:tcW w:w="3889" w:type="dxa"/>
            <w:tcBorders>
              <w:top w:val="single" w:sz="4" w:space="0" w:color="auto"/>
              <w:left w:val="single" w:sz="4" w:space="0" w:color="auto"/>
              <w:bottom w:val="single" w:sz="4" w:space="0" w:color="auto"/>
              <w:right w:val="single" w:sz="4" w:space="0" w:color="auto"/>
            </w:tcBorders>
            <w:vAlign w:val="bottom"/>
            <w:hideMark/>
          </w:tcPr>
          <w:p w14:paraId="7B0BFC13" w14:textId="77777777" w:rsidR="00356ABA" w:rsidRPr="00BC7708" w:rsidRDefault="00356ABA" w:rsidP="00364981">
            <w:pPr>
              <w:jc w:val="left"/>
              <w:rPr>
                <w:color w:val="000000"/>
                <w:sz w:val="20"/>
                <w:lang w:eastAsia="en-GB"/>
              </w:rPr>
            </w:pPr>
          </w:p>
        </w:tc>
      </w:tr>
      <w:tr w:rsidR="00356ABA" w:rsidRPr="00BC7708" w14:paraId="6FB0832E"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442A06CC"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87</w:t>
            </w:r>
          </w:p>
        </w:tc>
        <w:tc>
          <w:tcPr>
            <w:tcW w:w="3889" w:type="dxa"/>
            <w:tcBorders>
              <w:top w:val="single" w:sz="4" w:space="0" w:color="auto"/>
              <w:left w:val="single" w:sz="4" w:space="0" w:color="auto"/>
              <w:bottom w:val="single" w:sz="4" w:space="0" w:color="auto"/>
              <w:right w:val="single" w:sz="4" w:space="0" w:color="auto"/>
            </w:tcBorders>
            <w:vAlign w:val="bottom"/>
            <w:hideMark/>
          </w:tcPr>
          <w:p w14:paraId="1B538F63" w14:textId="77777777" w:rsidR="00356ABA" w:rsidRPr="00BC7708" w:rsidRDefault="00356ABA" w:rsidP="00364981">
            <w:pPr>
              <w:jc w:val="left"/>
              <w:rPr>
                <w:color w:val="000000"/>
                <w:sz w:val="20"/>
                <w:lang w:eastAsia="en-GB"/>
              </w:rPr>
            </w:pPr>
          </w:p>
        </w:tc>
      </w:tr>
      <w:tr w:rsidR="00356ABA" w:rsidRPr="00BC7708" w14:paraId="6BCF240E"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61A58115"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88</w:t>
            </w:r>
          </w:p>
        </w:tc>
        <w:tc>
          <w:tcPr>
            <w:tcW w:w="3889" w:type="dxa"/>
            <w:tcBorders>
              <w:top w:val="single" w:sz="4" w:space="0" w:color="auto"/>
              <w:left w:val="single" w:sz="4" w:space="0" w:color="auto"/>
              <w:bottom w:val="single" w:sz="4" w:space="0" w:color="auto"/>
              <w:right w:val="single" w:sz="4" w:space="0" w:color="auto"/>
            </w:tcBorders>
            <w:vAlign w:val="bottom"/>
            <w:hideMark/>
          </w:tcPr>
          <w:p w14:paraId="2555E8C2" w14:textId="77777777" w:rsidR="00356ABA" w:rsidRPr="00BC7708" w:rsidRDefault="00356ABA" w:rsidP="00364981">
            <w:pPr>
              <w:jc w:val="left"/>
              <w:rPr>
                <w:color w:val="000000"/>
                <w:sz w:val="20"/>
                <w:lang w:eastAsia="en-GB"/>
              </w:rPr>
            </w:pPr>
          </w:p>
        </w:tc>
      </w:tr>
      <w:tr w:rsidR="00356ABA" w:rsidRPr="00BC7708" w14:paraId="712E6D0D"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04A7152A"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89</w:t>
            </w:r>
          </w:p>
        </w:tc>
        <w:tc>
          <w:tcPr>
            <w:tcW w:w="3889" w:type="dxa"/>
            <w:tcBorders>
              <w:top w:val="single" w:sz="4" w:space="0" w:color="auto"/>
              <w:left w:val="single" w:sz="4" w:space="0" w:color="auto"/>
              <w:bottom w:val="single" w:sz="4" w:space="0" w:color="auto"/>
              <w:right w:val="single" w:sz="4" w:space="0" w:color="auto"/>
            </w:tcBorders>
            <w:vAlign w:val="bottom"/>
            <w:hideMark/>
          </w:tcPr>
          <w:p w14:paraId="18E3AB46" w14:textId="77777777" w:rsidR="00356ABA" w:rsidRPr="00BC7708" w:rsidRDefault="00356ABA" w:rsidP="00364981">
            <w:pPr>
              <w:jc w:val="left"/>
              <w:rPr>
                <w:color w:val="000000"/>
                <w:sz w:val="20"/>
                <w:lang w:eastAsia="en-GB"/>
              </w:rPr>
            </w:pPr>
          </w:p>
        </w:tc>
      </w:tr>
      <w:tr w:rsidR="00356ABA" w:rsidRPr="00BC7708" w14:paraId="79B2C9E0" w14:textId="77777777" w:rsidTr="006E258E">
        <w:trPr>
          <w:trHeight w:val="510"/>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1D1A76A6"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90</w:t>
            </w:r>
          </w:p>
        </w:tc>
        <w:tc>
          <w:tcPr>
            <w:tcW w:w="3889" w:type="dxa"/>
            <w:tcBorders>
              <w:top w:val="single" w:sz="4" w:space="0" w:color="auto"/>
              <w:left w:val="single" w:sz="4" w:space="0" w:color="auto"/>
              <w:bottom w:val="single" w:sz="4" w:space="0" w:color="auto"/>
              <w:right w:val="single" w:sz="4" w:space="0" w:color="auto"/>
            </w:tcBorders>
            <w:vAlign w:val="center"/>
            <w:hideMark/>
          </w:tcPr>
          <w:p w14:paraId="1B467993" w14:textId="77777777" w:rsidR="00356ABA" w:rsidRPr="00BC7708" w:rsidRDefault="00356ABA" w:rsidP="00364981">
            <w:pPr>
              <w:overflowPunct/>
              <w:autoSpaceDE/>
              <w:adjustRightInd/>
              <w:jc w:val="left"/>
              <w:rPr>
                <w:color w:val="000000"/>
                <w:sz w:val="20"/>
                <w:lang w:eastAsia="en-GB"/>
              </w:rPr>
            </w:pPr>
            <w:proofErr w:type="spellStart"/>
            <w:r w:rsidRPr="00BC7708">
              <w:rPr>
                <w:color w:val="000000"/>
                <w:sz w:val="20"/>
                <w:lang w:eastAsia="en-GB"/>
              </w:rPr>
              <w:t>Special</w:t>
            </w:r>
            <w:proofErr w:type="spellEnd"/>
            <w:r w:rsidRPr="00BC7708">
              <w:rPr>
                <w:color w:val="000000"/>
                <w:sz w:val="20"/>
                <w:lang w:eastAsia="en-GB"/>
              </w:rPr>
              <w:t xml:space="preserve"> Mark (Object</w:t>
            </w:r>
            <w:proofErr w:type="gramStart"/>
            <w:r w:rsidRPr="00BC7708">
              <w:rPr>
                <w:color w:val="000000"/>
                <w:sz w:val="20"/>
                <w:lang w:eastAsia="en-GB"/>
              </w:rPr>
              <w:t>):</w:t>
            </w:r>
            <w:proofErr w:type="gramEnd"/>
            <w:r w:rsidRPr="00BC7708">
              <w:rPr>
                <w:color w:val="000000"/>
                <w:sz w:val="20"/>
                <w:lang w:eastAsia="en-GB"/>
              </w:rPr>
              <w:t xml:space="preserve"> End Of </w:t>
            </w:r>
            <w:proofErr w:type="spellStart"/>
            <w:r w:rsidRPr="00BC7708">
              <w:rPr>
                <w:color w:val="000000"/>
                <w:sz w:val="20"/>
                <w:lang w:eastAsia="en-GB"/>
              </w:rPr>
              <w:t>Towed</w:t>
            </w:r>
            <w:proofErr w:type="spellEnd"/>
            <w:r w:rsidRPr="00BC7708">
              <w:rPr>
                <w:color w:val="000000"/>
                <w:sz w:val="20"/>
                <w:lang w:eastAsia="en-GB"/>
              </w:rPr>
              <w:t xml:space="preserve"> Line / </w:t>
            </w:r>
            <w:proofErr w:type="spellStart"/>
            <w:r w:rsidRPr="00BC7708">
              <w:rPr>
                <w:color w:val="000000"/>
                <w:sz w:val="20"/>
                <w:lang w:eastAsia="en-GB"/>
              </w:rPr>
              <w:t>Cable</w:t>
            </w:r>
            <w:proofErr w:type="spellEnd"/>
            <w:r w:rsidRPr="00BC7708">
              <w:rPr>
                <w:color w:val="000000"/>
                <w:sz w:val="20"/>
                <w:lang w:eastAsia="en-GB"/>
              </w:rPr>
              <w:t xml:space="preserve"> / Net / Object / System</w:t>
            </w:r>
          </w:p>
        </w:tc>
      </w:tr>
      <w:tr w:rsidR="00356ABA" w:rsidRPr="00BC7708" w14:paraId="4AF9093A"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5AF78F88"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91</w:t>
            </w:r>
          </w:p>
        </w:tc>
        <w:tc>
          <w:tcPr>
            <w:tcW w:w="3889" w:type="dxa"/>
            <w:tcBorders>
              <w:top w:val="single" w:sz="4" w:space="0" w:color="auto"/>
              <w:left w:val="single" w:sz="4" w:space="0" w:color="auto"/>
              <w:bottom w:val="single" w:sz="4" w:space="0" w:color="auto"/>
              <w:right w:val="single" w:sz="4" w:space="0" w:color="auto"/>
            </w:tcBorders>
            <w:vAlign w:val="center"/>
            <w:hideMark/>
          </w:tcPr>
          <w:p w14:paraId="664A49AB" w14:textId="77777777" w:rsidR="00356ABA" w:rsidRPr="00BC7708" w:rsidRDefault="00356ABA" w:rsidP="00364981">
            <w:pPr>
              <w:overflowPunct/>
              <w:autoSpaceDE/>
              <w:adjustRightInd/>
              <w:jc w:val="left"/>
              <w:rPr>
                <w:color w:val="000000"/>
                <w:sz w:val="20"/>
                <w:lang w:eastAsia="en-GB"/>
              </w:rPr>
            </w:pPr>
            <w:proofErr w:type="spellStart"/>
            <w:r w:rsidRPr="00BC7708">
              <w:rPr>
                <w:color w:val="000000"/>
                <w:sz w:val="20"/>
                <w:lang w:eastAsia="en-GB"/>
              </w:rPr>
              <w:t>Special</w:t>
            </w:r>
            <w:proofErr w:type="spellEnd"/>
            <w:r w:rsidRPr="00BC7708">
              <w:rPr>
                <w:color w:val="000000"/>
                <w:sz w:val="20"/>
                <w:lang w:eastAsia="en-GB"/>
              </w:rPr>
              <w:t xml:space="preserve"> Mark (Object</w:t>
            </w:r>
            <w:proofErr w:type="gramStart"/>
            <w:r w:rsidRPr="00BC7708">
              <w:rPr>
                <w:color w:val="000000"/>
                <w:sz w:val="20"/>
                <w:lang w:eastAsia="en-GB"/>
              </w:rPr>
              <w:t>):</w:t>
            </w:r>
            <w:proofErr w:type="gramEnd"/>
            <w:r w:rsidRPr="00BC7708">
              <w:rPr>
                <w:color w:val="000000"/>
                <w:sz w:val="20"/>
                <w:lang w:eastAsia="en-GB"/>
              </w:rPr>
              <w:t xml:space="preserve"> </w:t>
            </w:r>
            <w:proofErr w:type="spellStart"/>
            <w:r w:rsidRPr="00BC7708">
              <w:rPr>
                <w:color w:val="000000"/>
                <w:sz w:val="20"/>
                <w:lang w:eastAsia="en-GB"/>
              </w:rPr>
              <w:t>Fishing</w:t>
            </w:r>
            <w:proofErr w:type="spellEnd"/>
            <w:r w:rsidRPr="00BC7708">
              <w:rPr>
                <w:color w:val="000000"/>
                <w:sz w:val="20"/>
                <w:lang w:eastAsia="en-GB"/>
              </w:rPr>
              <w:t xml:space="preserve"> Net </w:t>
            </w:r>
            <w:proofErr w:type="spellStart"/>
            <w:r w:rsidRPr="00BC7708">
              <w:rPr>
                <w:color w:val="000000"/>
                <w:sz w:val="20"/>
                <w:lang w:eastAsia="en-GB"/>
              </w:rPr>
              <w:t>Indicator</w:t>
            </w:r>
            <w:proofErr w:type="spellEnd"/>
          </w:p>
        </w:tc>
      </w:tr>
      <w:tr w:rsidR="00356ABA" w:rsidRPr="00BC7708" w14:paraId="44D3522F"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4EE3C352"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92</w:t>
            </w:r>
          </w:p>
        </w:tc>
        <w:tc>
          <w:tcPr>
            <w:tcW w:w="3889" w:type="dxa"/>
            <w:tcBorders>
              <w:top w:val="single" w:sz="4" w:space="0" w:color="auto"/>
              <w:left w:val="single" w:sz="4" w:space="0" w:color="auto"/>
              <w:bottom w:val="single" w:sz="4" w:space="0" w:color="auto"/>
              <w:right w:val="single" w:sz="4" w:space="0" w:color="auto"/>
            </w:tcBorders>
            <w:vAlign w:val="center"/>
            <w:hideMark/>
          </w:tcPr>
          <w:p w14:paraId="12C9050C" w14:textId="77777777" w:rsidR="00356ABA" w:rsidRPr="00BC7708" w:rsidRDefault="00356ABA" w:rsidP="00364981">
            <w:pPr>
              <w:overflowPunct/>
              <w:autoSpaceDE/>
              <w:adjustRightInd/>
              <w:jc w:val="left"/>
              <w:rPr>
                <w:color w:val="000000"/>
                <w:sz w:val="20"/>
                <w:lang w:eastAsia="en-GB"/>
              </w:rPr>
            </w:pPr>
            <w:proofErr w:type="spellStart"/>
            <w:r w:rsidRPr="00BC7708">
              <w:rPr>
                <w:color w:val="000000"/>
                <w:sz w:val="20"/>
                <w:lang w:eastAsia="en-GB"/>
              </w:rPr>
              <w:t>Special</w:t>
            </w:r>
            <w:proofErr w:type="spellEnd"/>
            <w:r w:rsidRPr="00BC7708">
              <w:rPr>
                <w:color w:val="000000"/>
                <w:sz w:val="20"/>
                <w:lang w:eastAsia="en-GB"/>
              </w:rPr>
              <w:t xml:space="preserve"> Mark (Object</w:t>
            </w:r>
            <w:proofErr w:type="gramStart"/>
            <w:r w:rsidRPr="00BC7708">
              <w:rPr>
                <w:color w:val="000000"/>
                <w:sz w:val="20"/>
                <w:lang w:eastAsia="en-GB"/>
              </w:rPr>
              <w:t>):</w:t>
            </w:r>
            <w:proofErr w:type="gramEnd"/>
            <w:r w:rsidRPr="00BC7708">
              <w:rPr>
                <w:color w:val="000000"/>
                <w:sz w:val="20"/>
                <w:lang w:eastAsia="en-GB"/>
              </w:rPr>
              <w:t xml:space="preserve"> Iceberg / </w:t>
            </w:r>
            <w:proofErr w:type="spellStart"/>
            <w:r w:rsidRPr="00BC7708">
              <w:rPr>
                <w:color w:val="000000"/>
                <w:sz w:val="20"/>
                <w:lang w:eastAsia="en-GB"/>
              </w:rPr>
              <w:t>Ice</w:t>
            </w:r>
            <w:proofErr w:type="spellEnd"/>
            <w:r w:rsidRPr="00BC7708">
              <w:rPr>
                <w:color w:val="000000"/>
                <w:sz w:val="20"/>
                <w:lang w:eastAsia="en-GB"/>
              </w:rPr>
              <w:t xml:space="preserve"> </w:t>
            </w:r>
            <w:proofErr w:type="spellStart"/>
            <w:r w:rsidRPr="00BC7708">
              <w:rPr>
                <w:color w:val="000000"/>
                <w:sz w:val="20"/>
                <w:lang w:eastAsia="en-GB"/>
              </w:rPr>
              <w:t>Floe</w:t>
            </w:r>
            <w:proofErr w:type="spellEnd"/>
          </w:p>
        </w:tc>
      </w:tr>
      <w:tr w:rsidR="00356ABA" w:rsidRPr="00BC7708" w14:paraId="2934A382"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7A04B115"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93</w:t>
            </w:r>
          </w:p>
        </w:tc>
        <w:tc>
          <w:tcPr>
            <w:tcW w:w="3889" w:type="dxa"/>
            <w:tcBorders>
              <w:top w:val="single" w:sz="4" w:space="0" w:color="auto"/>
              <w:left w:val="single" w:sz="4" w:space="0" w:color="auto"/>
              <w:bottom w:val="single" w:sz="4" w:space="0" w:color="auto"/>
              <w:right w:val="single" w:sz="4" w:space="0" w:color="auto"/>
            </w:tcBorders>
            <w:vAlign w:val="center"/>
            <w:hideMark/>
          </w:tcPr>
          <w:p w14:paraId="210A74EE" w14:textId="77777777" w:rsidR="00356ABA" w:rsidRPr="00BC7708" w:rsidRDefault="00356ABA" w:rsidP="00364981">
            <w:pPr>
              <w:overflowPunct/>
              <w:autoSpaceDE/>
              <w:adjustRightInd/>
              <w:jc w:val="left"/>
              <w:rPr>
                <w:color w:val="000000"/>
                <w:sz w:val="20"/>
                <w:lang w:eastAsia="en-GB"/>
              </w:rPr>
            </w:pPr>
            <w:proofErr w:type="spellStart"/>
            <w:r w:rsidRPr="00BC7708">
              <w:rPr>
                <w:color w:val="000000"/>
                <w:sz w:val="20"/>
                <w:lang w:eastAsia="en-GB"/>
              </w:rPr>
              <w:t>Special</w:t>
            </w:r>
            <w:proofErr w:type="spellEnd"/>
            <w:r w:rsidRPr="00BC7708">
              <w:rPr>
                <w:color w:val="000000"/>
                <w:sz w:val="20"/>
                <w:lang w:eastAsia="en-GB"/>
              </w:rPr>
              <w:t xml:space="preserve"> Mark (Object</w:t>
            </w:r>
            <w:proofErr w:type="gramStart"/>
            <w:r w:rsidRPr="00BC7708">
              <w:rPr>
                <w:color w:val="000000"/>
                <w:sz w:val="20"/>
                <w:lang w:eastAsia="en-GB"/>
              </w:rPr>
              <w:t>):</w:t>
            </w:r>
            <w:proofErr w:type="gramEnd"/>
            <w:r w:rsidRPr="00BC7708">
              <w:rPr>
                <w:color w:val="000000"/>
                <w:sz w:val="20"/>
                <w:lang w:eastAsia="en-GB"/>
              </w:rPr>
              <w:t xml:space="preserve"> Light </w:t>
            </w:r>
            <w:proofErr w:type="spellStart"/>
            <w:r w:rsidRPr="00BC7708">
              <w:rPr>
                <w:color w:val="000000"/>
                <w:sz w:val="20"/>
                <w:lang w:eastAsia="en-GB"/>
              </w:rPr>
              <w:t>Vessel</w:t>
            </w:r>
            <w:proofErr w:type="spellEnd"/>
          </w:p>
        </w:tc>
      </w:tr>
      <w:tr w:rsidR="00356ABA" w:rsidRPr="00BC7708" w14:paraId="4813A020" w14:textId="77777777" w:rsidTr="006E258E">
        <w:trPr>
          <w:trHeight w:val="510"/>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63716BEB"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94</w:t>
            </w:r>
          </w:p>
        </w:tc>
        <w:tc>
          <w:tcPr>
            <w:tcW w:w="3889" w:type="dxa"/>
            <w:tcBorders>
              <w:top w:val="single" w:sz="4" w:space="0" w:color="auto"/>
              <w:left w:val="single" w:sz="4" w:space="0" w:color="auto"/>
              <w:bottom w:val="single" w:sz="4" w:space="0" w:color="auto"/>
              <w:right w:val="single" w:sz="4" w:space="0" w:color="auto"/>
            </w:tcBorders>
            <w:vAlign w:val="center"/>
            <w:hideMark/>
          </w:tcPr>
          <w:p w14:paraId="11461155" w14:textId="77777777" w:rsidR="00356ABA" w:rsidRPr="00BC7708" w:rsidRDefault="00356ABA" w:rsidP="00364981">
            <w:pPr>
              <w:overflowPunct/>
              <w:autoSpaceDE/>
              <w:adjustRightInd/>
              <w:jc w:val="left"/>
              <w:rPr>
                <w:color w:val="000000"/>
                <w:sz w:val="20"/>
                <w:lang w:eastAsia="en-GB"/>
              </w:rPr>
            </w:pPr>
            <w:proofErr w:type="spellStart"/>
            <w:r w:rsidRPr="00BC7708">
              <w:rPr>
                <w:color w:val="000000"/>
                <w:sz w:val="20"/>
                <w:lang w:eastAsia="en-GB"/>
              </w:rPr>
              <w:t>Special</w:t>
            </w:r>
            <w:proofErr w:type="spellEnd"/>
            <w:r w:rsidRPr="00BC7708">
              <w:rPr>
                <w:color w:val="000000"/>
                <w:sz w:val="20"/>
                <w:lang w:eastAsia="en-GB"/>
              </w:rPr>
              <w:t xml:space="preserve"> Mark (Object</w:t>
            </w:r>
            <w:proofErr w:type="gramStart"/>
            <w:r w:rsidRPr="00BC7708">
              <w:rPr>
                <w:color w:val="000000"/>
                <w:sz w:val="20"/>
                <w:lang w:eastAsia="en-GB"/>
              </w:rPr>
              <w:t>):</w:t>
            </w:r>
            <w:proofErr w:type="gramEnd"/>
            <w:r w:rsidRPr="00BC7708">
              <w:rPr>
                <w:color w:val="000000"/>
                <w:sz w:val="20"/>
                <w:lang w:eastAsia="en-GB"/>
              </w:rPr>
              <w:t xml:space="preserve"> Bridge Main </w:t>
            </w:r>
            <w:proofErr w:type="spellStart"/>
            <w:r w:rsidRPr="00BC7708">
              <w:rPr>
                <w:color w:val="000000"/>
                <w:sz w:val="20"/>
                <w:lang w:eastAsia="en-GB"/>
              </w:rPr>
              <w:t>Span</w:t>
            </w:r>
            <w:proofErr w:type="spellEnd"/>
            <w:r w:rsidRPr="00BC7708">
              <w:rPr>
                <w:color w:val="000000"/>
                <w:sz w:val="20"/>
                <w:lang w:eastAsia="en-GB"/>
              </w:rPr>
              <w:t xml:space="preserve"> </w:t>
            </w:r>
            <w:proofErr w:type="spellStart"/>
            <w:r w:rsidRPr="00BC7708">
              <w:rPr>
                <w:color w:val="000000"/>
                <w:sz w:val="20"/>
                <w:lang w:eastAsia="en-GB"/>
              </w:rPr>
              <w:t>Lighting</w:t>
            </w:r>
            <w:proofErr w:type="spellEnd"/>
          </w:p>
        </w:tc>
      </w:tr>
      <w:tr w:rsidR="00356ABA" w:rsidRPr="00BC7708" w14:paraId="0186FDE2" w14:textId="77777777" w:rsidTr="006E258E">
        <w:trPr>
          <w:trHeight w:val="510"/>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33F2D8F2"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95</w:t>
            </w:r>
          </w:p>
        </w:tc>
        <w:tc>
          <w:tcPr>
            <w:tcW w:w="3889" w:type="dxa"/>
            <w:tcBorders>
              <w:top w:val="single" w:sz="4" w:space="0" w:color="auto"/>
              <w:left w:val="single" w:sz="4" w:space="0" w:color="auto"/>
              <w:bottom w:val="single" w:sz="4" w:space="0" w:color="auto"/>
              <w:right w:val="single" w:sz="4" w:space="0" w:color="auto"/>
            </w:tcBorders>
            <w:vAlign w:val="center"/>
            <w:hideMark/>
          </w:tcPr>
          <w:p w14:paraId="06799648" w14:textId="77777777" w:rsidR="00356ABA" w:rsidRPr="00BC7708" w:rsidRDefault="00356ABA" w:rsidP="00364981">
            <w:pPr>
              <w:overflowPunct/>
              <w:autoSpaceDE/>
              <w:adjustRightInd/>
              <w:jc w:val="left"/>
              <w:rPr>
                <w:color w:val="000000"/>
                <w:sz w:val="20"/>
                <w:lang w:eastAsia="en-GB"/>
              </w:rPr>
            </w:pPr>
            <w:proofErr w:type="spellStart"/>
            <w:r w:rsidRPr="00BC7708">
              <w:rPr>
                <w:color w:val="000000"/>
                <w:sz w:val="20"/>
                <w:lang w:eastAsia="en-GB"/>
              </w:rPr>
              <w:t>Special</w:t>
            </w:r>
            <w:proofErr w:type="spellEnd"/>
            <w:r w:rsidRPr="00BC7708">
              <w:rPr>
                <w:color w:val="000000"/>
                <w:sz w:val="20"/>
                <w:lang w:eastAsia="en-GB"/>
              </w:rPr>
              <w:t xml:space="preserve"> Mark (Object</w:t>
            </w:r>
            <w:proofErr w:type="gramStart"/>
            <w:r w:rsidRPr="00BC7708">
              <w:rPr>
                <w:color w:val="000000"/>
                <w:sz w:val="20"/>
                <w:lang w:eastAsia="en-GB"/>
              </w:rPr>
              <w:t>):</w:t>
            </w:r>
            <w:proofErr w:type="gramEnd"/>
            <w:r w:rsidRPr="00BC7708">
              <w:rPr>
                <w:color w:val="000000"/>
                <w:sz w:val="20"/>
                <w:lang w:eastAsia="en-GB"/>
              </w:rPr>
              <w:t xml:space="preserve"> Marine </w:t>
            </w:r>
            <w:proofErr w:type="spellStart"/>
            <w:r w:rsidRPr="00BC7708">
              <w:rPr>
                <w:color w:val="000000"/>
                <w:sz w:val="20"/>
                <w:lang w:eastAsia="en-GB"/>
              </w:rPr>
              <w:t>Mammal</w:t>
            </w:r>
            <w:proofErr w:type="spellEnd"/>
            <w:r w:rsidRPr="00BC7708">
              <w:rPr>
                <w:color w:val="000000"/>
                <w:sz w:val="20"/>
                <w:lang w:eastAsia="en-GB"/>
              </w:rPr>
              <w:t xml:space="preserve"> </w:t>
            </w:r>
            <w:proofErr w:type="spellStart"/>
            <w:r w:rsidRPr="00BC7708">
              <w:rPr>
                <w:color w:val="000000"/>
                <w:sz w:val="20"/>
                <w:lang w:eastAsia="en-GB"/>
              </w:rPr>
              <w:t>Sighting</w:t>
            </w:r>
            <w:proofErr w:type="spellEnd"/>
          </w:p>
        </w:tc>
      </w:tr>
      <w:tr w:rsidR="00356ABA" w:rsidRPr="00BC7708" w14:paraId="33DE275A" w14:textId="77777777" w:rsidTr="006E258E">
        <w:trPr>
          <w:trHeight w:val="510"/>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32C683A5"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96</w:t>
            </w:r>
          </w:p>
        </w:tc>
        <w:tc>
          <w:tcPr>
            <w:tcW w:w="3889" w:type="dxa"/>
            <w:tcBorders>
              <w:top w:val="single" w:sz="4" w:space="0" w:color="auto"/>
              <w:left w:val="single" w:sz="4" w:space="0" w:color="auto"/>
              <w:bottom w:val="single" w:sz="4" w:space="0" w:color="auto"/>
              <w:right w:val="single" w:sz="4" w:space="0" w:color="auto"/>
            </w:tcBorders>
            <w:vAlign w:val="center"/>
            <w:hideMark/>
          </w:tcPr>
          <w:p w14:paraId="04B521CB" w14:textId="77777777" w:rsidR="00356ABA" w:rsidRPr="00BC7708" w:rsidRDefault="00356ABA" w:rsidP="00364981">
            <w:pPr>
              <w:overflowPunct/>
              <w:autoSpaceDE/>
              <w:adjustRightInd/>
              <w:jc w:val="left"/>
              <w:rPr>
                <w:color w:val="000000"/>
                <w:sz w:val="20"/>
                <w:lang w:eastAsia="en-GB"/>
              </w:rPr>
            </w:pPr>
            <w:proofErr w:type="spellStart"/>
            <w:r w:rsidRPr="00BC7708">
              <w:rPr>
                <w:color w:val="000000"/>
                <w:sz w:val="20"/>
                <w:lang w:eastAsia="en-GB"/>
              </w:rPr>
              <w:t>Special</w:t>
            </w:r>
            <w:proofErr w:type="spellEnd"/>
            <w:r w:rsidRPr="00BC7708">
              <w:rPr>
                <w:color w:val="000000"/>
                <w:sz w:val="20"/>
                <w:lang w:eastAsia="en-GB"/>
              </w:rPr>
              <w:t xml:space="preserve"> Mark (Object</w:t>
            </w:r>
            <w:proofErr w:type="gramStart"/>
            <w:r w:rsidRPr="00BC7708">
              <w:rPr>
                <w:color w:val="000000"/>
                <w:sz w:val="20"/>
                <w:lang w:eastAsia="en-GB"/>
              </w:rPr>
              <w:t>):</w:t>
            </w:r>
            <w:proofErr w:type="gramEnd"/>
            <w:r w:rsidRPr="00BC7708">
              <w:rPr>
                <w:color w:val="000000"/>
                <w:sz w:val="20"/>
                <w:lang w:eastAsia="en-GB"/>
              </w:rPr>
              <w:t xml:space="preserve"> Mobile Offshore </w:t>
            </w:r>
            <w:proofErr w:type="spellStart"/>
            <w:r w:rsidRPr="00BC7708">
              <w:rPr>
                <w:color w:val="000000"/>
                <w:sz w:val="20"/>
                <w:lang w:eastAsia="en-GB"/>
              </w:rPr>
              <w:t>Drilling</w:t>
            </w:r>
            <w:proofErr w:type="spellEnd"/>
            <w:r w:rsidRPr="00BC7708">
              <w:rPr>
                <w:color w:val="000000"/>
                <w:sz w:val="20"/>
                <w:lang w:eastAsia="en-GB"/>
              </w:rPr>
              <w:t xml:space="preserve"> Unit</w:t>
            </w:r>
          </w:p>
        </w:tc>
      </w:tr>
      <w:tr w:rsidR="00356ABA" w:rsidRPr="00BC7708" w14:paraId="784FD6DC" w14:textId="77777777" w:rsidTr="006E258E">
        <w:trPr>
          <w:trHeight w:val="510"/>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6C98652C"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97</w:t>
            </w:r>
          </w:p>
        </w:tc>
        <w:tc>
          <w:tcPr>
            <w:tcW w:w="3889" w:type="dxa"/>
            <w:tcBorders>
              <w:top w:val="single" w:sz="4" w:space="0" w:color="auto"/>
              <w:left w:val="single" w:sz="4" w:space="0" w:color="auto"/>
              <w:bottom w:val="single" w:sz="4" w:space="0" w:color="auto"/>
              <w:right w:val="single" w:sz="4" w:space="0" w:color="auto"/>
            </w:tcBorders>
            <w:vAlign w:val="center"/>
            <w:hideMark/>
          </w:tcPr>
          <w:p w14:paraId="2D6E3765" w14:textId="77777777" w:rsidR="00356ABA" w:rsidRPr="00BC7708" w:rsidRDefault="00356ABA" w:rsidP="00364981">
            <w:pPr>
              <w:overflowPunct/>
              <w:autoSpaceDE/>
              <w:adjustRightInd/>
              <w:jc w:val="left"/>
              <w:rPr>
                <w:color w:val="000000"/>
                <w:sz w:val="20"/>
                <w:lang w:eastAsia="en-GB"/>
              </w:rPr>
            </w:pPr>
            <w:proofErr w:type="spellStart"/>
            <w:r w:rsidRPr="00BC7708">
              <w:rPr>
                <w:color w:val="000000"/>
                <w:sz w:val="20"/>
                <w:lang w:eastAsia="en-GB"/>
              </w:rPr>
              <w:t>Special</w:t>
            </w:r>
            <w:proofErr w:type="spellEnd"/>
            <w:r w:rsidRPr="00BC7708">
              <w:rPr>
                <w:color w:val="000000"/>
                <w:sz w:val="20"/>
                <w:lang w:eastAsia="en-GB"/>
              </w:rPr>
              <w:t xml:space="preserve"> Mark (Object</w:t>
            </w:r>
            <w:proofErr w:type="gramStart"/>
            <w:r w:rsidRPr="00BC7708">
              <w:rPr>
                <w:color w:val="000000"/>
                <w:sz w:val="20"/>
                <w:lang w:eastAsia="en-GB"/>
              </w:rPr>
              <w:t>):</w:t>
            </w:r>
            <w:proofErr w:type="gramEnd"/>
            <w:r w:rsidRPr="00BC7708">
              <w:rPr>
                <w:color w:val="000000"/>
                <w:sz w:val="20"/>
                <w:lang w:eastAsia="en-GB"/>
              </w:rPr>
              <w:t xml:space="preserve"> Observation / </w:t>
            </w:r>
            <w:proofErr w:type="spellStart"/>
            <w:r w:rsidRPr="00BC7708">
              <w:rPr>
                <w:color w:val="000000"/>
                <w:sz w:val="20"/>
                <w:lang w:eastAsia="en-GB"/>
              </w:rPr>
              <w:t>Sampling</w:t>
            </w:r>
            <w:proofErr w:type="spellEnd"/>
            <w:r w:rsidRPr="00BC7708">
              <w:rPr>
                <w:color w:val="000000"/>
                <w:sz w:val="20"/>
                <w:lang w:eastAsia="en-GB"/>
              </w:rPr>
              <w:t xml:space="preserve"> Station</w:t>
            </w:r>
          </w:p>
        </w:tc>
      </w:tr>
      <w:tr w:rsidR="00356ABA" w:rsidRPr="00BC7708" w14:paraId="70447897" w14:textId="77777777" w:rsidTr="006E258E">
        <w:trPr>
          <w:trHeight w:val="510"/>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29F2A677"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98</w:t>
            </w:r>
          </w:p>
        </w:tc>
        <w:tc>
          <w:tcPr>
            <w:tcW w:w="3889" w:type="dxa"/>
            <w:tcBorders>
              <w:top w:val="single" w:sz="4" w:space="0" w:color="auto"/>
              <w:left w:val="single" w:sz="4" w:space="0" w:color="auto"/>
              <w:bottom w:val="single" w:sz="4" w:space="0" w:color="auto"/>
              <w:right w:val="single" w:sz="4" w:space="0" w:color="auto"/>
            </w:tcBorders>
            <w:vAlign w:val="center"/>
            <w:hideMark/>
          </w:tcPr>
          <w:p w14:paraId="5CE8F679" w14:textId="77777777" w:rsidR="00356ABA" w:rsidRPr="00BC7708" w:rsidRDefault="00356ABA" w:rsidP="00364981">
            <w:pPr>
              <w:overflowPunct/>
              <w:autoSpaceDE/>
              <w:adjustRightInd/>
              <w:jc w:val="left"/>
              <w:rPr>
                <w:color w:val="000000"/>
                <w:sz w:val="20"/>
                <w:lang w:eastAsia="en-GB"/>
              </w:rPr>
            </w:pPr>
            <w:proofErr w:type="spellStart"/>
            <w:r w:rsidRPr="00BC7708">
              <w:rPr>
                <w:color w:val="000000"/>
                <w:sz w:val="20"/>
                <w:lang w:eastAsia="en-GB"/>
              </w:rPr>
              <w:t>Special</w:t>
            </w:r>
            <w:proofErr w:type="spellEnd"/>
            <w:r w:rsidRPr="00BC7708">
              <w:rPr>
                <w:color w:val="000000"/>
                <w:sz w:val="20"/>
                <w:lang w:eastAsia="en-GB"/>
              </w:rPr>
              <w:t xml:space="preserve"> Mark (Object</w:t>
            </w:r>
            <w:proofErr w:type="gramStart"/>
            <w:r w:rsidRPr="00BC7708">
              <w:rPr>
                <w:color w:val="000000"/>
                <w:sz w:val="20"/>
                <w:lang w:eastAsia="en-GB"/>
              </w:rPr>
              <w:t>):</w:t>
            </w:r>
            <w:proofErr w:type="gramEnd"/>
            <w:r w:rsidRPr="00BC7708">
              <w:rPr>
                <w:color w:val="000000"/>
                <w:sz w:val="20"/>
                <w:lang w:eastAsia="en-GB"/>
              </w:rPr>
              <w:t xml:space="preserve"> </w:t>
            </w:r>
            <w:proofErr w:type="spellStart"/>
            <w:r w:rsidRPr="00BC7708">
              <w:rPr>
                <w:color w:val="000000"/>
                <w:sz w:val="20"/>
                <w:lang w:eastAsia="en-GB"/>
              </w:rPr>
              <w:t>Persons</w:t>
            </w:r>
            <w:proofErr w:type="spellEnd"/>
            <w:r w:rsidRPr="00BC7708">
              <w:rPr>
                <w:color w:val="000000"/>
                <w:sz w:val="20"/>
                <w:lang w:eastAsia="en-GB"/>
              </w:rPr>
              <w:t xml:space="preserve"> /Divers / </w:t>
            </w:r>
            <w:proofErr w:type="spellStart"/>
            <w:r w:rsidRPr="00BC7708">
              <w:rPr>
                <w:color w:val="000000"/>
                <w:sz w:val="20"/>
                <w:lang w:eastAsia="en-GB"/>
              </w:rPr>
              <w:t>Swimmers</w:t>
            </w:r>
            <w:proofErr w:type="spellEnd"/>
            <w:r w:rsidRPr="00BC7708">
              <w:rPr>
                <w:color w:val="000000"/>
                <w:sz w:val="20"/>
                <w:lang w:eastAsia="en-GB"/>
              </w:rPr>
              <w:t xml:space="preserve"> On The Water</w:t>
            </w:r>
          </w:p>
        </w:tc>
      </w:tr>
      <w:tr w:rsidR="00356ABA" w:rsidRPr="00BC7708" w14:paraId="4C55FFCB" w14:textId="77777777" w:rsidTr="006E258E">
        <w:trPr>
          <w:trHeight w:val="510"/>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0DD323A2"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99</w:t>
            </w:r>
          </w:p>
        </w:tc>
        <w:tc>
          <w:tcPr>
            <w:tcW w:w="3889" w:type="dxa"/>
            <w:tcBorders>
              <w:top w:val="single" w:sz="4" w:space="0" w:color="auto"/>
              <w:left w:val="single" w:sz="4" w:space="0" w:color="auto"/>
              <w:bottom w:val="single" w:sz="4" w:space="0" w:color="auto"/>
              <w:right w:val="single" w:sz="4" w:space="0" w:color="auto"/>
            </w:tcBorders>
            <w:vAlign w:val="center"/>
            <w:hideMark/>
          </w:tcPr>
          <w:p w14:paraId="780AAB2E" w14:textId="77777777" w:rsidR="00356ABA" w:rsidRPr="00BC7708" w:rsidRDefault="00356ABA" w:rsidP="00364981">
            <w:pPr>
              <w:overflowPunct/>
              <w:autoSpaceDE/>
              <w:adjustRightInd/>
              <w:jc w:val="left"/>
              <w:rPr>
                <w:color w:val="000000"/>
                <w:sz w:val="20"/>
                <w:lang w:eastAsia="en-GB"/>
              </w:rPr>
            </w:pPr>
            <w:proofErr w:type="spellStart"/>
            <w:r w:rsidRPr="00BC7708">
              <w:rPr>
                <w:color w:val="000000"/>
                <w:sz w:val="20"/>
                <w:lang w:eastAsia="en-GB"/>
              </w:rPr>
              <w:t>Special</w:t>
            </w:r>
            <w:proofErr w:type="spellEnd"/>
            <w:r w:rsidRPr="00BC7708">
              <w:rPr>
                <w:color w:val="000000"/>
                <w:sz w:val="20"/>
                <w:lang w:eastAsia="en-GB"/>
              </w:rPr>
              <w:t xml:space="preserve"> Mark (Object</w:t>
            </w:r>
            <w:proofErr w:type="gramStart"/>
            <w:r w:rsidRPr="00BC7708">
              <w:rPr>
                <w:color w:val="000000"/>
                <w:sz w:val="20"/>
                <w:lang w:eastAsia="en-GB"/>
              </w:rPr>
              <w:t>):</w:t>
            </w:r>
            <w:proofErr w:type="gramEnd"/>
            <w:r w:rsidRPr="00BC7708">
              <w:rPr>
                <w:color w:val="000000"/>
                <w:sz w:val="20"/>
                <w:lang w:eastAsia="en-GB"/>
              </w:rPr>
              <w:t xml:space="preserve"> </w:t>
            </w:r>
            <w:proofErr w:type="spellStart"/>
            <w:r w:rsidRPr="00BC7708">
              <w:rPr>
                <w:color w:val="000000"/>
                <w:sz w:val="20"/>
                <w:lang w:eastAsia="en-GB"/>
              </w:rPr>
              <w:t>Remotely</w:t>
            </w:r>
            <w:proofErr w:type="spellEnd"/>
            <w:r w:rsidRPr="00BC7708">
              <w:rPr>
                <w:color w:val="000000"/>
                <w:sz w:val="20"/>
                <w:lang w:eastAsia="en-GB"/>
              </w:rPr>
              <w:t xml:space="preserve"> </w:t>
            </w:r>
            <w:proofErr w:type="spellStart"/>
            <w:r w:rsidRPr="00BC7708">
              <w:rPr>
                <w:color w:val="000000"/>
                <w:sz w:val="20"/>
                <w:lang w:eastAsia="en-GB"/>
              </w:rPr>
              <w:t>Operated</w:t>
            </w:r>
            <w:proofErr w:type="spellEnd"/>
            <w:r w:rsidRPr="00BC7708">
              <w:rPr>
                <w:color w:val="000000"/>
                <w:sz w:val="20"/>
                <w:lang w:eastAsia="en-GB"/>
              </w:rPr>
              <w:t xml:space="preserve"> </w:t>
            </w:r>
            <w:proofErr w:type="spellStart"/>
            <w:r w:rsidRPr="00BC7708">
              <w:rPr>
                <w:color w:val="000000"/>
                <w:sz w:val="20"/>
                <w:lang w:eastAsia="en-GB"/>
              </w:rPr>
              <w:t>Craft</w:t>
            </w:r>
            <w:proofErr w:type="spellEnd"/>
            <w:r w:rsidRPr="00BC7708">
              <w:rPr>
                <w:color w:val="000000"/>
                <w:sz w:val="20"/>
                <w:lang w:eastAsia="en-GB"/>
              </w:rPr>
              <w:t xml:space="preserve"> / Station / System</w:t>
            </w:r>
          </w:p>
        </w:tc>
      </w:tr>
      <w:tr w:rsidR="00356ABA" w:rsidRPr="00BC7708" w14:paraId="0362E406" w14:textId="77777777" w:rsidTr="006E258E">
        <w:trPr>
          <w:trHeight w:val="510"/>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1A42E0CC"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100</w:t>
            </w:r>
          </w:p>
        </w:tc>
        <w:tc>
          <w:tcPr>
            <w:tcW w:w="3889" w:type="dxa"/>
            <w:tcBorders>
              <w:top w:val="single" w:sz="4" w:space="0" w:color="auto"/>
              <w:left w:val="single" w:sz="4" w:space="0" w:color="auto"/>
              <w:bottom w:val="single" w:sz="4" w:space="0" w:color="auto"/>
              <w:right w:val="single" w:sz="4" w:space="0" w:color="auto"/>
            </w:tcBorders>
            <w:vAlign w:val="center"/>
            <w:hideMark/>
          </w:tcPr>
          <w:p w14:paraId="12B6A19E" w14:textId="77777777" w:rsidR="00356ABA" w:rsidRPr="00BC7708" w:rsidRDefault="00356ABA" w:rsidP="00364981">
            <w:pPr>
              <w:overflowPunct/>
              <w:autoSpaceDE/>
              <w:adjustRightInd/>
              <w:jc w:val="left"/>
              <w:rPr>
                <w:color w:val="000000"/>
                <w:sz w:val="20"/>
                <w:lang w:eastAsia="en-GB"/>
              </w:rPr>
            </w:pPr>
            <w:proofErr w:type="spellStart"/>
            <w:r w:rsidRPr="00BC7708">
              <w:rPr>
                <w:color w:val="000000"/>
                <w:sz w:val="20"/>
                <w:lang w:eastAsia="en-GB"/>
              </w:rPr>
              <w:t>Special</w:t>
            </w:r>
            <w:proofErr w:type="spellEnd"/>
            <w:r w:rsidRPr="00BC7708">
              <w:rPr>
                <w:color w:val="000000"/>
                <w:sz w:val="20"/>
                <w:lang w:eastAsia="en-GB"/>
              </w:rPr>
              <w:t xml:space="preserve"> Mark (Object</w:t>
            </w:r>
            <w:proofErr w:type="gramStart"/>
            <w:r w:rsidRPr="00BC7708">
              <w:rPr>
                <w:color w:val="000000"/>
                <w:sz w:val="20"/>
                <w:lang w:eastAsia="en-GB"/>
              </w:rPr>
              <w:t>):</w:t>
            </w:r>
            <w:proofErr w:type="gramEnd"/>
            <w:r w:rsidRPr="00BC7708">
              <w:rPr>
                <w:color w:val="000000"/>
                <w:sz w:val="20"/>
                <w:lang w:eastAsia="en-GB"/>
              </w:rPr>
              <w:t xml:space="preserve"> </w:t>
            </w:r>
            <w:proofErr w:type="spellStart"/>
            <w:r w:rsidRPr="00BC7708">
              <w:rPr>
                <w:color w:val="000000"/>
                <w:sz w:val="20"/>
                <w:lang w:eastAsia="en-GB"/>
              </w:rPr>
              <w:t>Unknown</w:t>
            </w:r>
            <w:proofErr w:type="spellEnd"/>
            <w:r w:rsidRPr="00BC7708">
              <w:rPr>
                <w:color w:val="000000"/>
                <w:sz w:val="20"/>
                <w:lang w:eastAsia="en-GB"/>
              </w:rPr>
              <w:t xml:space="preserve"> Mobile </w:t>
            </w:r>
            <w:proofErr w:type="spellStart"/>
            <w:r w:rsidRPr="00BC7708">
              <w:rPr>
                <w:color w:val="000000"/>
                <w:sz w:val="20"/>
                <w:lang w:eastAsia="en-GB"/>
              </w:rPr>
              <w:t>Craft</w:t>
            </w:r>
            <w:proofErr w:type="spellEnd"/>
            <w:r w:rsidRPr="00BC7708">
              <w:rPr>
                <w:color w:val="000000"/>
                <w:sz w:val="20"/>
                <w:lang w:eastAsia="en-GB"/>
              </w:rPr>
              <w:t xml:space="preserve"> / Object / System</w:t>
            </w:r>
          </w:p>
        </w:tc>
      </w:tr>
      <w:tr w:rsidR="00356ABA" w:rsidRPr="00BC7708" w14:paraId="1284419B" w14:textId="77777777" w:rsidTr="006E258E">
        <w:trPr>
          <w:trHeight w:val="510"/>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03D26172"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101</w:t>
            </w:r>
          </w:p>
        </w:tc>
        <w:tc>
          <w:tcPr>
            <w:tcW w:w="3889" w:type="dxa"/>
            <w:tcBorders>
              <w:top w:val="single" w:sz="4" w:space="0" w:color="auto"/>
              <w:left w:val="single" w:sz="4" w:space="0" w:color="auto"/>
              <w:bottom w:val="single" w:sz="4" w:space="0" w:color="auto"/>
              <w:right w:val="single" w:sz="4" w:space="0" w:color="auto"/>
            </w:tcBorders>
            <w:vAlign w:val="center"/>
            <w:hideMark/>
          </w:tcPr>
          <w:p w14:paraId="38F10CC9" w14:textId="77777777" w:rsidR="00356ABA" w:rsidRPr="00BC7708" w:rsidRDefault="00356ABA" w:rsidP="00364981">
            <w:pPr>
              <w:overflowPunct/>
              <w:autoSpaceDE/>
              <w:adjustRightInd/>
              <w:jc w:val="left"/>
              <w:rPr>
                <w:color w:val="000000"/>
                <w:sz w:val="20"/>
                <w:lang w:eastAsia="en-GB"/>
              </w:rPr>
            </w:pPr>
            <w:proofErr w:type="spellStart"/>
            <w:r w:rsidRPr="00BC7708">
              <w:rPr>
                <w:color w:val="000000"/>
                <w:sz w:val="20"/>
                <w:lang w:eastAsia="en-GB"/>
              </w:rPr>
              <w:t>Special</w:t>
            </w:r>
            <w:proofErr w:type="spellEnd"/>
            <w:r w:rsidRPr="00BC7708">
              <w:rPr>
                <w:color w:val="000000"/>
                <w:sz w:val="20"/>
                <w:lang w:eastAsia="en-GB"/>
              </w:rPr>
              <w:t xml:space="preserve"> Mark (Object</w:t>
            </w:r>
            <w:proofErr w:type="gramStart"/>
            <w:r w:rsidRPr="00BC7708">
              <w:rPr>
                <w:color w:val="000000"/>
                <w:sz w:val="20"/>
                <w:lang w:eastAsia="en-GB"/>
              </w:rPr>
              <w:t>):</w:t>
            </w:r>
            <w:proofErr w:type="gramEnd"/>
            <w:r w:rsidRPr="00BC7708">
              <w:rPr>
                <w:color w:val="000000"/>
                <w:sz w:val="20"/>
                <w:lang w:eastAsia="en-GB"/>
              </w:rPr>
              <w:t xml:space="preserve"> </w:t>
            </w:r>
            <w:proofErr w:type="spellStart"/>
            <w:r w:rsidRPr="00BC7708">
              <w:rPr>
                <w:color w:val="000000"/>
                <w:sz w:val="20"/>
                <w:lang w:eastAsia="en-GB"/>
              </w:rPr>
              <w:t>Vessel</w:t>
            </w:r>
            <w:proofErr w:type="spellEnd"/>
            <w:r w:rsidRPr="00BC7708">
              <w:rPr>
                <w:color w:val="000000"/>
                <w:sz w:val="20"/>
                <w:lang w:eastAsia="en-GB"/>
              </w:rPr>
              <w:t xml:space="preserve"> In </w:t>
            </w:r>
            <w:proofErr w:type="spellStart"/>
            <w:r w:rsidRPr="00BC7708">
              <w:rPr>
                <w:color w:val="000000"/>
                <w:sz w:val="20"/>
                <w:lang w:eastAsia="en-GB"/>
              </w:rPr>
              <w:t>Need</w:t>
            </w:r>
            <w:proofErr w:type="spellEnd"/>
            <w:r w:rsidRPr="00BC7708">
              <w:rPr>
                <w:color w:val="000000"/>
                <w:sz w:val="20"/>
                <w:lang w:eastAsia="en-GB"/>
              </w:rPr>
              <w:t xml:space="preserve"> Of Assistance (</w:t>
            </w:r>
            <w:proofErr w:type="spellStart"/>
            <w:r w:rsidRPr="00BC7708">
              <w:rPr>
                <w:color w:val="000000"/>
                <w:sz w:val="20"/>
                <w:lang w:eastAsia="en-GB"/>
              </w:rPr>
              <w:t>Distress</w:t>
            </w:r>
            <w:proofErr w:type="spellEnd"/>
            <w:r w:rsidRPr="00BC7708">
              <w:rPr>
                <w:color w:val="000000"/>
                <w:sz w:val="20"/>
                <w:lang w:eastAsia="en-GB"/>
              </w:rPr>
              <w:t>)</w:t>
            </w:r>
          </w:p>
        </w:tc>
      </w:tr>
      <w:tr w:rsidR="00356ABA" w:rsidRPr="00BC7708" w14:paraId="06C63FCA" w14:textId="77777777" w:rsidTr="006E258E">
        <w:trPr>
          <w:trHeight w:val="510"/>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76D58ED4"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102</w:t>
            </w:r>
          </w:p>
        </w:tc>
        <w:tc>
          <w:tcPr>
            <w:tcW w:w="3889" w:type="dxa"/>
            <w:tcBorders>
              <w:top w:val="single" w:sz="4" w:space="0" w:color="auto"/>
              <w:left w:val="single" w:sz="4" w:space="0" w:color="auto"/>
              <w:bottom w:val="single" w:sz="4" w:space="0" w:color="auto"/>
              <w:right w:val="single" w:sz="4" w:space="0" w:color="auto"/>
            </w:tcBorders>
            <w:vAlign w:val="center"/>
            <w:hideMark/>
          </w:tcPr>
          <w:p w14:paraId="79D54BB4" w14:textId="77777777" w:rsidR="00356ABA" w:rsidRPr="00BC7708" w:rsidRDefault="00356ABA" w:rsidP="00364981">
            <w:pPr>
              <w:overflowPunct/>
              <w:autoSpaceDE/>
              <w:adjustRightInd/>
              <w:jc w:val="left"/>
              <w:rPr>
                <w:color w:val="000000"/>
                <w:sz w:val="20"/>
                <w:lang w:eastAsia="en-GB"/>
              </w:rPr>
            </w:pPr>
            <w:proofErr w:type="spellStart"/>
            <w:r w:rsidRPr="00BC7708">
              <w:rPr>
                <w:color w:val="000000"/>
                <w:sz w:val="20"/>
                <w:lang w:eastAsia="en-GB"/>
              </w:rPr>
              <w:t>Special</w:t>
            </w:r>
            <w:proofErr w:type="spellEnd"/>
            <w:r w:rsidRPr="00BC7708">
              <w:rPr>
                <w:color w:val="000000"/>
                <w:sz w:val="20"/>
                <w:lang w:eastAsia="en-GB"/>
              </w:rPr>
              <w:t xml:space="preserve"> Mark (Object</w:t>
            </w:r>
            <w:proofErr w:type="gramStart"/>
            <w:r w:rsidRPr="00BC7708">
              <w:rPr>
                <w:color w:val="000000"/>
                <w:sz w:val="20"/>
                <w:lang w:eastAsia="en-GB"/>
              </w:rPr>
              <w:t>):</w:t>
            </w:r>
            <w:proofErr w:type="gramEnd"/>
            <w:r w:rsidRPr="00BC7708">
              <w:rPr>
                <w:color w:val="000000"/>
                <w:sz w:val="20"/>
                <w:lang w:eastAsia="en-GB"/>
              </w:rPr>
              <w:t xml:space="preserve"> </w:t>
            </w:r>
            <w:proofErr w:type="spellStart"/>
            <w:r w:rsidRPr="00BC7708">
              <w:rPr>
                <w:color w:val="000000"/>
                <w:sz w:val="20"/>
                <w:lang w:eastAsia="en-GB"/>
              </w:rPr>
              <w:t>Vessel</w:t>
            </w:r>
            <w:proofErr w:type="spellEnd"/>
            <w:r w:rsidRPr="00BC7708">
              <w:rPr>
                <w:color w:val="000000"/>
                <w:sz w:val="20"/>
                <w:lang w:eastAsia="en-GB"/>
              </w:rPr>
              <w:t xml:space="preserve"> In </w:t>
            </w:r>
            <w:proofErr w:type="spellStart"/>
            <w:r w:rsidRPr="00BC7708">
              <w:rPr>
                <w:color w:val="000000"/>
                <w:sz w:val="20"/>
                <w:lang w:eastAsia="en-GB"/>
              </w:rPr>
              <w:t>Need</w:t>
            </w:r>
            <w:proofErr w:type="spellEnd"/>
            <w:r w:rsidRPr="00BC7708">
              <w:rPr>
                <w:color w:val="000000"/>
                <w:sz w:val="20"/>
                <w:lang w:eastAsia="en-GB"/>
              </w:rPr>
              <w:t xml:space="preserve"> Of Assistance (Non-</w:t>
            </w:r>
            <w:proofErr w:type="spellStart"/>
            <w:r w:rsidRPr="00BC7708">
              <w:rPr>
                <w:color w:val="000000"/>
                <w:sz w:val="20"/>
                <w:lang w:eastAsia="en-GB"/>
              </w:rPr>
              <w:t>Distress</w:t>
            </w:r>
            <w:proofErr w:type="spellEnd"/>
            <w:r w:rsidRPr="00BC7708">
              <w:rPr>
                <w:color w:val="000000"/>
                <w:sz w:val="20"/>
                <w:lang w:eastAsia="en-GB"/>
              </w:rPr>
              <w:t>)</w:t>
            </w:r>
          </w:p>
        </w:tc>
      </w:tr>
      <w:tr w:rsidR="00356ABA" w:rsidRPr="00BC7708" w14:paraId="446F9413"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7E89E48C"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103</w:t>
            </w:r>
          </w:p>
        </w:tc>
        <w:tc>
          <w:tcPr>
            <w:tcW w:w="3889" w:type="dxa"/>
            <w:tcBorders>
              <w:top w:val="single" w:sz="4" w:space="0" w:color="auto"/>
              <w:left w:val="single" w:sz="4" w:space="0" w:color="auto"/>
              <w:bottom w:val="single" w:sz="4" w:space="0" w:color="auto"/>
              <w:right w:val="single" w:sz="4" w:space="0" w:color="auto"/>
            </w:tcBorders>
            <w:vAlign w:val="bottom"/>
            <w:hideMark/>
          </w:tcPr>
          <w:p w14:paraId="0B11C998" w14:textId="77777777" w:rsidR="00356ABA" w:rsidRPr="00BC7708" w:rsidRDefault="00356ABA" w:rsidP="00364981">
            <w:pPr>
              <w:jc w:val="left"/>
              <w:rPr>
                <w:color w:val="000000"/>
                <w:sz w:val="20"/>
                <w:lang w:eastAsia="en-GB"/>
              </w:rPr>
            </w:pPr>
          </w:p>
        </w:tc>
      </w:tr>
      <w:tr w:rsidR="00356ABA" w:rsidRPr="00BC7708" w14:paraId="60E9013A"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07907E2A"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104</w:t>
            </w:r>
          </w:p>
        </w:tc>
        <w:tc>
          <w:tcPr>
            <w:tcW w:w="3889" w:type="dxa"/>
            <w:tcBorders>
              <w:top w:val="single" w:sz="4" w:space="0" w:color="auto"/>
              <w:left w:val="single" w:sz="4" w:space="0" w:color="auto"/>
              <w:bottom w:val="single" w:sz="4" w:space="0" w:color="auto"/>
              <w:right w:val="single" w:sz="4" w:space="0" w:color="auto"/>
            </w:tcBorders>
            <w:vAlign w:val="bottom"/>
            <w:hideMark/>
          </w:tcPr>
          <w:p w14:paraId="4D44BBE4" w14:textId="77777777" w:rsidR="00356ABA" w:rsidRPr="00BC7708" w:rsidRDefault="00356ABA" w:rsidP="00364981">
            <w:pPr>
              <w:jc w:val="left"/>
              <w:rPr>
                <w:color w:val="000000"/>
                <w:sz w:val="20"/>
                <w:lang w:eastAsia="en-GB"/>
              </w:rPr>
            </w:pPr>
          </w:p>
        </w:tc>
      </w:tr>
      <w:tr w:rsidR="00356ABA" w:rsidRPr="00BC7708" w14:paraId="67FD4AA3"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65E10162"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105</w:t>
            </w:r>
          </w:p>
        </w:tc>
        <w:tc>
          <w:tcPr>
            <w:tcW w:w="3889" w:type="dxa"/>
            <w:tcBorders>
              <w:top w:val="single" w:sz="4" w:space="0" w:color="auto"/>
              <w:left w:val="single" w:sz="4" w:space="0" w:color="auto"/>
              <w:bottom w:val="single" w:sz="4" w:space="0" w:color="auto"/>
              <w:right w:val="single" w:sz="4" w:space="0" w:color="auto"/>
            </w:tcBorders>
            <w:vAlign w:val="bottom"/>
            <w:hideMark/>
          </w:tcPr>
          <w:p w14:paraId="03FEFB59" w14:textId="77777777" w:rsidR="00356ABA" w:rsidRPr="00BC7708" w:rsidRDefault="00356ABA" w:rsidP="00364981">
            <w:pPr>
              <w:jc w:val="left"/>
              <w:rPr>
                <w:color w:val="000000"/>
                <w:sz w:val="20"/>
                <w:lang w:eastAsia="en-GB"/>
              </w:rPr>
            </w:pPr>
          </w:p>
        </w:tc>
      </w:tr>
      <w:tr w:rsidR="00356ABA" w:rsidRPr="00BC7708" w14:paraId="4A109FFA"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7B255017"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106</w:t>
            </w:r>
          </w:p>
        </w:tc>
        <w:tc>
          <w:tcPr>
            <w:tcW w:w="3889" w:type="dxa"/>
            <w:tcBorders>
              <w:top w:val="single" w:sz="4" w:space="0" w:color="auto"/>
              <w:left w:val="single" w:sz="4" w:space="0" w:color="auto"/>
              <w:bottom w:val="single" w:sz="4" w:space="0" w:color="auto"/>
              <w:right w:val="single" w:sz="4" w:space="0" w:color="auto"/>
            </w:tcBorders>
            <w:vAlign w:val="bottom"/>
            <w:hideMark/>
          </w:tcPr>
          <w:p w14:paraId="617E6C61" w14:textId="77777777" w:rsidR="00356ABA" w:rsidRPr="00BC7708" w:rsidRDefault="00356ABA" w:rsidP="00364981">
            <w:pPr>
              <w:jc w:val="left"/>
              <w:rPr>
                <w:color w:val="000000"/>
                <w:sz w:val="20"/>
                <w:lang w:eastAsia="en-GB"/>
              </w:rPr>
            </w:pPr>
          </w:p>
        </w:tc>
      </w:tr>
      <w:tr w:rsidR="00356ABA" w:rsidRPr="00BC7708" w14:paraId="79D7B97F"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7AD61262"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107</w:t>
            </w:r>
          </w:p>
        </w:tc>
        <w:tc>
          <w:tcPr>
            <w:tcW w:w="3889" w:type="dxa"/>
            <w:tcBorders>
              <w:top w:val="single" w:sz="4" w:space="0" w:color="auto"/>
              <w:left w:val="single" w:sz="4" w:space="0" w:color="auto"/>
              <w:bottom w:val="single" w:sz="4" w:space="0" w:color="auto"/>
              <w:right w:val="single" w:sz="4" w:space="0" w:color="auto"/>
            </w:tcBorders>
            <w:vAlign w:val="bottom"/>
            <w:hideMark/>
          </w:tcPr>
          <w:p w14:paraId="018C2E45" w14:textId="77777777" w:rsidR="00356ABA" w:rsidRPr="00BC7708" w:rsidRDefault="00356ABA" w:rsidP="00364981">
            <w:pPr>
              <w:jc w:val="left"/>
              <w:rPr>
                <w:color w:val="000000"/>
                <w:sz w:val="20"/>
                <w:lang w:eastAsia="en-GB"/>
              </w:rPr>
            </w:pPr>
          </w:p>
        </w:tc>
      </w:tr>
      <w:tr w:rsidR="00356ABA" w:rsidRPr="00BC7708" w14:paraId="4816CF57"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63F43253"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108</w:t>
            </w:r>
          </w:p>
        </w:tc>
        <w:tc>
          <w:tcPr>
            <w:tcW w:w="3889" w:type="dxa"/>
            <w:tcBorders>
              <w:top w:val="single" w:sz="4" w:space="0" w:color="auto"/>
              <w:left w:val="single" w:sz="4" w:space="0" w:color="auto"/>
              <w:bottom w:val="single" w:sz="4" w:space="0" w:color="auto"/>
              <w:right w:val="single" w:sz="4" w:space="0" w:color="auto"/>
            </w:tcBorders>
            <w:vAlign w:val="bottom"/>
            <w:hideMark/>
          </w:tcPr>
          <w:p w14:paraId="2A3B82D4" w14:textId="77777777" w:rsidR="00356ABA" w:rsidRPr="00BC7708" w:rsidRDefault="00356ABA" w:rsidP="00364981">
            <w:pPr>
              <w:jc w:val="left"/>
              <w:rPr>
                <w:color w:val="000000"/>
                <w:sz w:val="20"/>
                <w:lang w:eastAsia="en-GB"/>
              </w:rPr>
            </w:pPr>
          </w:p>
        </w:tc>
      </w:tr>
      <w:tr w:rsidR="00356ABA" w:rsidRPr="00BC7708" w14:paraId="75AFC620"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2E1D0BA8"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109</w:t>
            </w:r>
          </w:p>
        </w:tc>
        <w:tc>
          <w:tcPr>
            <w:tcW w:w="3889" w:type="dxa"/>
            <w:tcBorders>
              <w:top w:val="single" w:sz="4" w:space="0" w:color="auto"/>
              <w:left w:val="single" w:sz="4" w:space="0" w:color="auto"/>
              <w:bottom w:val="single" w:sz="4" w:space="0" w:color="auto"/>
              <w:right w:val="single" w:sz="4" w:space="0" w:color="auto"/>
            </w:tcBorders>
            <w:vAlign w:val="bottom"/>
            <w:hideMark/>
          </w:tcPr>
          <w:p w14:paraId="2B54F7B6" w14:textId="77777777" w:rsidR="00356ABA" w:rsidRPr="00BC7708" w:rsidRDefault="00356ABA" w:rsidP="00364981">
            <w:pPr>
              <w:jc w:val="left"/>
              <w:rPr>
                <w:color w:val="000000"/>
                <w:sz w:val="20"/>
                <w:lang w:eastAsia="en-GB"/>
              </w:rPr>
            </w:pPr>
          </w:p>
        </w:tc>
      </w:tr>
      <w:tr w:rsidR="00356ABA" w:rsidRPr="00BC7708" w14:paraId="64BBD217"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73509EA0"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110</w:t>
            </w:r>
          </w:p>
        </w:tc>
        <w:tc>
          <w:tcPr>
            <w:tcW w:w="3889" w:type="dxa"/>
            <w:tcBorders>
              <w:top w:val="single" w:sz="4" w:space="0" w:color="auto"/>
              <w:left w:val="single" w:sz="4" w:space="0" w:color="auto"/>
              <w:bottom w:val="single" w:sz="4" w:space="0" w:color="auto"/>
              <w:right w:val="single" w:sz="4" w:space="0" w:color="auto"/>
            </w:tcBorders>
            <w:vAlign w:val="bottom"/>
            <w:hideMark/>
          </w:tcPr>
          <w:p w14:paraId="76E25AA1" w14:textId="77777777" w:rsidR="00356ABA" w:rsidRPr="00BC7708" w:rsidRDefault="00356ABA" w:rsidP="00364981">
            <w:pPr>
              <w:jc w:val="left"/>
              <w:rPr>
                <w:color w:val="000000"/>
                <w:sz w:val="20"/>
                <w:lang w:eastAsia="en-GB"/>
              </w:rPr>
            </w:pPr>
          </w:p>
        </w:tc>
      </w:tr>
      <w:tr w:rsidR="00356ABA" w:rsidRPr="00BC7708" w14:paraId="52398953"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1477A316"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111</w:t>
            </w:r>
          </w:p>
        </w:tc>
        <w:tc>
          <w:tcPr>
            <w:tcW w:w="3889" w:type="dxa"/>
            <w:tcBorders>
              <w:top w:val="single" w:sz="4" w:space="0" w:color="auto"/>
              <w:left w:val="single" w:sz="4" w:space="0" w:color="auto"/>
              <w:bottom w:val="single" w:sz="4" w:space="0" w:color="auto"/>
              <w:right w:val="single" w:sz="4" w:space="0" w:color="auto"/>
            </w:tcBorders>
            <w:vAlign w:val="bottom"/>
            <w:hideMark/>
          </w:tcPr>
          <w:p w14:paraId="4CB83797" w14:textId="77777777" w:rsidR="00356ABA" w:rsidRPr="00BC7708" w:rsidRDefault="00356ABA" w:rsidP="00364981">
            <w:pPr>
              <w:jc w:val="left"/>
              <w:rPr>
                <w:color w:val="000000"/>
                <w:sz w:val="20"/>
                <w:lang w:eastAsia="en-GB"/>
              </w:rPr>
            </w:pPr>
          </w:p>
        </w:tc>
      </w:tr>
      <w:tr w:rsidR="00356ABA" w:rsidRPr="00BC7708" w14:paraId="0F0FAD34"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04561D75" w14:textId="54909F21" w:rsidR="00356ABA" w:rsidRPr="00BC7708" w:rsidRDefault="00356ABA" w:rsidP="00364981">
            <w:pPr>
              <w:overflowPunct/>
              <w:autoSpaceDE/>
              <w:adjustRightInd/>
              <w:jc w:val="left"/>
              <w:rPr>
                <w:color w:val="000000"/>
                <w:sz w:val="20"/>
                <w:lang w:eastAsia="en-GB"/>
              </w:rPr>
            </w:pPr>
            <w:r w:rsidRPr="00BC7708">
              <w:rPr>
                <w:color w:val="000000"/>
                <w:sz w:val="20"/>
                <w:lang w:eastAsia="en-GB"/>
              </w:rPr>
              <w:t>12</w:t>
            </w:r>
          </w:p>
        </w:tc>
        <w:tc>
          <w:tcPr>
            <w:tcW w:w="3889" w:type="dxa"/>
            <w:tcBorders>
              <w:top w:val="single" w:sz="4" w:space="0" w:color="auto"/>
              <w:left w:val="single" w:sz="4" w:space="0" w:color="auto"/>
              <w:bottom w:val="single" w:sz="4" w:space="0" w:color="auto"/>
              <w:right w:val="single" w:sz="4" w:space="0" w:color="auto"/>
            </w:tcBorders>
            <w:vAlign w:val="bottom"/>
            <w:hideMark/>
          </w:tcPr>
          <w:p w14:paraId="76B4BEFB" w14:textId="77777777" w:rsidR="00356ABA" w:rsidRPr="00BC7708" w:rsidRDefault="00356ABA" w:rsidP="00364981">
            <w:pPr>
              <w:jc w:val="left"/>
              <w:rPr>
                <w:color w:val="000000"/>
                <w:sz w:val="20"/>
                <w:lang w:eastAsia="en-GB"/>
              </w:rPr>
            </w:pPr>
          </w:p>
        </w:tc>
      </w:tr>
      <w:tr w:rsidR="00356ABA" w:rsidRPr="00BC7708" w14:paraId="3453A2E1"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67746DD8"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lastRenderedPageBreak/>
              <w:t>113</w:t>
            </w:r>
          </w:p>
        </w:tc>
        <w:tc>
          <w:tcPr>
            <w:tcW w:w="3889" w:type="dxa"/>
            <w:tcBorders>
              <w:top w:val="single" w:sz="4" w:space="0" w:color="auto"/>
              <w:left w:val="single" w:sz="4" w:space="0" w:color="auto"/>
              <w:bottom w:val="single" w:sz="4" w:space="0" w:color="auto"/>
              <w:right w:val="single" w:sz="4" w:space="0" w:color="auto"/>
            </w:tcBorders>
            <w:vAlign w:val="bottom"/>
            <w:hideMark/>
          </w:tcPr>
          <w:p w14:paraId="78A6DC05" w14:textId="77777777" w:rsidR="00356ABA" w:rsidRPr="00BC7708" w:rsidRDefault="00356ABA" w:rsidP="00364981">
            <w:pPr>
              <w:jc w:val="left"/>
              <w:rPr>
                <w:color w:val="000000"/>
                <w:sz w:val="20"/>
                <w:lang w:eastAsia="en-GB"/>
              </w:rPr>
            </w:pPr>
          </w:p>
        </w:tc>
      </w:tr>
      <w:tr w:rsidR="00356ABA" w:rsidRPr="00BC7708" w14:paraId="1A3AB0DB"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079C5D58"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114</w:t>
            </w:r>
          </w:p>
        </w:tc>
        <w:tc>
          <w:tcPr>
            <w:tcW w:w="3889" w:type="dxa"/>
            <w:tcBorders>
              <w:top w:val="single" w:sz="4" w:space="0" w:color="auto"/>
              <w:left w:val="single" w:sz="4" w:space="0" w:color="auto"/>
              <w:bottom w:val="single" w:sz="4" w:space="0" w:color="auto"/>
              <w:right w:val="single" w:sz="4" w:space="0" w:color="auto"/>
            </w:tcBorders>
            <w:vAlign w:val="bottom"/>
            <w:hideMark/>
          </w:tcPr>
          <w:p w14:paraId="14B5B703" w14:textId="77777777" w:rsidR="00356ABA" w:rsidRPr="00BC7708" w:rsidRDefault="00356ABA" w:rsidP="00364981">
            <w:pPr>
              <w:jc w:val="left"/>
              <w:rPr>
                <w:color w:val="000000"/>
                <w:sz w:val="20"/>
                <w:lang w:eastAsia="en-GB"/>
              </w:rPr>
            </w:pPr>
          </w:p>
        </w:tc>
      </w:tr>
      <w:tr w:rsidR="00356ABA" w:rsidRPr="00BC7708" w14:paraId="3EDE94CC"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589F6EF7"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115</w:t>
            </w:r>
          </w:p>
        </w:tc>
        <w:tc>
          <w:tcPr>
            <w:tcW w:w="3889" w:type="dxa"/>
            <w:tcBorders>
              <w:top w:val="single" w:sz="4" w:space="0" w:color="auto"/>
              <w:left w:val="single" w:sz="4" w:space="0" w:color="auto"/>
              <w:bottom w:val="single" w:sz="4" w:space="0" w:color="auto"/>
              <w:right w:val="single" w:sz="4" w:space="0" w:color="auto"/>
            </w:tcBorders>
            <w:vAlign w:val="bottom"/>
            <w:hideMark/>
          </w:tcPr>
          <w:p w14:paraId="7770D66A" w14:textId="77777777" w:rsidR="00356ABA" w:rsidRPr="00BC7708" w:rsidRDefault="00356ABA" w:rsidP="00364981">
            <w:pPr>
              <w:jc w:val="left"/>
              <w:rPr>
                <w:color w:val="000000"/>
                <w:sz w:val="20"/>
                <w:lang w:eastAsia="en-GB"/>
              </w:rPr>
            </w:pPr>
          </w:p>
        </w:tc>
      </w:tr>
      <w:tr w:rsidR="00356ABA" w:rsidRPr="00BC7708" w14:paraId="6FB0BF10"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7BFF2C59"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116</w:t>
            </w:r>
          </w:p>
        </w:tc>
        <w:tc>
          <w:tcPr>
            <w:tcW w:w="3889" w:type="dxa"/>
            <w:tcBorders>
              <w:top w:val="single" w:sz="4" w:space="0" w:color="auto"/>
              <w:left w:val="single" w:sz="4" w:space="0" w:color="auto"/>
              <w:bottom w:val="single" w:sz="4" w:space="0" w:color="auto"/>
              <w:right w:val="single" w:sz="4" w:space="0" w:color="auto"/>
            </w:tcBorders>
            <w:vAlign w:val="bottom"/>
            <w:hideMark/>
          </w:tcPr>
          <w:p w14:paraId="07555529" w14:textId="77777777" w:rsidR="00356ABA" w:rsidRPr="00BC7708" w:rsidRDefault="00356ABA" w:rsidP="00364981">
            <w:pPr>
              <w:jc w:val="left"/>
              <w:rPr>
                <w:color w:val="000000"/>
                <w:sz w:val="20"/>
                <w:lang w:eastAsia="en-GB"/>
              </w:rPr>
            </w:pPr>
          </w:p>
        </w:tc>
      </w:tr>
      <w:tr w:rsidR="00356ABA" w:rsidRPr="00BC7708" w14:paraId="4D6DA19B"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6A9EB95A"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117</w:t>
            </w:r>
          </w:p>
        </w:tc>
        <w:tc>
          <w:tcPr>
            <w:tcW w:w="3889" w:type="dxa"/>
            <w:tcBorders>
              <w:top w:val="single" w:sz="4" w:space="0" w:color="auto"/>
              <w:left w:val="single" w:sz="4" w:space="0" w:color="auto"/>
              <w:bottom w:val="single" w:sz="4" w:space="0" w:color="auto"/>
              <w:right w:val="single" w:sz="4" w:space="0" w:color="auto"/>
            </w:tcBorders>
            <w:vAlign w:val="bottom"/>
            <w:hideMark/>
          </w:tcPr>
          <w:p w14:paraId="6639AB4D" w14:textId="77777777" w:rsidR="00356ABA" w:rsidRPr="00BC7708" w:rsidRDefault="00356ABA" w:rsidP="00364981">
            <w:pPr>
              <w:jc w:val="left"/>
              <w:rPr>
                <w:color w:val="000000"/>
                <w:sz w:val="20"/>
                <w:lang w:eastAsia="en-GB"/>
              </w:rPr>
            </w:pPr>
          </w:p>
        </w:tc>
      </w:tr>
      <w:tr w:rsidR="00356ABA" w:rsidRPr="00BC7708" w14:paraId="44780D01"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01DDA216"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118</w:t>
            </w:r>
          </w:p>
        </w:tc>
        <w:tc>
          <w:tcPr>
            <w:tcW w:w="3889" w:type="dxa"/>
            <w:tcBorders>
              <w:top w:val="single" w:sz="4" w:space="0" w:color="auto"/>
              <w:left w:val="single" w:sz="4" w:space="0" w:color="auto"/>
              <w:bottom w:val="single" w:sz="4" w:space="0" w:color="auto"/>
              <w:right w:val="single" w:sz="4" w:space="0" w:color="auto"/>
            </w:tcBorders>
            <w:vAlign w:val="bottom"/>
            <w:hideMark/>
          </w:tcPr>
          <w:p w14:paraId="2E9FD340" w14:textId="77777777" w:rsidR="00356ABA" w:rsidRPr="00BC7708" w:rsidRDefault="00356ABA" w:rsidP="00364981">
            <w:pPr>
              <w:jc w:val="left"/>
              <w:rPr>
                <w:color w:val="000000"/>
                <w:sz w:val="20"/>
                <w:lang w:eastAsia="en-GB"/>
              </w:rPr>
            </w:pPr>
          </w:p>
        </w:tc>
      </w:tr>
      <w:tr w:rsidR="00356ABA" w:rsidRPr="00BC7708" w14:paraId="449F4A79"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4C97A62C"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119</w:t>
            </w:r>
          </w:p>
        </w:tc>
        <w:tc>
          <w:tcPr>
            <w:tcW w:w="3889" w:type="dxa"/>
            <w:tcBorders>
              <w:top w:val="single" w:sz="4" w:space="0" w:color="auto"/>
              <w:left w:val="single" w:sz="4" w:space="0" w:color="auto"/>
              <w:bottom w:val="single" w:sz="4" w:space="0" w:color="auto"/>
              <w:right w:val="single" w:sz="4" w:space="0" w:color="auto"/>
            </w:tcBorders>
            <w:vAlign w:val="bottom"/>
            <w:hideMark/>
          </w:tcPr>
          <w:p w14:paraId="70CEB269" w14:textId="77777777" w:rsidR="00356ABA" w:rsidRPr="00BC7708" w:rsidRDefault="00356ABA" w:rsidP="00364981">
            <w:pPr>
              <w:jc w:val="left"/>
              <w:rPr>
                <w:color w:val="000000"/>
                <w:sz w:val="20"/>
                <w:lang w:eastAsia="en-GB"/>
              </w:rPr>
            </w:pPr>
          </w:p>
        </w:tc>
      </w:tr>
      <w:tr w:rsidR="00356ABA" w:rsidRPr="00BC7708" w14:paraId="5FFCA1CC"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2DF8E630"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120</w:t>
            </w:r>
          </w:p>
        </w:tc>
        <w:tc>
          <w:tcPr>
            <w:tcW w:w="3889" w:type="dxa"/>
            <w:tcBorders>
              <w:top w:val="single" w:sz="4" w:space="0" w:color="auto"/>
              <w:left w:val="single" w:sz="4" w:space="0" w:color="auto"/>
              <w:bottom w:val="single" w:sz="4" w:space="0" w:color="auto"/>
              <w:right w:val="single" w:sz="4" w:space="0" w:color="auto"/>
            </w:tcBorders>
            <w:vAlign w:val="bottom"/>
            <w:hideMark/>
          </w:tcPr>
          <w:p w14:paraId="40A39E4C" w14:textId="77777777" w:rsidR="00356ABA" w:rsidRPr="00BC7708" w:rsidRDefault="00356ABA" w:rsidP="00364981">
            <w:pPr>
              <w:jc w:val="left"/>
              <w:rPr>
                <w:color w:val="000000"/>
                <w:sz w:val="20"/>
                <w:lang w:eastAsia="en-GB"/>
              </w:rPr>
            </w:pPr>
          </w:p>
        </w:tc>
      </w:tr>
      <w:tr w:rsidR="00356ABA" w:rsidRPr="00BC7708" w14:paraId="69086075"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79D8074B"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121</w:t>
            </w:r>
          </w:p>
        </w:tc>
        <w:tc>
          <w:tcPr>
            <w:tcW w:w="3889" w:type="dxa"/>
            <w:tcBorders>
              <w:top w:val="single" w:sz="4" w:space="0" w:color="auto"/>
              <w:left w:val="single" w:sz="4" w:space="0" w:color="auto"/>
              <w:bottom w:val="single" w:sz="4" w:space="0" w:color="auto"/>
              <w:right w:val="single" w:sz="4" w:space="0" w:color="auto"/>
            </w:tcBorders>
            <w:vAlign w:val="bottom"/>
            <w:hideMark/>
          </w:tcPr>
          <w:p w14:paraId="6F9CAF92" w14:textId="77777777" w:rsidR="00356ABA" w:rsidRPr="00BC7708" w:rsidRDefault="00356ABA" w:rsidP="00364981">
            <w:pPr>
              <w:jc w:val="left"/>
              <w:rPr>
                <w:color w:val="000000"/>
                <w:sz w:val="20"/>
                <w:lang w:eastAsia="en-GB"/>
              </w:rPr>
            </w:pPr>
          </w:p>
        </w:tc>
      </w:tr>
      <w:tr w:rsidR="00356ABA" w:rsidRPr="00BC7708" w14:paraId="3CD5A52C"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0169626B"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122</w:t>
            </w:r>
          </w:p>
        </w:tc>
        <w:tc>
          <w:tcPr>
            <w:tcW w:w="3889" w:type="dxa"/>
            <w:tcBorders>
              <w:top w:val="single" w:sz="4" w:space="0" w:color="auto"/>
              <w:left w:val="single" w:sz="4" w:space="0" w:color="auto"/>
              <w:bottom w:val="single" w:sz="4" w:space="0" w:color="auto"/>
              <w:right w:val="single" w:sz="4" w:space="0" w:color="auto"/>
            </w:tcBorders>
            <w:vAlign w:val="bottom"/>
            <w:hideMark/>
          </w:tcPr>
          <w:p w14:paraId="42F1444A" w14:textId="77777777" w:rsidR="00356ABA" w:rsidRPr="00BC7708" w:rsidRDefault="00356ABA" w:rsidP="00364981">
            <w:pPr>
              <w:jc w:val="left"/>
              <w:rPr>
                <w:color w:val="000000"/>
                <w:sz w:val="20"/>
                <w:lang w:eastAsia="en-GB"/>
              </w:rPr>
            </w:pPr>
          </w:p>
        </w:tc>
      </w:tr>
      <w:tr w:rsidR="00356ABA" w:rsidRPr="00BC7708" w14:paraId="5B6425B3"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6B2E6991"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123</w:t>
            </w:r>
          </w:p>
        </w:tc>
        <w:tc>
          <w:tcPr>
            <w:tcW w:w="3889" w:type="dxa"/>
            <w:tcBorders>
              <w:top w:val="single" w:sz="4" w:space="0" w:color="auto"/>
              <w:left w:val="single" w:sz="4" w:space="0" w:color="auto"/>
              <w:bottom w:val="single" w:sz="4" w:space="0" w:color="auto"/>
              <w:right w:val="single" w:sz="4" w:space="0" w:color="auto"/>
            </w:tcBorders>
            <w:vAlign w:val="bottom"/>
            <w:hideMark/>
          </w:tcPr>
          <w:p w14:paraId="6E94BEAF" w14:textId="77777777" w:rsidR="00356ABA" w:rsidRPr="00BC7708" w:rsidRDefault="00356ABA" w:rsidP="00364981">
            <w:pPr>
              <w:jc w:val="left"/>
              <w:rPr>
                <w:color w:val="000000"/>
                <w:sz w:val="20"/>
                <w:lang w:eastAsia="en-GB"/>
              </w:rPr>
            </w:pPr>
          </w:p>
        </w:tc>
      </w:tr>
      <w:tr w:rsidR="00356ABA" w:rsidRPr="00BC7708" w14:paraId="488455D1"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2C07340C"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124</w:t>
            </w:r>
          </w:p>
        </w:tc>
        <w:tc>
          <w:tcPr>
            <w:tcW w:w="3889" w:type="dxa"/>
            <w:tcBorders>
              <w:top w:val="single" w:sz="4" w:space="0" w:color="auto"/>
              <w:left w:val="single" w:sz="4" w:space="0" w:color="auto"/>
              <w:bottom w:val="single" w:sz="4" w:space="0" w:color="auto"/>
              <w:right w:val="single" w:sz="4" w:space="0" w:color="auto"/>
            </w:tcBorders>
            <w:vAlign w:val="bottom"/>
            <w:hideMark/>
          </w:tcPr>
          <w:p w14:paraId="2B64790B" w14:textId="77777777" w:rsidR="00356ABA" w:rsidRPr="00BC7708" w:rsidRDefault="00356ABA" w:rsidP="00364981">
            <w:pPr>
              <w:jc w:val="left"/>
              <w:rPr>
                <w:color w:val="000000"/>
                <w:sz w:val="20"/>
                <w:lang w:eastAsia="en-GB"/>
              </w:rPr>
            </w:pPr>
          </w:p>
        </w:tc>
      </w:tr>
      <w:tr w:rsidR="00356ABA" w:rsidRPr="00BC7708" w14:paraId="3B02FFD6"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17DCFCF5"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125</w:t>
            </w:r>
          </w:p>
        </w:tc>
        <w:tc>
          <w:tcPr>
            <w:tcW w:w="3889" w:type="dxa"/>
            <w:tcBorders>
              <w:top w:val="single" w:sz="4" w:space="0" w:color="auto"/>
              <w:left w:val="single" w:sz="4" w:space="0" w:color="auto"/>
              <w:bottom w:val="single" w:sz="4" w:space="0" w:color="auto"/>
              <w:right w:val="single" w:sz="4" w:space="0" w:color="auto"/>
            </w:tcBorders>
            <w:vAlign w:val="bottom"/>
            <w:hideMark/>
          </w:tcPr>
          <w:p w14:paraId="13E1082A" w14:textId="77777777" w:rsidR="00356ABA" w:rsidRPr="00BC7708" w:rsidRDefault="00356ABA" w:rsidP="00364981">
            <w:pPr>
              <w:jc w:val="left"/>
              <w:rPr>
                <w:color w:val="000000"/>
                <w:sz w:val="20"/>
                <w:lang w:eastAsia="en-GB"/>
              </w:rPr>
            </w:pPr>
          </w:p>
        </w:tc>
      </w:tr>
      <w:tr w:rsidR="00356ABA" w:rsidRPr="00BC7708" w14:paraId="0F4F9134"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7D1D80A4"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126</w:t>
            </w:r>
          </w:p>
        </w:tc>
        <w:tc>
          <w:tcPr>
            <w:tcW w:w="3889" w:type="dxa"/>
            <w:tcBorders>
              <w:top w:val="single" w:sz="4" w:space="0" w:color="auto"/>
              <w:left w:val="single" w:sz="4" w:space="0" w:color="auto"/>
              <w:bottom w:val="single" w:sz="4" w:space="0" w:color="auto"/>
              <w:right w:val="single" w:sz="4" w:space="0" w:color="auto"/>
            </w:tcBorders>
            <w:vAlign w:val="bottom"/>
            <w:hideMark/>
          </w:tcPr>
          <w:p w14:paraId="6FDD13DA" w14:textId="77777777" w:rsidR="00356ABA" w:rsidRPr="00BC7708" w:rsidRDefault="00356ABA" w:rsidP="00364981">
            <w:pPr>
              <w:jc w:val="left"/>
              <w:rPr>
                <w:color w:val="000000"/>
                <w:sz w:val="20"/>
                <w:lang w:eastAsia="en-GB"/>
              </w:rPr>
            </w:pPr>
          </w:p>
        </w:tc>
      </w:tr>
      <w:tr w:rsidR="00356ABA" w:rsidRPr="00BC7708" w14:paraId="78AE2E63" w14:textId="77777777" w:rsidTr="006E258E">
        <w:trPr>
          <w:trHeight w:val="255"/>
        </w:trPr>
        <w:tc>
          <w:tcPr>
            <w:tcW w:w="360" w:type="dxa"/>
            <w:tcBorders>
              <w:top w:val="single" w:sz="4" w:space="0" w:color="auto"/>
              <w:left w:val="single" w:sz="4" w:space="0" w:color="auto"/>
              <w:bottom w:val="single" w:sz="4" w:space="0" w:color="auto"/>
              <w:right w:val="single" w:sz="4" w:space="0" w:color="auto"/>
            </w:tcBorders>
            <w:noWrap/>
            <w:vAlign w:val="center"/>
            <w:hideMark/>
          </w:tcPr>
          <w:p w14:paraId="7A8226DE" w14:textId="77777777" w:rsidR="00356ABA" w:rsidRPr="00BC7708" w:rsidRDefault="00356ABA" w:rsidP="00364981">
            <w:pPr>
              <w:overflowPunct/>
              <w:autoSpaceDE/>
              <w:adjustRightInd/>
              <w:jc w:val="left"/>
              <w:rPr>
                <w:color w:val="000000"/>
                <w:sz w:val="20"/>
                <w:lang w:eastAsia="en-GB"/>
              </w:rPr>
            </w:pPr>
            <w:r w:rsidRPr="00BC7708">
              <w:rPr>
                <w:color w:val="000000"/>
                <w:sz w:val="20"/>
                <w:lang w:eastAsia="en-GB"/>
              </w:rPr>
              <w:t>127</w:t>
            </w:r>
          </w:p>
        </w:tc>
        <w:tc>
          <w:tcPr>
            <w:tcW w:w="3889" w:type="dxa"/>
            <w:tcBorders>
              <w:top w:val="single" w:sz="4" w:space="0" w:color="auto"/>
              <w:left w:val="single" w:sz="4" w:space="0" w:color="auto"/>
              <w:bottom w:val="single" w:sz="4" w:space="0" w:color="auto"/>
              <w:right w:val="single" w:sz="4" w:space="0" w:color="auto"/>
            </w:tcBorders>
            <w:vAlign w:val="center"/>
            <w:hideMark/>
          </w:tcPr>
          <w:p w14:paraId="6E1A0E94" w14:textId="77777777" w:rsidR="00356ABA" w:rsidRPr="00BC7708" w:rsidRDefault="00356ABA" w:rsidP="00364981">
            <w:pPr>
              <w:overflowPunct/>
              <w:autoSpaceDE/>
              <w:adjustRightInd/>
              <w:jc w:val="left"/>
              <w:rPr>
                <w:color w:val="000000"/>
                <w:sz w:val="20"/>
                <w:lang w:eastAsia="en-GB"/>
              </w:rPr>
            </w:pPr>
            <w:proofErr w:type="spellStart"/>
            <w:r w:rsidRPr="00BC7708">
              <w:rPr>
                <w:color w:val="000000"/>
                <w:sz w:val="20"/>
                <w:lang w:eastAsia="en-GB"/>
              </w:rPr>
              <w:t>Undefined</w:t>
            </w:r>
            <w:proofErr w:type="spellEnd"/>
            <w:r w:rsidRPr="00BC7708">
              <w:rPr>
                <w:color w:val="000000"/>
                <w:sz w:val="20"/>
                <w:lang w:eastAsia="en-GB"/>
              </w:rPr>
              <w:t xml:space="preserve"> = Default</w:t>
            </w:r>
          </w:p>
        </w:tc>
      </w:tr>
    </w:tbl>
    <w:p w14:paraId="4D367816" w14:textId="77777777" w:rsidR="00356ABA" w:rsidRDefault="00356ABA" w:rsidP="00364981">
      <w:pPr>
        <w:overflowPunct/>
        <w:autoSpaceDE/>
        <w:autoSpaceDN/>
        <w:adjustRightInd/>
        <w:jc w:val="left"/>
        <w:sectPr w:rsidR="00356ABA">
          <w:type w:val="continuous"/>
          <w:pgSz w:w="12240" w:h="15840"/>
          <w:pgMar w:top="1440" w:right="1440" w:bottom="1440" w:left="1440" w:header="720" w:footer="720" w:gutter="0"/>
          <w:cols w:num="2" w:space="720"/>
        </w:sectPr>
      </w:pPr>
    </w:p>
    <w:p w14:paraId="726AE404" w14:textId="5384D552" w:rsidR="00E66B43" w:rsidRPr="00E66B43" w:rsidRDefault="007D0DDD" w:rsidP="00364981">
      <w:pPr>
        <w:jc w:val="left"/>
      </w:pPr>
      <w:r>
        <w:lastRenderedPageBreak/>
        <w:br w:type="page"/>
      </w:r>
    </w:p>
    <w:sectPr w:rsidR="00E66B43" w:rsidRPr="00E66B43" w:rsidSect="003E1DED">
      <w:headerReference w:type="even" r:id="rId17"/>
      <w:headerReference w:type="default" r:id="rId18"/>
      <w:pgSz w:w="11907" w:h="16834" w:code="9"/>
      <w:pgMar w:top="1418" w:right="1134" w:bottom="1134" w:left="1134" w:header="720" w:footer="482" w:gutter="0"/>
      <w:paperSrc w:first="15" w:other="15"/>
      <w:pgNumType w:start="1"/>
      <w:cols w:space="720"/>
      <w:titlePg/>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5" w:author="Arroyo, Jorge CIV" w:date="2018-07-31T10:21:00Z" w:initials="JA">
    <w:p w14:paraId="42F804AD" w14:textId="1F4E0D9F" w:rsidR="006E258E" w:rsidRDefault="006E258E">
      <w:pPr>
        <w:pStyle w:val="CommentText"/>
      </w:pPr>
      <w:r>
        <w:rPr>
          <w:rStyle w:val="CommentReference"/>
        </w:rPr>
        <w:annotationRef/>
      </w:r>
      <w:proofErr w:type="spellStart"/>
      <w:r>
        <w:t>Need</w:t>
      </w:r>
      <w:proofErr w:type="spellEnd"/>
      <w:r>
        <w:t xml:space="preserve"> to change VATON 31, </w:t>
      </w:r>
      <w:proofErr w:type="spellStart"/>
      <w:proofErr w:type="gramStart"/>
      <w:r>
        <w:t>given</w:t>
      </w:r>
      <w:proofErr w:type="spellEnd"/>
      <w:r>
        <w:t xml:space="preserve">  the</w:t>
      </w:r>
      <w:proofErr w:type="gramEnd"/>
      <w:r>
        <w:t xml:space="preserve"> MATON /AMRD  COG/SOG guidance </w:t>
      </w:r>
      <w:proofErr w:type="spellStart"/>
      <w:r>
        <w:t>below</w:t>
      </w:r>
      <w:proofErr w:type="spellEnd"/>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2F804A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6520ACC" w16cid:durableId="1D52535D"/>
  <w16cid:commentId w16cid:paraId="44753AFB" w16cid:durableId="1D5256F5"/>
  <w16cid:commentId w16cid:paraId="34195FC2" w16cid:durableId="1DC7B730"/>
  <w16cid:commentId w16cid:paraId="60648739" w16cid:durableId="1D5256C1"/>
  <w16cid:commentId w16cid:paraId="3B60DD83" w16cid:durableId="1F040F44"/>
  <w16cid:commentId w16cid:paraId="0BA47FF5" w16cid:durableId="1D5255AE"/>
  <w16cid:commentId w16cid:paraId="40CDA336" w16cid:durableId="1D525A1C"/>
  <w16cid:commentId w16cid:paraId="2BFB13DA" w16cid:durableId="1D525B1C"/>
  <w16cid:commentId w16cid:paraId="5A3565BD" w16cid:durableId="1D525C8D"/>
  <w16cid:commentId w16cid:paraId="4D8CF1CE" w16cid:durableId="1D525D44"/>
  <w16cid:commentId w16cid:paraId="33254620" w16cid:durableId="1D525F94"/>
  <w16cid:commentId w16cid:paraId="38000EBF" w16cid:durableId="1D526102"/>
  <w16cid:commentId w16cid:paraId="7542760C" w16cid:durableId="1D5261A2"/>
  <w16cid:commentId w16cid:paraId="11B7A133" w16cid:durableId="1D5263F4"/>
  <w16cid:commentId w16cid:paraId="4CAFD84D" w16cid:durableId="1D526671"/>
  <w16cid:commentId w16cid:paraId="1109D359" w16cid:durableId="1D5266C6"/>
  <w16cid:commentId w16cid:paraId="40FDBAD9" w16cid:durableId="1D526722"/>
  <w16cid:commentId w16cid:paraId="60F5F58A" w16cid:durableId="1D526EB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CC256D" w14:textId="77777777" w:rsidR="006E258E" w:rsidRDefault="006E258E">
      <w:r>
        <w:separator/>
      </w:r>
    </w:p>
  </w:endnote>
  <w:endnote w:type="continuationSeparator" w:id="0">
    <w:p w14:paraId="3659EE34" w14:textId="77777777" w:rsidR="006E258E" w:rsidRDefault="006E25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E28902" w14:textId="77777777" w:rsidR="00956D5F" w:rsidRDefault="00956D5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C3A904" w14:textId="77777777" w:rsidR="00956D5F" w:rsidRDefault="00956D5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4FA473" w14:textId="77777777" w:rsidR="00956D5F" w:rsidRDefault="00956D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B99D8E" w14:textId="77777777" w:rsidR="006E258E" w:rsidRDefault="006E258E">
      <w:r>
        <w:separator/>
      </w:r>
    </w:p>
  </w:footnote>
  <w:footnote w:type="continuationSeparator" w:id="0">
    <w:p w14:paraId="0ACFAEA7" w14:textId="77777777" w:rsidR="006E258E" w:rsidRDefault="006E25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9204B1" w14:textId="6F9FA281" w:rsidR="006E258E" w:rsidRPr="00FC42AF" w:rsidRDefault="006E258E" w:rsidP="007913D0">
    <w:pPr>
      <w:tabs>
        <w:tab w:val="clear" w:pos="794"/>
        <w:tab w:val="clear" w:pos="1191"/>
        <w:tab w:val="clear" w:pos="1588"/>
        <w:tab w:val="clear" w:pos="1985"/>
        <w:tab w:val="center" w:pos="4848"/>
        <w:tab w:val="center" w:pos="9696"/>
      </w:tabs>
      <w:jc w:val="left"/>
    </w:pPr>
    <w:r>
      <w:rPr>
        <w:rStyle w:val="PageNumber"/>
        <w:b/>
        <w:bCs/>
      </w:rPr>
      <w:fldChar w:fldCharType="begin"/>
    </w:r>
    <w:r w:rsidRPr="00FC42AF">
      <w:rPr>
        <w:rStyle w:val="PageNumber"/>
        <w:b/>
        <w:bCs/>
      </w:rPr>
      <w:instrText xml:space="preserve"> PAGE </w:instrText>
    </w:r>
    <w:r>
      <w:rPr>
        <w:rStyle w:val="PageNumber"/>
        <w:b/>
        <w:bCs/>
      </w:rPr>
      <w:fldChar w:fldCharType="separate"/>
    </w:r>
    <w:r w:rsidR="00986A4C">
      <w:rPr>
        <w:rStyle w:val="PageNumber"/>
        <w:b/>
        <w:bCs/>
        <w:noProof/>
      </w:rPr>
      <w:t>2</w:t>
    </w:r>
    <w:r>
      <w:rPr>
        <w:rStyle w:val="PageNumber"/>
        <w:b/>
        <w:bCs/>
      </w:rPr>
      <w:fldChar w:fldCharType="end"/>
    </w:r>
    <w:r w:rsidRPr="00FC42AF">
      <w:tab/>
    </w:r>
    <w:r>
      <w:rPr>
        <w:b/>
        <w:bCs/>
      </w:rPr>
      <w:fldChar w:fldCharType="begin"/>
    </w:r>
    <w:r>
      <w:rPr>
        <w:b/>
        <w:bCs/>
      </w:rPr>
      <w:instrText xml:space="preserve"> DOCPROPERTY "Header" \* MERGEFORMAT </w:instrText>
    </w:r>
    <w:r>
      <w:rPr>
        <w:b/>
        <w:bCs/>
      </w:rPr>
      <w:fldChar w:fldCharType="separate"/>
    </w:r>
    <w:r w:rsidRPr="00DD2058">
      <w:rPr>
        <w:b/>
        <w:bCs/>
      </w:rPr>
      <w:t xml:space="preserve">Rec. </w:t>
    </w:r>
    <w:r>
      <w:rPr>
        <w:b/>
        <w:bCs/>
      </w:rPr>
      <w:fldChar w:fldCharType="end"/>
    </w:r>
    <w:r>
      <w:rPr>
        <w:b/>
        <w:bCs/>
      </w:rPr>
      <w:t xml:space="preserve"> </w:t>
    </w:r>
    <w:r>
      <w:rPr>
        <w:b/>
        <w:bCs/>
      </w:rPr>
      <w:fldChar w:fldCharType="begin"/>
    </w:r>
    <w:r w:rsidRPr="00FC42AF">
      <w:rPr>
        <w:b/>
        <w:bCs/>
      </w:rPr>
      <w:instrText>styleref href</w:instrText>
    </w:r>
    <w:r>
      <w:rPr>
        <w:b/>
        <w:bCs/>
      </w:rPr>
      <w:fldChar w:fldCharType="separate"/>
    </w:r>
    <w:r w:rsidR="00986A4C">
      <w:rPr>
        <w:noProof/>
        <w:lang w:val="en-US"/>
      </w:rPr>
      <w:t>Error! No text of specified style in document.</w:t>
    </w:r>
    <w:r>
      <w:rPr>
        <w:b/>
        <w:bCs/>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28A991" w14:textId="2683D8CF" w:rsidR="006E258E" w:rsidRDefault="006E258E">
    <w:r>
      <w:tab/>
    </w:r>
    <w:del w:id="340" w:author="Arroyo, Jorge CIV" w:date="2018-08-29T11:24:00Z">
      <w:r w:rsidDel="00956D5F">
        <w:rPr>
          <w:rStyle w:val="PageNumber"/>
          <w:b/>
          <w:bCs/>
        </w:rPr>
        <w:fldChar w:fldCharType="begin"/>
      </w:r>
      <w:r w:rsidDel="00956D5F">
        <w:rPr>
          <w:rStyle w:val="PageNumber"/>
          <w:b/>
          <w:bCs/>
        </w:rPr>
        <w:delInstrText xml:space="preserve"> PAGE </w:delInstrText>
      </w:r>
      <w:r w:rsidDel="00956D5F">
        <w:rPr>
          <w:rStyle w:val="PageNumber"/>
          <w:b/>
          <w:bCs/>
        </w:rPr>
        <w:fldChar w:fldCharType="separate"/>
      </w:r>
      <w:r w:rsidR="00956D5F" w:rsidDel="00956D5F">
        <w:rPr>
          <w:rStyle w:val="PageNumber"/>
          <w:b/>
          <w:bCs/>
          <w:noProof/>
        </w:rPr>
        <w:delText>1</w:delText>
      </w:r>
      <w:r w:rsidDel="00956D5F">
        <w:rPr>
          <w:rStyle w:val="PageNumber"/>
          <w:b/>
          <w:bCs/>
        </w:rPr>
        <w:fldChar w:fldCharType="end"/>
      </w:r>
    </w:del>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81C128" w14:textId="77777777" w:rsidR="00956D5F" w:rsidRDefault="00956D5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A216E6" w14:textId="19575CF8" w:rsidR="006E258E" w:rsidRPr="00FC42AF" w:rsidRDefault="006E258E" w:rsidP="007913D0">
    <w:pPr>
      <w:tabs>
        <w:tab w:val="clear" w:pos="794"/>
        <w:tab w:val="clear" w:pos="1191"/>
        <w:tab w:val="clear" w:pos="1588"/>
        <w:tab w:val="clear" w:pos="1985"/>
        <w:tab w:val="center" w:pos="4848"/>
        <w:tab w:val="center" w:pos="9696"/>
      </w:tabs>
      <w:jc w:val="left"/>
    </w:pPr>
    <w:r>
      <w:rPr>
        <w:rStyle w:val="PageNumber"/>
        <w:b/>
        <w:bCs/>
      </w:rPr>
      <w:fldChar w:fldCharType="begin"/>
    </w:r>
    <w:r w:rsidRPr="00FC42AF">
      <w:rPr>
        <w:rStyle w:val="PageNumber"/>
        <w:b/>
        <w:bCs/>
      </w:rPr>
      <w:instrText xml:space="preserve"> PAGE </w:instrText>
    </w:r>
    <w:r>
      <w:rPr>
        <w:rStyle w:val="PageNumber"/>
        <w:b/>
        <w:bCs/>
      </w:rPr>
      <w:fldChar w:fldCharType="separate"/>
    </w:r>
    <w:r w:rsidR="00986A4C">
      <w:rPr>
        <w:rStyle w:val="PageNumber"/>
        <w:b/>
        <w:bCs/>
        <w:noProof/>
      </w:rPr>
      <w:t>2</w:t>
    </w:r>
    <w:r>
      <w:rPr>
        <w:rStyle w:val="PageNumber"/>
        <w:b/>
        <w:bCs/>
      </w:rPr>
      <w:fldChar w:fldCharType="end"/>
    </w:r>
    <w:r w:rsidRPr="00FC42AF">
      <w:tab/>
    </w:r>
    <w:r>
      <w:rPr>
        <w:b/>
        <w:bCs/>
      </w:rPr>
      <w:fldChar w:fldCharType="begin"/>
    </w:r>
    <w:r>
      <w:rPr>
        <w:b/>
        <w:bCs/>
      </w:rPr>
      <w:instrText xml:space="preserve"> DOCPROPERTY "Header" \* MERGEFORMAT </w:instrText>
    </w:r>
    <w:r>
      <w:rPr>
        <w:b/>
        <w:bCs/>
      </w:rPr>
      <w:fldChar w:fldCharType="separate"/>
    </w:r>
    <w:r w:rsidRPr="00DD2058">
      <w:rPr>
        <w:b/>
        <w:bCs/>
      </w:rPr>
      <w:t xml:space="preserve">Rec. </w:t>
    </w:r>
    <w:r>
      <w:rPr>
        <w:b/>
        <w:bCs/>
      </w:rPr>
      <w:fldChar w:fldCharType="end"/>
    </w:r>
    <w:r>
      <w:rPr>
        <w:b/>
        <w:bCs/>
      </w:rPr>
      <w:t xml:space="preserve"> </w:t>
    </w:r>
    <w:r>
      <w:rPr>
        <w:b/>
        <w:bCs/>
      </w:rPr>
      <w:fldChar w:fldCharType="begin"/>
    </w:r>
    <w:r w:rsidRPr="00FC42AF">
      <w:rPr>
        <w:b/>
        <w:bCs/>
      </w:rPr>
      <w:instrText>styleref href</w:instrText>
    </w:r>
    <w:r>
      <w:rPr>
        <w:b/>
        <w:bCs/>
      </w:rPr>
      <w:fldChar w:fldCharType="separate"/>
    </w:r>
    <w:r w:rsidR="00986A4C">
      <w:rPr>
        <w:noProof/>
        <w:lang w:val="en-US"/>
      </w:rPr>
      <w:t>Error! No text of specified style in document.</w:t>
    </w:r>
    <w:r>
      <w:rPr>
        <w:b/>
        <w:bCs/>
      </w:rPr>
      <w:fldChar w:fldCharType="end"/>
    </w:r>
    <w:r>
      <w:rPr>
        <w:b/>
        <w:bCs/>
      </w:rPr>
      <w:tab/>
    </w:r>
  </w:p>
  <w:p w14:paraId="709DFA06" w14:textId="77777777" w:rsidR="006E258E" w:rsidRDefault="006E258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CA2E47" w14:textId="07590A89" w:rsidR="006E258E" w:rsidRPr="00FC42AF" w:rsidRDefault="006E258E" w:rsidP="007913D0">
    <w:pPr>
      <w:tabs>
        <w:tab w:val="clear" w:pos="794"/>
        <w:tab w:val="clear" w:pos="1191"/>
        <w:tab w:val="clear" w:pos="1588"/>
        <w:tab w:val="clear" w:pos="1985"/>
        <w:tab w:val="center" w:pos="4848"/>
        <w:tab w:val="center" w:pos="9696"/>
      </w:tabs>
      <w:jc w:val="left"/>
    </w:pPr>
    <w:r w:rsidRPr="00FC42AF">
      <w:tab/>
    </w:r>
    <w:r>
      <w:rPr>
        <w:b/>
        <w:bCs/>
      </w:rPr>
      <w:fldChar w:fldCharType="begin"/>
    </w:r>
    <w:r>
      <w:rPr>
        <w:b/>
        <w:bCs/>
      </w:rPr>
      <w:instrText xml:space="preserve"> DOCPROPERTY "Header" \* MERGEFORMAT </w:instrText>
    </w:r>
    <w:r>
      <w:rPr>
        <w:b/>
        <w:bCs/>
      </w:rPr>
      <w:fldChar w:fldCharType="separate"/>
    </w:r>
    <w:r w:rsidRPr="00DD2058">
      <w:rPr>
        <w:b/>
        <w:bCs/>
      </w:rPr>
      <w:t xml:space="preserve">Rec. </w:t>
    </w:r>
    <w:r>
      <w:rPr>
        <w:b/>
        <w:bCs/>
      </w:rPr>
      <w:fldChar w:fldCharType="end"/>
    </w:r>
    <w:r>
      <w:rPr>
        <w:b/>
        <w:bCs/>
      </w:rPr>
      <w:t xml:space="preserve"> </w:t>
    </w:r>
    <w:r>
      <w:rPr>
        <w:b/>
        <w:bCs/>
      </w:rPr>
      <w:fldChar w:fldCharType="begin"/>
    </w:r>
    <w:r w:rsidRPr="00FC42AF">
      <w:rPr>
        <w:b/>
        <w:bCs/>
      </w:rPr>
      <w:instrText>styleref href</w:instrText>
    </w:r>
    <w:r>
      <w:rPr>
        <w:b/>
        <w:bCs/>
      </w:rPr>
      <w:fldChar w:fldCharType="separate"/>
    </w:r>
    <w:r>
      <w:rPr>
        <w:b/>
        <w:bCs/>
        <w:noProof/>
      </w:rPr>
      <w:t>ITU-R  M.1371-5</w:t>
    </w:r>
    <w:r>
      <w:rPr>
        <w:b/>
        <w:bCs/>
      </w:rPr>
      <w:fldChar w:fldCharType="end"/>
    </w:r>
    <w:r>
      <w:rPr>
        <w:b/>
        <w:bCs/>
      </w:rPr>
      <w:tab/>
    </w:r>
    <w:r>
      <w:rPr>
        <w:rStyle w:val="PageNumber"/>
        <w:b/>
        <w:bCs/>
      </w:rPr>
      <w:fldChar w:fldCharType="begin"/>
    </w:r>
    <w:r w:rsidRPr="00FC42AF">
      <w:rPr>
        <w:rStyle w:val="PageNumber"/>
        <w:b/>
        <w:bCs/>
      </w:rPr>
      <w:instrText xml:space="preserve"> PAGE </w:instrText>
    </w:r>
    <w:r>
      <w:rPr>
        <w:rStyle w:val="PageNumber"/>
        <w:b/>
        <w:bCs/>
      </w:rPr>
      <w:fldChar w:fldCharType="separate"/>
    </w:r>
    <w:r>
      <w:rPr>
        <w:rStyle w:val="PageNumber"/>
        <w:b/>
        <w:bCs/>
        <w:noProof/>
      </w:rPr>
      <w:t>5</w:t>
    </w:r>
    <w:r>
      <w:rPr>
        <w:rStyle w:val="PageNumber"/>
        <w:b/>
        <w:bCs/>
      </w:rPr>
      <w:fldChar w:fldCharType="end"/>
    </w:r>
  </w:p>
  <w:p w14:paraId="618D3BD3" w14:textId="77777777" w:rsidR="006E258E" w:rsidRDefault="006E258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80C77"/>
    <w:multiLevelType w:val="hybridMultilevel"/>
    <w:tmpl w:val="2A4AA330"/>
    <w:lvl w:ilvl="0" w:tplc="082824F4">
      <w:start w:val="4"/>
      <w:numFmt w:val="bullet"/>
      <w:lvlText w:val="–"/>
      <w:lvlJc w:val="left"/>
      <w:pPr>
        <w:ind w:left="360" w:hanging="360"/>
      </w:pPr>
      <w:rPr>
        <w:rFonts w:ascii="Times New Roman" w:eastAsia="MS Mincho"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145C54D4"/>
    <w:multiLevelType w:val="hybridMultilevel"/>
    <w:tmpl w:val="FE8C0D78"/>
    <w:lvl w:ilvl="0" w:tplc="2D1841E8">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198B0DC9"/>
    <w:multiLevelType w:val="hybridMultilevel"/>
    <w:tmpl w:val="DAB011CA"/>
    <w:lvl w:ilvl="0" w:tplc="92D8F51C">
      <w:start w:val="1"/>
      <w:numFmt w:val="decimal"/>
      <w:lvlText w:val="(%1)"/>
      <w:lvlJc w:val="left"/>
      <w:pPr>
        <w:tabs>
          <w:tab w:val="num" w:pos="431"/>
        </w:tabs>
        <w:ind w:left="431" w:hanging="516"/>
      </w:pPr>
      <w:rPr>
        <w:rFonts w:cs="Times New Roman" w:hint="default"/>
        <w:sz w:val="14"/>
      </w:rPr>
    </w:lvl>
    <w:lvl w:ilvl="1" w:tplc="04090019" w:tentative="1">
      <w:start w:val="1"/>
      <w:numFmt w:val="lowerLetter"/>
      <w:lvlText w:val="%2."/>
      <w:lvlJc w:val="left"/>
      <w:pPr>
        <w:tabs>
          <w:tab w:val="num" w:pos="995"/>
        </w:tabs>
        <w:ind w:left="995" w:hanging="360"/>
      </w:pPr>
      <w:rPr>
        <w:rFonts w:cs="Times New Roman"/>
      </w:rPr>
    </w:lvl>
    <w:lvl w:ilvl="2" w:tplc="0409001B" w:tentative="1">
      <w:start w:val="1"/>
      <w:numFmt w:val="lowerRoman"/>
      <w:lvlText w:val="%3."/>
      <w:lvlJc w:val="right"/>
      <w:pPr>
        <w:tabs>
          <w:tab w:val="num" w:pos="1715"/>
        </w:tabs>
        <w:ind w:left="1715" w:hanging="180"/>
      </w:pPr>
      <w:rPr>
        <w:rFonts w:cs="Times New Roman"/>
      </w:rPr>
    </w:lvl>
    <w:lvl w:ilvl="3" w:tplc="0409000F" w:tentative="1">
      <w:start w:val="1"/>
      <w:numFmt w:val="decimal"/>
      <w:lvlText w:val="%4."/>
      <w:lvlJc w:val="left"/>
      <w:pPr>
        <w:tabs>
          <w:tab w:val="num" w:pos="2435"/>
        </w:tabs>
        <w:ind w:left="2435" w:hanging="360"/>
      </w:pPr>
      <w:rPr>
        <w:rFonts w:cs="Times New Roman"/>
      </w:rPr>
    </w:lvl>
    <w:lvl w:ilvl="4" w:tplc="04090019" w:tentative="1">
      <w:start w:val="1"/>
      <w:numFmt w:val="lowerLetter"/>
      <w:lvlText w:val="%5."/>
      <w:lvlJc w:val="left"/>
      <w:pPr>
        <w:tabs>
          <w:tab w:val="num" w:pos="3155"/>
        </w:tabs>
        <w:ind w:left="3155" w:hanging="360"/>
      </w:pPr>
      <w:rPr>
        <w:rFonts w:cs="Times New Roman"/>
      </w:rPr>
    </w:lvl>
    <w:lvl w:ilvl="5" w:tplc="0409001B" w:tentative="1">
      <w:start w:val="1"/>
      <w:numFmt w:val="lowerRoman"/>
      <w:lvlText w:val="%6."/>
      <w:lvlJc w:val="right"/>
      <w:pPr>
        <w:tabs>
          <w:tab w:val="num" w:pos="3875"/>
        </w:tabs>
        <w:ind w:left="3875" w:hanging="180"/>
      </w:pPr>
      <w:rPr>
        <w:rFonts w:cs="Times New Roman"/>
      </w:rPr>
    </w:lvl>
    <w:lvl w:ilvl="6" w:tplc="0409000F" w:tentative="1">
      <w:start w:val="1"/>
      <w:numFmt w:val="decimal"/>
      <w:lvlText w:val="%7."/>
      <w:lvlJc w:val="left"/>
      <w:pPr>
        <w:tabs>
          <w:tab w:val="num" w:pos="4595"/>
        </w:tabs>
        <w:ind w:left="4595" w:hanging="360"/>
      </w:pPr>
      <w:rPr>
        <w:rFonts w:cs="Times New Roman"/>
      </w:rPr>
    </w:lvl>
    <w:lvl w:ilvl="7" w:tplc="04090019" w:tentative="1">
      <w:start w:val="1"/>
      <w:numFmt w:val="lowerLetter"/>
      <w:lvlText w:val="%8."/>
      <w:lvlJc w:val="left"/>
      <w:pPr>
        <w:tabs>
          <w:tab w:val="num" w:pos="5315"/>
        </w:tabs>
        <w:ind w:left="5315" w:hanging="360"/>
      </w:pPr>
      <w:rPr>
        <w:rFonts w:cs="Times New Roman"/>
      </w:rPr>
    </w:lvl>
    <w:lvl w:ilvl="8" w:tplc="0409001B" w:tentative="1">
      <w:start w:val="1"/>
      <w:numFmt w:val="lowerRoman"/>
      <w:lvlText w:val="%9."/>
      <w:lvlJc w:val="right"/>
      <w:pPr>
        <w:tabs>
          <w:tab w:val="num" w:pos="6035"/>
        </w:tabs>
        <w:ind w:left="6035" w:hanging="180"/>
      </w:pPr>
      <w:rPr>
        <w:rFonts w:cs="Times New Roman"/>
      </w:rPr>
    </w:lvl>
  </w:abstractNum>
  <w:abstractNum w:abstractNumId="4">
    <w:nsid w:val="265F5732"/>
    <w:multiLevelType w:val="hybridMultilevel"/>
    <w:tmpl w:val="6BFE75F2"/>
    <w:lvl w:ilvl="0" w:tplc="F7DA01B2">
      <w:start w:val="1"/>
      <w:numFmt w:val="decimal"/>
      <w:lvlText w:val="(%1)"/>
      <w:lvlJc w:val="left"/>
      <w:pPr>
        <w:ind w:left="287" w:hanging="372"/>
      </w:pPr>
      <w:rPr>
        <w:rFonts w:hint="default"/>
      </w:rPr>
    </w:lvl>
    <w:lvl w:ilvl="1" w:tplc="04090019" w:tentative="1">
      <w:start w:val="1"/>
      <w:numFmt w:val="lowerLetter"/>
      <w:lvlText w:val="%2."/>
      <w:lvlJc w:val="left"/>
      <w:pPr>
        <w:ind w:left="995" w:hanging="360"/>
      </w:pPr>
    </w:lvl>
    <w:lvl w:ilvl="2" w:tplc="0409001B" w:tentative="1">
      <w:start w:val="1"/>
      <w:numFmt w:val="lowerRoman"/>
      <w:lvlText w:val="%3."/>
      <w:lvlJc w:val="right"/>
      <w:pPr>
        <w:ind w:left="1715" w:hanging="180"/>
      </w:pPr>
    </w:lvl>
    <w:lvl w:ilvl="3" w:tplc="0409000F" w:tentative="1">
      <w:start w:val="1"/>
      <w:numFmt w:val="decimal"/>
      <w:lvlText w:val="%4."/>
      <w:lvlJc w:val="left"/>
      <w:pPr>
        <w:ind w:left="2435" w:hanging="360"/>
      </w:pPr>
    </w:lvl>
    <w:lvl w:ilvl="4" w:tplc="04090019" w:tentative="1">
      <w:start w:val="1"/>
      <w:numFmt w:val="lowerLetter"/>
      <w:lvlText w:val="%5."/>
      <w:lvlJc w:val="left"/>
      <w:pPr>
        <w:ind w:left="3155" w:hanging="360"/>
      </w:pPr>
    </w:lvl>
    <w:lvl w:ilvl="5" w:tplc="0409001B" w:tentative="1">
      <w:start w:val="1"/>
      <w:numFmt w:val="lowerRoman"/>
      <w:lvlText w:val="%6."/>
      <w:lvlJc w:val="right"/>
      <w:pPr>
        <w:ind w:left="3875" w:hanging="180"/>
      </w:pPr>
    </w:lvl>
    <w:lvl w:ilvl="6" w:tplc="0409000F" w:tentative="1">
      <w:start w:val="1"/>
      <w:numFmt w:val="decimal"/>
      <w:lvlText w:val="%7."/>
      <w:lvlJc w:val="left"/>
      <w:pPr>
        <w:ind w:left="4595" w:hanging="360"/>
      </w:pPr>
    </w:lvl>
    <w:lvl w:ilvl="7" w:tplc="04090019" w:tentative="1">
      <w:start w:val="1"/>
      <w:numFmt w:val="lowerLetter"/>
      <w:lvlText w:val="%8."/>
      <w:lvlJc w:val="left"/>
      <w:pPr>
        <w:ind w:left="5315" w:hanging="360"/>
      </w:pPr>
    </w:lvl>
    <w:lvl w:ilvl="8" w:tplc="0409001B" w:tentative="1">
      <w:start w:val="1"/>
      <w:numFmt w:val="lowerRoman"/>
      <w:lvlText w:val="%9."/>
      <w:lvlJc w:val="right"/>
      <w:pPr>
        <w:ind w:left="6035" w:hanging="180"/>
      </w:pPr>
    </w:lvl>
  </w:abstractNum>
  <w:abstractNum w:abstractNumId="5">
    <w:nsid w:val="4B165905"/>
    <w:multiLevelType w:val="multilevel"/>
    <w:tmpl w:val="B32891BA"/>
    <w:lvl w:ilvl="0">
      <w:start w:val="3"/>
      <w:numFmt w:val="decimal"/>
      <w:lvlText w:val="%1"/>
      <w:lvlJc w:val="left"/>
      <w:pPr>
        <w:tabs>
          <w:tab w:val="num" w:pos="855"/>
        </w:tabs>
        <w:ind w:left="855" w:hanging="855"/>
      </w:pPr>
      <w:rPr>
        <w:rFonts w:cs="Times New Roman" w:hint="default"/>
      </w:rPr>
    </w:lvl>
    <w:lvl w:ilvl="1">
      <w:start w:val="1"/>
      <w:numFmt w:val="decimal"/>
      <w:lvlText w:val="%1.%2"/>
      <w:lvlJc w:val="left"/>
      <w:pPr>
        <w:tabs>
          <w:tab w:val="num" w:pos="855"/>
        </w:tabs>
        <w:ind w:left="855" w:hanging="855"/>
      </w:pPr>
      <w:rPr>
        <w:rFonts w:cs="Times New Roman" w:hint="default"/>
      </w:rPr>
    </w:lvl>
    <w:lvl w:ilvl="2">
      <w:start w:val="3"/>
      <w:numFmt w:val="decimal"/>
      <w:lvlText w:val="%1.%2.%3"/>
      <w:lvlJc w:val="left"/>
      <w:pPr>
        <w:tabs>
          <w:tab w:val="num" w:pos="855"/>
        </w:tabs>
        <w:ind w:left="855" w:hanging="855"/>
      </w:pPr>
      <w:rPr>
        <w:rFonts w:cs="Times New Roman" w:hint="default"/>
      </w:rPr>
    </w:lvl>
    <w:lvl w:ilvl="3">
      <w:start w:val="3"/>
      <w:numFmt w:val="decimal"/>
      <w:lvlText w:val="%1.%2.%3.%4"/>
      <w:lvlJc w:val="left"/>
      <w:pPr>
        <w:tabs>
          <w:tab w:val="num" w:pos="855"/>
        </w:tabs>
        <w:ind w:left="855" w:hanging="855"/>
      </w:pPr>
      <w:rPr>
        <w:rFonts w:cs="Times New Roman" w:hint="default"/>
      </w:rPr>
    </w:lvl>
    <w:lvl w:ilvl="4">
      <w:start w:val="1"/>
      <w:numFmt w:val="decimal"/>
      <w:lvlText w:val="%1.%2.%3.%4.%5"/>
      <w:lvlJc w:val="left"/>
      <w:pPr>
        <w:tabs>
          <w:tab w:val="num" w:pos="855"/>
        </w:tabs>
        <w:ind w:left="855" w:hanging="855"/>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
    <w:nsid w:val="549E7C43"/>
    <w:multiLevelType w:val="multilevel"/>
    <w:tmpl w:val="E604E21C"/>
    <w:lvl w:ilvl="0">
      <w:start w:val="3"/>
      <w:numFmt w:val="decimal"/>
      <w:lvlText w:val="%1"/>
      <w:lvlJc w:val="left"/>
      <w:pPr>
        <w:tabs>
          <w:tab w:val="num" w:pos="795"/>
        </w:tabs>
        <w:ind w:left="795" w:hanging="795"/>
      </w:pPr>
      <w:rPr>
        <w:rFonts w:cs="Times New Roman" w:hint="default"/>
      </w:rPr>
    </w:lvl>
    <w:lvl w:ilvl="1">
      <w:start w:val="25"/>
      <w:numFmt w:val="decimal"/>
      <w:lvlText w:val="%1.%2"/>
      <w:lvlJc w:val="left"/>
      <w:pPr>
        <w:tabs>
          <w:tab w:val="num" w:pos="795"/>
        </w:tabs>
        <w:ind w:left="795" w:hanging="795"/>
      </w:pPr>
      <w:rPr>
        <w:rFonts w:cs="Times New Roman" w:hint="default"/>
      </w:rPr>
    </w:lvl>
    <w:lvl w:ilvl="2">
      <w:start w:val="1"/>
      <w:numFmt w:val="decimal"/>
      <w:lvlText w:val="%1.%2.%3"/>
      <w:lvlJc w:val="left"/>
      <w:pPr>
        <w:tabs>
          <w:tab w:val="num" w:pos="795"/>
        </w:tabs>
        <w:ind w:left="795" w:hanging="795"/>
      </w:pPr>
      <w:rPr>
        <w:rFonts w:cs="Times New Roman" w:hint="default"/>
      </w:rPr>
    </w:lvl>
    <w:lvl w:ilvl="3">
      <w:start w:val="1"/>
      <w:numFmt w:val="decimal"/>
      <w:lvlText w:val="%1.%2.%3.%4"/>
      <w:lvlJc w:val="left"/>
      <w:pPr>
        <w:tabs>
          <w:tab w:val="num" w:pos="795"/>
        </w:tabs>
        <w:ind w:left="795" w:hanging="79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747668D"/>
    <w:multiLevelType w:val="hybridMultilevel"/>
    <w:tmpl w:val="0D28319A"/>
    <w:lvl w:ilvl="0" w:tplc="2D1841E8">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0AD75BD"/>
    <w:multiLevelType w:val="hybridMultilevel"/>
    <w:tmpl w:val="769A89A0"/>
    <w:lvl w:ilvl="0" w:tplc="64BAA6E4">
      <w:start w:val="1"/>
      <w:numFmt w:val="decimal"/>
      <w:lvlText w:val="(%1)"/>
      <w:lvlJc w:val="left"/>
      <w:pPr>
        <w:ind w:left="360" w:hanging="360"/>
      </w:pPr>
      <w:rPr>
        <w:rFonts w:cs="Times New Roman" w:hint="default"/>
        <w:vertAlign w:val="superscrip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nsid w:val="71342A1E"/>
    <w:multiLevelType w:val="hybridMultilevel"/>
    <w:tmpl w:val="582E5FAE"/>
    <w:lvl w:ilvl="0" w:tplc="677428A2">
      <w:start w:val="4"/>
      <w:numFmt w:val="bullet"/>
      <w:lvlText w:val="–"/>
      <w:lvlJc w:val="left"/>
      <w:pPr>
        <w:ind w:left="1080" w:hanging="360"/>
      </w:pPr>
      <w:rPr>
        <w:rFonts w:ascii="Times New Roman" w:eastAsia="MS Mincho" w:hAnsi="Times New Roman"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abstractNumId w:val="2"/>
  </w:num>
  <w:num w:numId="2">
    <w:abstractNumId w:val="5"/>
  </w:num>
  <w:num w:numId="3">
    <w:abstractNumId w:val="3"/>
  </w:num>
  <w:num w:numId="4">
    <w:abstractNumId w:val="6"/>
  </w:num>
  <w:num w:numId="5">
    <w:abstractNumId w:val="8"/>
  </w:num>
  <w:num w:numId="6">
    <w:abstractNumId w:val="7"/>
  </w:num>
  <w:num w:numId="7">
    <w:abstractNumId w:val="1"/>
  </w:num>
  <w:num w:numId="8">
    <w:abstractNumId w:val="9"/>
  </w:num>
  <w:num w:numId="9">
    <w:abstractNumId w:val="0"/>
  </w:num>
  <w:num w:numId="10">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rge arroyo">
    <w15:presenceInfo w15:providerId="Windows Live" w15:userId="a69e86a7c4fba31d"/>
  </w15:person>
  <w15:person w15:author="Arroyo, Jorge CIV">
    <w15:presenceInfo w15:providerId="None" w15:userId="Arroyo, Jorge CI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en-US" w:vendorID="64" w:dllVersion="5" w:nlCheck="1" w:checkStyle="0"/>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fr-CH" w:vendorID="64" w:dllVersion="6" w:nlCheck="1" w:checkStyle="1"/>
  <w:activeWritingStyle w:appName="MSWord" w:lang="es-ES_tradnl" w:vendorID="64" w:dllVersion="6" w:nlCheck="1" w:checkStyle="1"/>
  <w:activeWritingStyle w:appName="MSWord" w:lang="es-ES" w:vendorID="64" w:dllVersion="6" w:nlCheck="1" w:checkStyle="1"/>
  <w:activeWritingStyle w:appName="MSWord" w:lang="en-US" w:vendorID="64" w:dllVersion="4096" w:nlCheck="1" w:checkStyle="0"/>
  <w:activeWritingStyle w:appName="MSWord" w:lang="fr-CH" w:vendorID="64" w:dllVersion="4096" w:nlCheck="1" w:checkStyle="0"/>
  <w:activeWritingStyle w:appName="MSWord" w:lang="fr-FR" w:vendorID="64" w:dllVersion="4096" w:nlCheck="1" w:checkStyle="0"/>
  <w:activeWritingStyle w:appName="MSWord" w:lang="es-ES_tradnl" w:vendorID="64" w:dllVersion="4096" w:nlCheck="1" w:checkStyle="0"/>
  <w:activeWritingStyle w:appName="MSWord" w:lang="en-GB" w:vendorID="64" w:dllVersion="4096" w:nlCheck="1" w:checkStyle="0"/>
  <w:activeWritingStyle w:appName="MSWord" w:lang="es-ES" w:vendorID="64" w:dllVersion="4096" w:nlCheck="1" w:checkStyle="0"/>
  <w:activeWritingStyle w:appName="MSWord" w:lang="fr-FR" w:vendorID="64" w:dllVersion="0" w:nlCheck="1" w:checkStyle="0"/>
  <w:activeWritingStyle w:appName="MSWord" w:lang="en-US" w:vendorID="64" w:dllVersion="0" w:nlCheck="1" w:checkStyle="0"/>
  <w:activeWritingStyle w:appName="MSWord" w:lang="fr-CH" w:vendorID="64" w:dllVersion="0" w:nlCheck="1" w:checkStyle="0"/>
  <w:activeWritingStyle w:appName="MSWord" w:lang="es-ES_tradnl" w:vendorID="64" w:dllVersion="0" w:nlCheck="1" w:checkStyle="0"/>
  <w:activeWritingStyle w:appName="MSWord" w:lang="en-GB" w:vendorID="64" w:dllVersion="0" w:nlCheck="1" w:checkStyle="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CH" w:vendorID="64" w:dllVersion="131078" w:nlCheck="1" w:checkStyle="0"/>
  <w:activeWritingStyle w:appName="MSWord" w:lang="es-ES_tradnl" w:vendorID="64" w:dllVersion="131078" w:nlCheck="1" w:checkStyle="0"/>
  <w:activeWritingStyle w:appName="MSWord" w:lang="es-ES" w:vendorID="64" w:dllVersion="131078" w:nlCheck="1" w:checkStyle="0"/>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revisionView w:formatting="0" w:inkAnnotations="0"/>
  <w:trackRevisions/>
  <w:doNotTrackMoves/>
  <w:doNotTrackFormatting/>
  <w:defaultTabStop w:val="720"/>
  <w:hyphenationZone w:val="425"/>
  <w:evenAndOddHeaders/>
  <w:noPunctuationKerning/>
  <w:characterSpacingControl w:val="doNotCompress"/>
  <w:hdrShapeDefaults>
    <o:shapedefaults v:ext="edit" spidmax="16385">
      <o:colormru v:ext="edit" colors="#d62a4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ED7"/>
    <w:rsid w:val="00003244"/>
    <w:rsid w:val="00006D87"/>
    <w:rsid w:val="00010D7B"/>
    <w:rsid w:val="00013002"/>
    <w:rsid w:val="00013C71"/>
    <w:rsid w:val="000145FA"/>
    <w:rsid w:val="000157E3"/>
    <w:rsid w:val="0003218B"/>
    <w:rsid w:val="00036EE3"/>
    <w:rsid w:val="00036FD0"/>
    <w:rsid w:val="0004449A"/>
    <w:rsid w:val="0004514D"/>
    <w:rsid w:val="00045FC5"/>
    <w:rsid w:val="00052F66"/>
    <w:rsid w:val="000709E7"/>
    <w:rsid w:val="000712D9"/>
    <w:rsid w:val="00072484"/>
    <w:rsid w:val="0007250D"/>
    <w:rsid w:val="0007365C"/>
    <w:rsid w:val="0007474C"/>
    <w:rsid w:val="000847B4"/>
    <w:rsid w:val="00093CF5"/>
    <w:rsid w:val="00096612"/>
    <w:rsid w:val="000A0560"/>
    <w:rsid w:val="000A05A6"/>
    <w:rsid w:val="000A4386"/>
    <w:rsid w:val="000A5551"/>
    <w:rsid w:val="000A6259"/>
    <w:rsid w:val="000B7683"/>
    <w:rsid w:val="000C4DBF"/>
    <w:rsid w:val="000D0677"/>
    <w:rsid w:val="000D68B1"/>
    <w:rsid w:val="000D7208"/>
    <w:rsid w:val="000E048C"/>
    <w:rsid w:val="000E0BF3"/>
    <w:rsid w:val="000E431D"/>
    <w:rsid w:val="000E4A36"/>
    <w:rsid w:val="000E6A6E"/>
    <w:rsid w:val="000F4A0F"/>
    <w:rsid w:val="000F60A8"/>
    <w:rsid w:val="00102934"/>
    <w:rsid w:val="00117477"/>
    <w:rsid w:val="00122135"/>
    <w:rsid w:val="001248FA"/>
    <w:rsid w:val="00136255"/>
    <w:rsid w:val="00136FF6"/>
    <w:rsid w:val="00145C78"/>
    <w:rsid w:val="00147110"/>
    <w:rsid w:val="001511A6"/>
    <w:rsid w:val="001513D8"/>
    <w:rsid w:val="00154A0F"/>
    <w:rsid w:val="00157759"/>
    <w:rsid w:val="0016521E"/>
    <w:rsid w:val="00165369"/>
    <w:rsid w:val="00166A6C"/>
    <w:rsid w:val="00166E81"/>
    <w:rsid w:val="00190D63"/>
    <w:rsid w:val="00191D43"/>
    <w:rsid w:val="00196D23"/>
    <w:rsid w:val="00197CD8"/>
    <w:rsid w:val="001A0B28"/>
    <w:rsid w:val="001B2638"/>
    <w:rsid w:val="001C5BB1"/>
    <w:rsid w:val="001D00E9"/>
    <w:rsid w:val="001D2648"/>
    <w:rsid w:val="001D7190"/>
    <w:rsid w:val="001D78A0"/>
    <w:rsid w:val="001D7F86"/>
    <w:rsid w:val="001E276C"/>
    <w:rsid w:val="001F2B30"/>
    <w:rsid w:val="001F4ED6"/>
    <w:rsid w:val="002001A1"/>
    <w:rsid w:val="00202AAE"/>
    <w:rsid w:val="002058CE"/>
    <w:rsid w:val="00205C80"/>
    <w:rsid w:val="00211D5A"/>
    <w:rsid w:val="002165F1"/>
    <w:rsid w:val="00227CC3"/>
    <w:rsid w:val="00240155"/>
    <w:rsid w:val="00242A2F"/>
    <w:rsid w:val="00244A65"/>
    <w:rsid w:val="00247A77"/>
    <w:rsid w:val="0025478E"/>
    <w:rsid w:val="00255116"/>
    <w:rsid w:val="00256D0B"/>
    <w:rsid w:val="002572B3"/>
    <w:rsid w:val="0026120C"/>
    <w:rsid w:val="002612B7"/>
    <w:rsid w:val="00270CD4"/>
    <w:rsid w:val="00274146"/>
    <w:rsid w:val="0027478F"/>
    <w:rsid w:val="00276D21"/>
    <w:rsid w:val="00284588"/>
    <w:rsid w:val="00285846"/>
    <w:rsid w:val="00291F7A"/>
    <w:rsid w:val="002936C2"/>
    <w:rsid w:val="00296D7F"/>
    <w:rsid w:val="002B19A1"/>
    <w:rsid w:val="002B3CF6"/>
    <w:rsid w:val="002B5856"/>
    <w:rsid w:val="002B7DC5"/>
    <w:rsid w:val="002C768A"/>
    <w:rsid w:val="002D2600"/>
    <w:rsid w:val="002D27C6"/>
    <w:rsid w:val="002D6828"/>
    <w:rsid w:val="002D76C4"/>
    <w:rsid w:val="002E15B9"/>
    <w:rsid w:val="002F04DB"/>
    <w:rsid w:val="002F06BF"/>
    <w:rsid w:val="002F0CE0"/>
    <w:rsid w:val="002F5199"/>
    <w:rsid w:val="002F6D0F"/>
    <w:rsid w:val="003007B9"/>
    <w:rsid w:val="00307CA5"/>
    <w:rsid w:val="0031092E"/>
    <w:rsid w:val="00311EBF"/>
    <w:rsid w:val="00316589"/>
    <w:rsid w:val="00316C01"/>
    <w:rsid w:val="00330625"/>
    <w:rsid w:val="00333892"/>
    <w:rsid w:val="00343839"/>
    <w:rsid w:val="003507A5"/>
    <w:rsid w:val="00356ABA"/>
    <w:rsid w:val="00356B5D"/>
    <w:rsid w:val="0036335A"/>
    <w:rsid w:val="003646A1"/>
    <w:rsid w:val="00364981"/>
    <w:rsid w:val="00364A68"/>
    <w:rsid w:val="003675E7"/>
    <w:rsid w:val="003774D9"/>
    <w:rsid w:val="003A023D"/>
    <w:rsid w:val="003A2B39"/>
    <w:rsid w:val="003A6BB2"/>
    <w:rsid w:val="003B4B0C"/>
    <w:rsid w:val="003D6113"/>
    <w:rsid w:val="003E1DED"/>
    <w:rsid w:val="003E6433"/>
    <w:rsid w:val="003F07A5"/>
    <w:rsid w:val="003F357B"/>
    <w:rsid w:val="003F4B80"/>
    <w:rsid w:val="003F4E1A"/>
    <w:rsid w:val="00400F09"/>
    <w:rsid w:val="00403A6B"/>
    <w:rsid w:val="00406CA7"/>
    <w:rsid w:val="00413EC1"/>
    <w:rsid w:val="0041667C"/>
    <w:rsid w:val="00420DFD"/>
    <w:rsid w:val="00421446"/>
    <w:rsid w:val="004354DD"/>
    <w:rsid w:val="00437A76"/>
    <w:rsid w:val="00440BD4"/>
    <w:rsid w:val="004527D0"/>
    <w:rsid w:val="00457613"/>
    <w:rsid w:val="004609C0"/>
    <w:rsid w:val="00462767"/>
    <w:rsid w:val="004650EC"/>
    <w:rsid w:val="00465AEE"/>
    <w:rsid w:val="0046674E"/>
    <w:rsid w:val="00470E28"/>
    <w:rsid w:val="00470FEC"/>
    <w:rsid w:val="00471EFE"/>
    <w:rsid w:val="00473465"/>
    <w:rsid w:val="004777D5"/>
    <w:rsid w:val="004803BB"/>
    <w:rsid w:val="00483231"/>
    <w:rsid w:val="00486CF0"/>
    <w:rsid w:val="004904E9"/>
    <w:rsid w:val="00491104"/>
    <w:rsid w:val="004934C5"/>
    <w:rsid w:val="00494175"/>
    <w:rsid w:val="004A3437"/>
    <w:rsid w:val="004A36A2"/>
    <w:rsid w:val="004A5A3A"/>
    <w:rsid w:val="004B55D9"/>
    <w:rsid w:val="004D116F"/>
    <w:rsid w:val="004D7632"/>
    <w:rsid w:val="004D7B41"/>
    <w:rsid w:val="004E084C"/>
    <w:rsid w:val="004E0FB1"/>
    <w:rsid w:val="004E75C0"/>
    <w:rsid w:val="004F65E4"/>
    <w:rsid w:val="00502CCC"/>
    <w:rsid w:val="00505282"/>
    <w:rsid w:val="0051168E"/>
    <w:rsid w:val="00513F88"/>
    <w:rsid w:val="005233A7"/>
    <w:rsid w:val="00536E68"/>
    <w:rsid w:val="005472CE"/>
    <w:rsid w:val="00554C61"/>
    <w:rsid w:val="00556548"/>
    <w:rsid w:val="00573F7F"/>
    <w:rsid w:val="00574CE6"/>
    <w:rsid w:val="0058528A"/>
    <w:rsid w:val="00586EF8"/>
    <w:rsid w:val="005932A9"/>
    <w:rsid w:val="00595EA0"/>
    <w:rsid w:val="00597A56"/>
    <w:rsid w:val="005A07C6"/>
    <w:rsid w:val="005B1EEA"/>
    <w:rsid w:val="005B49AB"/>
    <w:rsid w:val="005B50E7"/>
    <w:rsid w:val="005C5599"/>
    <w:rsid w:val="005C5BA6"/>
    <w:rsid w:val="005D0454"/>
    <w:rsid w:val="005D5B45"/>
    <w:rsid w:val="005E5C48"/>
    <w:rsid w:val="005E60CC"/>
    <w:rsid w:val="005E7B4F"/>
    <w:rsid w:val="005F0611"/>
    <w:rsid w:val="005F2F76"/>
    <w:rsid w:val="006003F5"/>
    <w:rsid w:val="00601882"/>
    <w:rsid w:val="00605CF9"/>
    <w:rsid w:val="00606D10"/>
    <w:rsid w:val="00607449"/>
    <w:rsid w:val="00607729"/>
    <w:rsid w:val="00607D68"/>
    <w:rsid w:val="00613212"/>
    <w:rsid w:val="006149B1"/>
    <w:rsid w:val="00621DA7"/>
    <w:rsid w:val="00622357"/>
    <w:rsid w:val="00627863"/>
    <w:rsid w:val="006307FB"/>
    <w:rsid w:val="00631D44"/>
    <w:rsid w:val="00640835"/>
    <w:rsid w:val="00643BBC"/>
    <w:rsid w:val="00647298"/>
    <w:rsid w:val="006476D9"/>
    <w:rsid w:val="00651073"/>
    <w:rsid w:val="00652A2F"/>
    <w:rsid w:val="00655253"/>
    <w:rsid w:val="00660F02"/>
    <w:rsid w:val="006667CD"/>
    <w:rsid w:val="006701BB"/>
    <w:rsid w:val="00676586"/>
    <w:rsid w:val="00680D2B"/>
    <w:rsid w:val="00681B32"/>
    <w:rsid w:val="00685E8E"/>
    <w:rsid w:val="00687D70"/>
    <w:rsid w:val="00693FF9"/>
    <w:rsid w:val="00696EF6"/>
    <w:rsid w:val="006A135E"/>
    <w:rsid w:val="006A1B12"/>
    <w:rsid w:val="006A3729"/>
    <w:rsid w:val="006B1D2B"/>
    <w:rsid w:val="006B2BDC"/>
    <w:rsid w:val="006C13D1"/>
    <w:rsid w:val="006C2584"/>
    <w:rsid w:val="006C3905"/>
    <w:rsid w:val="006D72B7"/>
    <w:rsid w:val="006E1131"/>
    <w:rsid w:val="006E2037"/>
    <w:rsid w:val="006E258E"/>
    <w:rsid w:val="006E6199"/>
    <w:rsid w:val="006F5D0A"/>
    <w:rsid w:val="006F73D1"/>
    <w:rsid w:val="006F7E99"/>
    <w:rsid w:val="00701275"/>
    <w:rsid w:val="00711AFC"/>
    <w:rsid w:val="00712870"/>
    <w:rsid w:val="00713369"/>
    <w:rsid w:val="00721EEE"/>
    <w:rsid w:val="00722359"/>
    <w:rsid w:val="00722A21"/>
    <w:rsid w:val="00726920"/>
    <w:rsid w:val="00727EF7"/>
    <w:rsid w:val="00737684"/>
    <w:rsid w:val="00743D85"/>
    <w:rsid w:val="00753CF4"/>
    <w:rsid w:val="00754FB8"/>
    <w:rsid w:val="00755D3A"/>
    <w:rsid w:val="007565CC"/>
    <w:rsid w:val="007618DC"/>
    <w:rsid w:val="00763B9A"/>
    <w:rsid w:val="00770866"/>
    <w:rsid w:val="00776F1E"/>
    <w:rsid w:val="007820A5"/>
    <w:rsid w:val="00784F3C"/>
    <w:rsid w:val="007902D1"/>
    <w:rsid w:val="007913D0"/>
    <w:rsid w:val="00794726"/>
    <w:rsid w:val="007A1FE9"/>
    <w:rsid w:val="007A32D2"/>
    <w:rsid w:val="007A3759"/>
    <w:rsid w:val="007A6AA8"/>
    <w:rsid w:val="007B52B3"/>
    <w:rsid w:val="007C2094"/>
    <w:rsid w:val="007C2346"/>
    <w:rsid w:val="007C4AE1"/>
    <w:rsid w:val="007C7638"/>
    <w:rsid w:val="007D0DDD"/>
    <w:rsid w:val="007D224F"/>
    <w:rsid w:val="007D3876"/>
    <w:rsid w:val="007E57B7"/>
    <w:rsid w:val="007F726C"/>
    <w:rsid w:val="00810AEB"/>
    <w:rsid w:val="0082742D"/>
    <w:rsid w:val="00827BD2"/>
    <w:rsid w:val="008310C9"/>
    <w:rsid w:val="008474F3"/>
    <w:rsid w:val="008501EF"/>
    <w:rsid w:val="00851F93"/>
    <w:rsid w:val="008528AB"/>
    <w:rsid w:val="00853CC5"/>
    <w:rsid w:val="0085664E"/>
    <w:rsid w:val="0087435C"/>
    <w:rsid w:val="00874D72"/>
    <w:rsid w:val="00883BD6"/>
    <w:rsid w:val="00884EA4"/>
    <w:rsid w:val="0089491E"/>
    <w:rsid w:val="0089684E"/>
    <w:rsid w:val="008A394F"/>
    <w:rsid w:val="008A57A9"/>
    <w:rsid w:val="008A7748"/>
    <w:rsid w:val="008B0733"/>
    <w:rsid w:val="008B42BF"/>
    <w:rsid w:val="008C0CB2"/>
    <w:rsid w:val="008C1E2D"/>
    <w:rsid w:val="008C7848"/>
    <w:rsid w:val="008D0A9C"/>
    <w:rsid w:val="008D1E2A"/>
    <w:rsid w:val="008D24FA"/>
    <w:rsid w:val="008D32BA"/>
    <w:rsid w:val="008E3C9B"/>
    <w:rsid w:val="008F3B73"/>
    <w:rsid w:val="008F59AD"/>
    <w:rsid w:val="00902490"/>
    <w:rsid w:val="00906589"/>
    <w:rsid w:val="00906AD6"/>
    <w:rsid w:val="00906E51"/>
    <w:rsid w:val="00910270"/>
    <w:rsid w:val="009121E8"/>
    <w:rsid w:val="00916E72"/>
    <w:rsid w:val="00917AF2"/>
    <w:rsid w:val="0092418A"/>
    <w:rsid w:val="0092745E"/>
    <w:rsid w:val="00927832"/>
    <w:rsid w:val="00934ED7"/>
    <w:rsid w:val="00950CE9"/>
    <w:rsid w:val="009543C3"/>
    <w:rsid w:val="00956D5F"/>
    <w:rsid w:val="009606E2"/>
    <w:rsid w:val="009652D4"/>
    <w:rsid w:val="00966E1B"/>
    <w:rsid w:val="00971569"/>
    <w:rsid w:val="00973045"/>
    <w:rsid w:val="00977866"/>
    <w:rsid w:val="00984574"/>
    <w:rsid w:val="00984BC0"/>
    <w:rsid w:val="00986A4C"/>
    <w:rsid w:val="00990A67"/>
    <w:rsid w:val="009947C0"/>
    <w:rsid w:val="00994B4E"/>
    <w:rsid w:val="00995017"/>
    <w:rsid w:val="00996038"/>
    <w:rsid w:val="009A31D5"/>
    <w:rsid w:val="009A678F"/>
    <w:rsid w:val="009B0C5C"/>
    <w:rsid w:val="009B40CE"/>
    <w:rsid w:val="009C32A5"/>
    <w:rsid w:val="009C3BA3"/>
    <w:rsid w:val="009C5777"/>
    <w:rsid w:val="009D5E66"/>
    <w:rsid w:val="009E48A1"/>
    <w:rsid w:val="009E4C6D"/>
    <w:rsid w:val="009E4D96"/>
    <w:rsid w:val="009F2D2C"/>
    <w:rsid w:val="009F571C"/>
    <w:rsid w:val="00A01135"/>
    <w:rsid w:val="00A0568C"/>
    <w:rsid w:val="00A06FC2"/>
    <w:rsid w:val="00A2364A"/>
    <w:rsid w:val="00A31928"/>
    <w:rsid w:val="00A32193"/>
    <w:rsid w:val="00A35DF0"/>
    <w:rsid w:val="00A45940"/>
    <w:rsid w:val="00A518C2"/>
    <w:rsid w:val="00A62A14"/>
    <w:rsid w:val="00A6617B"/>
    <w:rsid w:val="00A70D6D"/>
    <w:rsid w:val="00A71FE5"/>
    <w:rsid w:val="00A76954"/>
    <w:rsid w:val="00A7736E"/>
    <w:rsid w:val="00A921FA"/>
    <w:rsid w:val="00A950E7"/>
    <w:rsid w:val="00A971A1"/>
    <w:rsid w:val="00AA2BEF"/>
    <w:rsid w:val="00AA3AD8"/>
    <w:rsid w:val="00AA44AE"/>
    <w:rsid w:val="00AA6BE2"/>
    <w:rsid w:val="00AB02AF"/>
    <w:rsid w:val="00AB0DC8"/>
    <w:rsid w:val="00AB5899"/>
    <w:rsid w:val="00AC363F"/>
    <w:rsid w:val="00AD2087"/>
    <w:rsid w:val="00AE26C9"/>
    <w:rsid w:val="00AF77C2"/>
    <w:rsid w:val="00B001E1"/>
    <w:rsid w:val="00B033C8"/>
    <w:rsid w:val="00B03B02"/>
    <w:rsid w:val="00B0448D"/>
    <w:rsid w:val="00B04B9C"/>
    <w:rsid w:val="00B125CA"/>
    <w:rsid w:val="00B16367"/>
    <w:rsid w:val="00B2779C"/>
    <w:rsid w:val="00B30308"/>
    <w:rsid w:val="00B31544"/>
    <w:rsid w:val="00B33425"/>
    <w:rsid w:val="00B351D0"/>
    <w:rsid w:val="00B355AE"/>
    <w:rsid w:val="00B36209"/>
    <w:rsid w:val="00B406CB"/>
    <w:rsid w:val="00B44E24"/>
    <w:rsid w:val="00B47D3D"/>
    <w:rsid w:val="00B53EBC"/>
    <w:rsid w:val="00B54ECC"/>
    <w:rsid w:val="00B64668"/>
    <w:rsid w:val="00B714F3"/>
    <w:rsid w:val="00B839FB"/>
    <w:rsid w:val="00B84576"/>
    <w:rsid w:val="00B87B6B"/>
    <w:rsid w:val="00B93FB0"/>
    <w:rsid w:val="00BA118B"/>
    <w:rsid w:val="00BB3029"/>
    <w:rsid w:val="00BB3369"/>
    <w:rsid w:val="00BC5D77"/>
    <w:rsid w:val="00BD51ED"/>
    <w:rsid w:val="00BE244E"/>
    <w:rsid w:val="00BE262F"/>
    <w:rsid w:val="00BE3FCC"/>
    <w:rsid w:val="00BF0ECA"/>
    <w:rsid w:val="00BF3505"/>
    <w:rsid w:val="00BF487A"/>
    <w:rsid w:val="00C076F8"/>
    <w:rsid w:val="00C13F70"/>
    <w:rsid w:val="00C14872"/>
    <w:rsid w:val="00C179A6"/>
    <w:rsid w:val="00C23337"/>
    <w:rsid w:val="00C250D9"/>
    <w:rsid w:val="00C264B0"/>
    <w:rsid w:val="00C3175B"/>
    <w:rsid w:val="00C44EEB"/>
    <w:rsid w:val="00C46BD9"/>
    <w:rsid w:val="00C51905"/>
    <w:rsid w:val="00C54439"/>
    <w:rsid w:val="00C54C23"/>
    <w:rsid w:val="00C55258"/>
    <w:rsid w:val="00C655B7"/>
    <w:rsid w:val="00C65A55"/>
    <w:rsid w:val="00C6655C"/>
    <w:rsid w:val="00C6708B"/>
    <w:rsid w:val="00C73424"/>
    <w:rsid w:val="00C73560"/>
    <w:rsid w:val="00C741B0"/>
    <w:rsid w:val="00C74646"/>
    <w:rsid w:val="00C7500D"/>
    <w:rsid w:val="00C77D9D"/>
    <w:rsid w:val="00C82AB7"/>
    <w:rsid w:val="00C82E55"/>
    <w:rsid w:val="00C909BB"/>
    <w:rsid w:val="00C91C5F"/>
    <w:rsid w:val="00CA5D2D"/>
    <w:rsid w:val="00CB0F14"/>
    <w:rsid w:val="00CB71BF"/>
    <w:rsid w:val="00CC02D3"/>
    <w:rsid w:val="00CC0617"/>
    <w:rsid w:val="00CC2D43"/>
    <w:rsid w:val="00CD1D50"/>
    <w:rsid w:val="00CD659B"/>
    <w:rsid w:val="00CE0A43"/>
    <w:rsid w:val="00CE1EEC"/>
    <w:rsid w:val="00CE233C"/>
    <w:rsid w:val="00CE3A2C"/>
    <w:rsid w:val="00CE7FA7"/>
    <w:rsid w:val="00CF1697"/>
    <w:rsid w:val="00CF35E0"/>
    <w:rsid w:val="00CF4290"/>
    <w:rsid w:val="00CF78CE"/>
    <w:rsid w:val="00D140E0"/>
    <w:rsid w:val="00D2472A"/>
    <w:rsid w:val="00D33A09"/>
    <w:rsid w:val="00D556F5"/>
    <w:rsid w:val="00D6076C"/>
    <w:rsid w:val="00D60A24"/>
    <w:rsid w:val="00D60CD6"/>
    <w:rsid w:val="00D726D2"/>
    <w:rsid w:val="00D76160"/>
    <w:rsid w:val="00D77485"/>
    <w:rsid w:val="00D83556"/>
    <w:rsid w:val="00D84195"/>
    <w:rsid w:val="00D860D8"/>
    <w:rsid w:val="00D948F7"/>
    <w:rsid w:val="00D955AC"/>
    <w:rsid w:val="00DA398F"/>
    <w:rsid w:val="00DB1A03"/>
    <w:rsid w:val="00DB3E9C"/>
    <w:rsid w:val="00DB4B13"/>
    <w:rsid w:val="00DC0DC5"/>
    <w:rsid w:val="00DC5C58"/>
    <w:rsid w:val="00DD2058"/>
    <w:rsid w:val="00DD6875"/>
    <w:rsid w:val="00DE6E88"/>
    <w:rsid w:val="00DF4176"/>
    <w:rsid w:val="00E11311"/>
    <w:rsid w:val="00E17240"/>
    <w:rsid w:val="00E21A51"/>
    <w:rsid w:val="00E3069A"/>
    <w:rsid w:val="00E32F34"/>
    <w:rsid w:val="00E34716"/>
    <w:rsid w:val="00E406BD"/>
    <w:rsid w:val="00E424F6"/>
    <w:rsid w:val="00E44582"/>
    <w:rsid w:val="00E4742C"/>
    <w:rsid w:val="00E50201"/>
    <w:rsid w:val="00E562F1"/>
    <w:rsid w:val="00E64269"/>
    <w:rsid w:val="00E65723"/>
    <w:rsid w:val="00E66B43"/>
    <w:rsid w:val="00E70C8B"/>
    <w:rsid w:val="00E720FF"/>
    <w:rsid w:val="00E72831"/>
    <w:rsid w:val="00E73C81"/>
    <w:rsid w:val="00E74595"/>
    <w:rsid w:val="00E92C94"/>
    <w:rsid w:val="00EA042C"/>
    <w:rsid w:val="00EA3197"/>
    <w:rsid w:val="00EA3500"/>
    <w:rsid w:val="00EB786E"/>
    <w:rsid w:val="00EB7AD5"/>
    <w:rsid w:val="00EB7B03"/>
    <w:rsid w:val="00EB7C57"/>
    <w:rsid w:val="00EC2E0B"/>
    <w:rsid w:val="00EC7318"/>
    <w:rsid w:val="00ED1C22"/>
    <w:rsid w:val="00ED2695"/>
    <w:rsid w:val="00ED2BFD"/>
    <w:rsid w:val="00EE08D8"/>
    <w:rsid w:val="00EF29A7"/>
    <w:rsid w:val="00EF66A2"/>
    <w:rsid w:val="00EF7A0C"/>
    <w:rsid w:val="00F01739"/>
    <w:rsid w:val="00F0346B"/>
    <w:rsid w:val="00F04BF6"/>
    <w:rsid w:val="00F14121"/>
    <w:rsid w:val="00F30C9B"/>
    <w:rsid w:val="00F32CFB"/>
    <w:rsid w:val="00F354B1"/>
    <w:rsid w:val="00F50186"/>
    <w:rsid w:val="00F5515D"/>
    <w:rsid w:val="00F562D5"/>
    <w:rsid w:val="00F57F7A"/>
    <w:rsid w:val="00F62271"/>
    <w:rsid w:val="00F63211"/>
    <w:rsid w:val="00F67597"/>
    <w:rsid w:val="00F71359"/>
    <w:rsid w:val="00F75D24"/>
    <w:rsid w:val="00F828D4"/>
    <w:rsid w:val="00F84B2D"/>
    <w:rsid w:val="00F911D6"/>
    <w:rsid w:val="00F93419"/>
    <w:rsid w:val="00FB09B1"/>
    <w:rsid w:val="00FB0E4E"/>
    <w:rsid w:val="00FC1AEF"/>
    <w:rsid w:val="00FC42AF"/>
    <w:rsid w:val="00FC5804"/>
    <w:rsid w:val="00FC5D74"/>
    <w:rsid w:val="00FD0C31"/>
    <w:rsid w:val="00FD15CF"/>
    <w:rsid w:val="00FD7635"/>
    <w:rsid w:val="00FE2A44"/>
    <w:rsid w:val="00FE2BE0"/>
    <w:rsid w:val="00FE44BD"/>
    <w:rsid w:val="00FE4F7C"/>
    <w:rsid w:val="00FE5075"/>
    <w:rsid w:val="00FE79FE"/>
    <w:rsid w:val="00FF1C50"/>
    <w:rsid w:val="00FF261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colormru v:ext="edit" colors="#d62a47"/>
    </o:shapedefaults>
    <o:shapelayout v:ext="edit">
      <o:idmap v:ext="edit" data="1"/>
    </o:shapelayout>
  </w:shapeDefaults>
  <w:decimalSymbol w:val=","/>
  <w:listSeparator w:val=";"/>
  <w14:docId w14:val="0219D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Normal Indent" w:uiPriority="99"/>
    <w:lsdException w:name="footnote text" w:uiPriority="99"/>
    <w:lsdException w:name="annotation text" w:uiPriority="99"/>
    <w:lsdException w:name="header" w:uiPriority="99"/>
    <w:lsdException w:name="index heading" w:uiPriority="99"/>
    <w:lsdException w:name="caption" w:uiPriority="35" w:qFormat="1"/>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6B43"/>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fr-FR" w:eastAsia="en-US"/>
    </w:rPr>
  </w:style>
  <w:style w:type="paragraph" w:styleId="Heading1">
    <w:name w:val="heading 1"/>
    <w:basedOn w:val="Normal"/>
    <w:next w:val="Normal"/>
    <w:link w:val="Heading1Char"/>
    <w:uiPriority w:val="99"/>
    <w:qFormat/>
    <w:rsid w:val="006667CD"/>
    <w:pPr>
      <w:keepNext/>
      <w:keepLines/>
      <w:spacing w:before="480"/>
      <w:ind w:left="794" w:hanging="794"/>
      <w:outlineLvl w:val="0"/>
    </w:pPr>
    <w:rPr>
      <w:b/>
    </w:rPr>
  </w:style>
  <w:style w:type="paragraph" w:styleId="Heading2">
    <w:name w:val="heading 2"/>
    <w:basedOn w:val="Heading1"/>
    <w:next w:val="Normal"/>
    <w:link w:val="Heading2Char"/>
    <w:uiPriority w:val="99"/>
    <w:qFormat/>
    <w:rsid w:val="006667CD"/>
    <w:pPr>
      <w:spacing w:before="320"/>
      <w:outlineLvl w:val="1"/>
    </w:pPr>
  </w:style>
  <w:style w:type="paragraph" w:styleId="Heading3">
    <w:name w:val="heading 3"/>
    <w:basedOn w:val="Heading1"/>
    <w:next w:val="Normal"/>
    <w:link w:val="Heading3Char"/>
    <w:uiPriority w:val="99"/>
    <w:qFormat/>
    <w:rsid w:val="006667CD"/>
    <w:pPr>
      <w:spacing w:before="200"/>
      <w:outlineLvl w:val="2"/>
    </w:pPr>
  </w:style>
  <w:style w:type="paragraph" w:styleId="Heading4">
    <w:name w:val="heading 4"/>
    <w:basedOn w:val="Heading3"/>
    <w:next w:val="Normal"/>
    <w:link w:val="Heading4Char"/>
    <w:uiPriority w:val="99"/>
    <w:qFormat/>
    <w:rsid w:val="006667CD"/>
    <w:pPr>
      <w:tabs>
        <w:tab w:val="clear" w:pos="794"/>
        <w:tab w:val="left" w:pos="992"/>
      </w:tabs>
      <w:ind w:left="992" w:hanging="992"/>
      <w:outlineLvl w:val="3"/>
    </w:pPr>
  </w:style>
  <w:style w:type="paragraph" w:styleId="Heading5">
    <w:name w:val="heading 5"/>
    <w:basedOn w:val="Heading4"/>
    <w:next w:val="Normal"/>
    <w:link w:val="Heading5Char"/>
    <w:uiPriority w:val="99"/>
    <w:qFormat/>
    <w:rsid w:val="006667CD"/>
    <w:pPr>
      <w:outlineLvl w:val="4"/>
    </w:pPr>
  </w:style>
  <w:style w:type="paragraph" w:styleId="Heading6">
    <w:name w:val="heading 6"/>
    <w:basedOn w:val="Heading4"/>
    <w:next w:val="Normal"/>
    <w:link w:val="Heading6Char"/>
    <w:uiPriority w:val="99"/>
    <w:qFormat/>
    <w:rsid w:val="006667CD"/>
    <w:pPr>
      <w:tabs>
        <w:tab w:val="clear" w:pos="992"/>
        <w:tab w:val="clear" w:pos="1191"/>
      </w:tabs>
      <w:ind w:left="1588" w:hanging="1588"/>
      <w:outlineLvl w:val="5"/>
    </w:pPr>
  </w:style>
  <w:style w:type="paragraph" w:styleId="Heading7">
    <w:name w:val="heading 7"/>
    <w:basedOn w:val="Heading6"/>
    <w:next w:val="Normal"/>
    <w:link w:val="Heading7Char"/>
    <w:uiPriority w:val="99"/>
    <w:qFormat/>
    <w:rsid w:val="006667CD"/>
    <w:pPr>
      <w:outlineLvl w:val="6"/>
    </w:pPr>
  </w:style>
  <w:style w:type="paragraph" w:styleId="Heading8">
    <w:name w:val="heading 8"/>
    <w:basedOn w:val="Heading6"/>
    <w:next w:val="Normal"/>
    <w:link w:val="Heading8Char"/>
    <w:uiPriority w:val="99"/>
    <w:qFormat/>
    <w:rsid w:val="006667CD"/>
    <w:pPr>
      <w:outlineLvl w:val="7"/>
    </w:pPr>
  </w:style>
  <w:style w:type="paragraph" w:styleId="Heading9">
    <w:name w:val="heading 9"/>
    <w:basedOn w:val="Heading6"/>
    <w:next w:val="Normal"/>
    <w:link w:val="Heading9Char"/>
    <w:uiPriority w:val="99"/>
    <w:qFormat/>
    <w:rsid w:val="006667CD"/>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uiPriority w:val="99"/>
    <w:rsid w:val="006667CD"/>
  </w:style>
  <w:style w:type="paragraph" w:customStyle="1" w:styleId="Headingb">
    <w:name w:val="Heading_b"/>
    <w:basedOn w:val="Heading3"/>
    <w:next w:val="Normal"/>
    <w:link w:val="HeadingbChar"/>
    <w:uiPriority w:val="99"/>
    <w:rsid w:val="006667CD"/>
    <w:pPr>
      <w:spacing w:before="160"/>
      <w:ind w:left="0" w:firstLine="0"/>
      <w:outlineLvl w:val="9"/>
    </w:pPr>
  </w:style>
  <w:style w:type="character" w:customStyle="1" w:styleId="HeadingbChar">
    <w:name w:val="Heading_b Char"/>
    <w:basedOn w:val="DefaultParagraphFont"/>
    <w:link w:val="Headingb"/>
    <w:locked/>
    <w:rsid w:val="00052F66"/>
    <w:rPr>
      <w:b/>
      <w:sz w:val="24"/>
      <w:lang w:val="fr-FR" w:eastAsia="en-US"/>
    </w:rPr>
  </w:style>
  <w:style w:type="paragraph" w:customStyle="1" w:styleId="Headingi">
    <w:name w:val="Heading_i"/>
    <w:basedOn w:val="Heading3"/>
    <w:next w:val="Normal"/>
    <w:uiPriority w:val="99"/>
    <w:rsid w:val="006667CD"/>
    <w:pPr>
      <w:spacing w:before="160"/>
      <w:ind w:left="0" w:firstLine="0"/>
    </w:pPr>
    <w:rPr>
      <w:b w:val="0"/>
      <w:i/>
    </w:rPr>
  </w:style>
  <w:style w:type="character" w:customStyle="1" w:styleId="href">
    <w:name w:val="href"/>
    <w:basedOn w:val="DefaultParagraphFont"/>
    <w:uiPriority w:val="99"/>
    <w:rsid w:val="006667CD"/>
  </w:style>
  <w:style w:type="paragraph" w:customStyle="1" w:styleId="AnnexNoTitle">
    <w:name w:val="Annex_NoTitle"/>
    <w:basedOn w:val="Normal"/>
    <w:next w:val="Normalaftertitle"/>
    <w:link w:val="AnnexNoTitleChar"/>
    <w:uiPriority w:val="99"/>
    <w:rsid w:val="006667CD"/>
    <w:pPr>
      <w:keepNext/>
      <w:keepLines/>
      <w:spacing w:before="480" w:after="80"/>
      <w:jc w:val="center"/>
    </w:pPr>
    <w:rPr>
      <w:b/>
      <w:sz w:val="28"/>
    </w:rPr>
  </w:style>
  <w:style w:type="paragraph" w:customStyle="1" w:styleId="Normalaftertitle">
    <w:name w:val="Normal_after_title"/>
    <w:basedOn w:val="Normal"/>
    <w:next w:val="Normal"/>
    <w:link w:val="NormalaftertitleChar"/>
    <w:uiPriority w:val="99"/>
    <w:rsid w:val="006667CD"/>
    <w:pPr>
      <w:spacing w:before="320"/>
    </w:pPr>
  </w:style>
  <w:style w:type="character" w:customStyle="1" w:styleId="NormalaftertitleChar">
    <w:name w:val="Normal_after_title Char"/>
    <w:basedOn w:val="DefaultParagraphFont"/>
    <w:link w:val="Normalaftertitle"/>
    <w:locked/>
    <w:rsid w:val="00052F66"/>
    <w:rPr>
      <w:sz w:val="24"/>
      <w:lang w:val="fr-FR" w:eastAsia="en-US"/>
    </w:rPr>
  </w:style>
  <w:style w:type="paragraph" w:customStyle="1" w:styleId="enumlev2">
    <w:name w:val="enumlev2"/>
    <w:basedOn w:val="enumlev1"/>
    <w:uiPriority w:val="99"/>
    <w:rsid w:val="006667CD"/>
    <w:pPr>
      <w:ind w:left="1191" w:hanging="397"/>
    </w:pPr>
  </w:style>
  <w:style w:type="paragraph" w:customStyle="1" w:styleId="enumlev1">
    <w:name w:val="enumlev1"/>
    <w:basedOn w:val="Normal"/>
    <w:uiPriority w:val="99"/>
    <w:rsid w:val="006667CD"/>
    <w:pPr>
      <w:spacing w:before="80"/>
      <w:ind w:left="794" w:hanging="794"/>
    </w:pPr>
  </w:style>
  <w:style w:type="paragraph" w:customStyle="1" w:styleId="enumlev3">
    <w:name w:val="enumlev3"/>
    <w:basedOn w:val="enumlev2"/>
    <w:uiPriority w:val="99"/>
    <w:rsid w:val="006667CD"/>
    <w:pPr>
      <w:ind w:left="1588"/>
    </w:pPr>
  </w:style>
  <w:style w:type="paragraph" w:customStyle="1" w:styleId="Note">
    <w:name w:val="Note"/>
    <w:basedOn w:val="Normal"/>
    <w:uiPriority w:val="99"/>
    <w:rsid w:val="006667CD"/>
    <w:pPr>
      <w:tabs>
        <w:tab w:val="clear" w:pos="794"/>
        <w:tab w:val="clear" w:pos="1191"/>
        <w:tab w:val="clear" w:pos="1588"/>
        <w:tab w:val="clear" w:pos="1985"/>
      </w:tabs>
      <w:spacing w:before="80"/>
    </w:pPr>
    <w:rPr>
      <w:sz w:val="22"/>
    </w:rPr>
  </w:style>
  <w:style w:type="paragraph" w:customStyle="1" w:styleId="RecNo">
    <w:name w:val="Rec_No"/>
    <w:basedOn w:val="Normal"/>
    <w:next w:val="Rectitle"/>
    <w:uiPriority w:val="99"/>
    <w:rsid w:val="006667CD"/>
    <w:pPr>
      <w:keepNext/>
      <w:keepLines/>
      <w:tabs>
        <w:tab w:val="clear" w:pos="794"/>
        <w:tab w:val="clear" w:pos="1191"/>
        <w:tab w:val="clear" w:pos="1588"/>
        <w:tab w:val="clear" w:pos="1985"/>
      </w:tabs>
      <w:spacing w:before="480"/>
      <w:jc w:val="center"/>
    </w:pPr>
    <w:rPr>
      <w:sz w:val="28"/>
    </w:rPr>
  </w:style>
  <w:style w:type="paragraph" w:customStyle="1" w:styleId="Rectitle">
    <w:name w:val="Rec_title"/>
    <w:basedOn w:val="Normal"/>
    <w:next w:val="Recref"/>
    <w:uiPriority w:val="99"/>
    <w:rsid w:val="006667CD"/>
    <w:pPr>
      <w:keepNext/>
      <w:keepLines/>
      <w:spacing w:before="240"/>
      <w:jc w:val="center"/>
    </w:pPr>
    <w:rPr>
      <w:b/>
      <w:sz w:val="28"/>
    </w:rPr>
  </w:style>
  <w:style w:type="paragraph" w:customStyle="1" w:styleId="Recref">
    <w:name w:val="Rec_ref"/>
    <w:basedOn w:val="Normal"/>
    <w:next w:val="Recdate"/>
    <w:uiPriority w:val="99"/>
    <w:rsid w:val="006667CD"/>
    <w:pPr>
      <w:jc w:val="center"/>
    </w:pPr>
  </w:style>
  <w:style w:type="paragraph" w:customStyle="1" w:styleId="Recdate">
    <w:name w:val="Rec_date"/>
    <w:basedOn w:val="Recref"/>
    <w:next w:val="Normalaftertitle"/>
    <w:uiPriority w:val="99"/>
    <w:rsid w:val="006667CD"/>
    <w:pPr>
      <w:jc w:val="right"/>
    </w:pPr>
  </w:style>
  <w:style w:type="paragraph" w:customStyle="1" w:styleId="HeadingSum">
    <w:name w:val="Heading_Sum"/>
    <w:basedOn w:val="Headingb"/>
    <w:next w:val="Normal"/>
    <w:autoRedefine/>
    <w:uiPriority w:val="99"/>
    <w:rsid w:val="0058528A"/>
    <w:pPr>
      <w:spacing w:before="240"/>
    </w:pPr>
    <w:rPr>
      <w:sz w:val="22"/>
      <w:szCs w:val="22"/>
      <w:lang w:val="en-GB"/>
    </w:rPr>
  </w:style>
  <w:style w:type="paragraph" w:customStyle="1" w:styleId="AppendixNoTitle">
    <w:name w:val="Appendix_NoTitle"/>
    <w:basedOn w:val="AnnexNoTitle"/>
    <w:next w:val="Normal"/>
    <w:uiPriority w:val="99"/>
    <w:rsid w:val="006667CD"/>
  </w:style>
  <w:style w:type="paragraph" w:customStyle="1" w:styleId="Tablefin">
    <w:name w:val="Table_fin"/>
    <w:basedOn w:val="Normal"/>
    <w:next w:val="Normal"/>
    <w:uiPriority w:val="99"/>
    <w:rsid w:val="006667CD"/>
    <w:pPr>
      <w:spacing w:before="0"/>
    </w:pPr>
    <w:rPr>
      <w:sz w:val="20"/>
      <w:lang w:val="en-GB"/>
    </w:rPr>
  </w:style>
  <w:style w:type="paragraph" w:customStyle="1" w:styleId="Tablehead">
    <w:name w:val="Table_head"/>
    <w:basedOn w:val="Normal"/>
    <w:next w:val="Normal"/>
    <w:link w:val="TableheadChar"/>
    <w:uiPriority w:val="99"/>
    <w:rsid w:val="006667CD"/>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character" w:customStyle="1" w:styleId="TableheadChar">
    <w:name w:val="Table_head Char"/>
    <w:basedOn w:val="DefaultParagraphFont"/>
    <w:link w:val="Tablehead"/>
    <w:uiPriority w:val="99"/>
    <w:locked/>
    <w:rsid w:val="00052F66"/>
    <w:rPr>
      <w:b/>
      <w:sz w:val="22"/>
      <w:lang w:val="fr-FR" w:eastAsia="en-US"/>
    </w:rPr>
  </w:style>
  <w:style w:type="paragraph" w:customStyle="1" w:styleId="Tablelegend">
    <w:name w:val="Table_legend"/>
    <w:basedOn w:val="Normal"/>
    <w:link w:val="TablelegendChar"/>
    <w:uiPriority w:val="99"/>
    <w:rsid w:val="006667CD"/>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character" w:customStyle="1" w:styleId="TablelegendChar">
    <w:name w:val="Table_legend Char"/>
    <w:link w:val="Tablelegend"/>
    <w:uiPriority w:val="99"/>
    <w:locked/>
    <w:rsid w:val="00052F66"/>
    <w:rPr>
      <w:sz w:val="22"/>
      <w:lang w:val="fr-FR" w:eastAsia="en-US"/>
    </w:rPr>
  </w:style>
  <w:style w:type="paragraph" w:customStyle="1" w:styleId="TableNo">
    <w:name w:val="Table_No"/>
    <w:basedOn w:val="Normal"/>
    <w:next w:val="Normal"/>
    <w:link w:val="TableNo0"/>
    <w:uiPriority w:val="99"/>
    <w:rsid w:val="006667CD"/>
    <w:pPr>
      <w:keepNext/>
      <w:spacing w:before="360" w:after="120"/>
      <w:jc w:val="center"/>
    </w:pPr>
  </w:style>
  <w:style w:type="character" w:customStyle="1" w:styleId="TableNo0">
    <w:name w:val="Table_No Знак"/>
    <w:link w:val="TableNo"/>
    <w:uiPriority w:val="99"/>
    <w:locked/>
    <w:rsid w:val="00052F66"/>
    <w:rPr>
      <w:sz w:val="24"/>
      <w:lang w:val="fr-FR" w:eastAsia="en-US"/>
    </w:rPr>
  </w:style>
  <w:style w:type="paragraph" w:customStyle="1" w:styleId="Tabletext">
    <w:name w:val="Table_text"/>
    <w:basedOn w:val="Normal"/>
    <w:link w:val="TabletextChar"/>
    <w:uiPriority w:val="99"/>
    <w:rsid w:val="006667CD"/>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character" w:customStyle="1" w:styleId="TabletextChar">
    <w:name w:val="Table_text Char"/>
    <w:basedOn w:val="DefaultParagraphFont"/>
    <w:link w:val="Tabletext"/>
    <w:uiPriority w:val="99"/>
    <w:locked/>
    <w:rsid w:val="00052F66"/>
    <w:rPr>
      <w:sz w:val="22"/>
      <w:lang w:val="fr-FR" w:eastAsia="en-US"/>
    </w:rPr>
  </w:style>
  <w:style w:type="paragraph" w:customStyle="1" w:styleId="Equation">
    <w:name w:val="Equation"/>
    <w:basedOn w:val="Normal"/>
    <w:uiPriority w:val="99"/>
    <w:rsid w:val="006667CD"/>
    <w:pPr>
      <w:tabs>
        <w:tab w:val="clear" w:pos="1191"/>
        <w:tab w:val="clear" w:pos="1588"/>
        <w:tab w:val="clear" w:pos="1985"/>
        <w:tab w:val="center" w:pos="4820"/>
        <w:tab w:val="right" w:pos="9639"/>
      </w:tabs>
    </w:pPr>
  </w:style>
  <w:style w:type="paragraph" w:customStyle="1" w:styleId="Equationlegend">
    <w:name w:val="Equation_legend"/>
    <w:basedOn w:val="NormalIndent"/>
    <w:link w:val="EquationlegendChar"/>
    <w:uiPriority w:val="99"/>
    <w:rsid w:val="006667CD"/>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uiPriority w:val="99"/>
    <w:rsid w:val="006667CD"/>
    <w:pPr>
      <w:ind w:left="794"/>
    </w:pPr>
  </w:style>
  <w:style w:type="character" w:customStyle="1" w:styleId="EquationlegendChar">
    <w:name w:val="Equation_legend Char"/>
    <w:link w:val="Equationlegend"/>
    <w:locked/>
    <w:rsid w:val="00052F66"/>
    <w:rPr>
      <w:sz w:val="24"/>
      <w:lang w:eastAsia="en-US"/>
    </w:rPr>
  </w:style>
  <w:style w:type="paragraph" w:customStyle="1" w:styleId="Figurelegend">
    <w:name w:val="Figure_legend"/>
    <w:basedOn w:val="Normal"/>
    <w:uiPriority w:val="99"/>
    <w:rsid w:val="006667CD"/>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link w:val="FigureNoChar"/>
    <w:rsid w:val="006667CD"/>
    <w:pPr>
      <w:keepNext/>
      <w:keepLines/>
      <w:spacing w:before="480" w:after="80"/>
      <w:jc w:val="center"/>
    </w:pPr>
    <w:rPr>
      <w:caps/>
      <w:sz w:val="18"/>
    </w:rPr>
  </w:style>
  <w:style w:type="paragraph" w:customStyle="1" w:styleId="Figuretitle">
    <w:name w:val="Figure_title"/>
    <w:basedOn w:val="Normal"/>
    <w:next w:val="Figure"/>
    <w:link w:val="FiguretitleChar"/>
    <w:rsid w:val="006667CD"/>
    <w:pPr>
      <w:keepNext/>
      <w:spacing w:before="0" w:after="120"/>
      <w:jc w:val="center"/>
    </w:pPr>
    <w:rPr>
      <w:rFonts w:ascii="Times New Roman Bold" w:hAnsi="Times New Roman Bold"/>
      <w:b/>
      <w:sz w:val="18"/>
    </w:rPr>
  </w:style>
  <w:style w:type="paragraph" w:customStyle="1" w:styleId="Figure">
    <w:name w:val="Figure"/>
    <w:basedOn w:val="FigureNo"/>
    <w:next w:val="Normal"/>
    <w:link w:val="FigureChar"/>
    <w:uiPriority w:val="99"/>
    <w:rsid w:val="006667CD"/>
    <w:pPr>
      <w:keepNext w:val="0"/>
      <w:spacing w:before="0" w:after="240"/>
    </w:pPr>
  </w:style>
  <w:style w:type="character" w:customStyle="1" w:styleId="FigureChar">
    <w:name w:val="Figure Char"/>
    <w:basedOn w:val="DefaultParagraphFont"/>
    <w:link w:val="Figure"/>
    <w:locked/>
    <w:rsid w:val="00052F66"/>
    <w:rPr>
      <w:caps/>
      <w:sz w:val="18"/>
      <w:lang w:val="fr-FR" w:eastAsia="en-US"/>
    </w:rPr>
  </w:style>
  <w:style w:type="character" w:customStyle="1" w:styleId="FiguretitleChar">
    <w:name w:val="Figure_title Char"/>
    <w:basedOn w:val="DefaultParagraphFont"/>
    <w:link w:val="Figuretitle"/>
    <w:locked/>
    <w:rsid w:val="00052F66"/>
    <w:rPr>
      <w:rFonts w:ascii="Times New Roman Bold" w:hAnsi="Times New Roman Bold"/>
      <w:b/>
      <w:sz w:val="18"/>
      <w:lang w:val="fr-FR" w:eastAsia="en-US"/>
    </w:rPr>
  </w:style>
  <w:style w:type="character" w:customStyle="1" w:styleId="FigureNoChar">
    <w:name w:val="Figure_No Char"/>
    <w:basedOn w:val="DefaultParagraphFont"/>
    <w:link w:val="FigureNo"/>
    <w:locked/>
    <w:rsid w:val="00052F66"/>
    <w:rPr>
      <w:caps/>
      <w:sz w:val="18"/>
      <w:lang w:val="fr-FR" w:eastAsia="en-US"/>
    </w:rPr>
  </w:style>
  <w:style w:type="paragraph" w:customStyle="1" w:styleId="tocpart">
    <w:name w:val="tocpart"/>
    <w:basedOn w:val="Normal"/>
    <w:uiPriority w:val="99"/>
    <w:rsid w:val="006667CD"/>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uiPriority w:val="99"/>
    <w:rsid w:val="006667CD"/>
    <w:pPr>
      <w:keepNext/>
      <w:keepLines/>
      <w:spacing w:before="480"/>
      <w:jc w:val="center"/>
    </w:pPr>
    <w:rPr>
      <w:sz w:val="28"/>
    </w:rPr>
  </w:style>
  <w:style w:type="paragraph" w:customStyle="1" w:styleId="Arttitle">
    <w:name w:val="Art_title"/>
    <w:basedOn w:val="Normal"/>
    <w:next w:val="Normalaftertitle"/>
    <w:uiPriority w:val="99"/>
    <w:rsid w:val="006667CD"/>
    <w:pPr>
      <w:keepNext/>
      <w:keepLines/>
      <w:spacing w:before="240"/>
      <w:jc w:val="center"/>
    </w:pPr>
    <w:rPr>
      <w:b/>
      <w:sz w:val="28"/>
    </w:rPr>
  </w:style>
  <w:style w:type="paragraph" w:customStyle="1" w:styleId="Blanc">
    <w:name w:val="Blanc"/>
    <w:basedOn w:val="Normal"/>
    <w:next w:val="Tabletext"/>
    <w:link w:val="BlancChar"/>
    <w:uiPriority w:val="99"/>
    <w:rsid w:val="006667CD"/>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uiPriority w:val="99"/>
    <w:rsid w:val="006667CD"/>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link w:val="CallChar"/>
    <w:uiPriority w:val="99"/>
    <w:rsid w:val="006667CD"/>
    <w:pPr>
      <w:keepNext/>
      <w:keepLines/>
      <w:spacing w:before="160"/>
      <w:ind w:left="794"/>
    </w:pPr>
    <w:rPr>
      <w:i/>
    </w:rPr>
  </w:style>
  <w:style w:type="character" w:customStyle="1" w:styleId="CallChar">
    <w:name w:val="Call Char"/>
    <w:basedOn w:val="DefaultParagraphFont"/>
    <w:link w:val="Call"/>
    <w:locked/>
    <w:rsid w:val="00052F66"/>
    <w:rPr>
      <w:i/>
      <w:sz w:val="24"/>
      <w:lang w:val="fr-FR" w:eastAsia="en-US"/>
    </w:rPr>
  </w:style>
  <w:style w:type="paragraph" w:customStyle="1" w:styleId="ChapNo">
    <w:name w:val="Chap_No"/>
    <w:basedOn w:val="ArtNo"/>
    <w:next w:val="Chaptitle"/>
    <w:uiPriority w:val="99"/>
    <w:rsid w:val="006667CD"/>
    <w:rPr>
      <w:b/>
    </w:rPr>
  </w:style>
  <w:style w:type="paragraph" w:customStyle="1" w:styleId="Chaptitle">
    <w:name w:val="Chap_title"/>
    <w:basedOn w:val="Arttitle"/>
    <w:next w:val="Normalaftertitle"/>
    <w:uiPriority w:val="99"/>
    <w:rsid w:val="006667CD"/>
  </w:style>
  <w:style w:type="character" w:styleId="FootnoteReference">
    <w:name w:val="footnote reference"/>
    <w:basedOn w:val="DefaultParagraphFont"/>
    <w:uiPriority w:val="99"/>
    <w:rsid w:val="006667CD"/>
    <w:rPr>
      <w:position w:val="6"/>
      <w:sz w:val="18"/>
    </w:rPr>
  </w:style>
  <w:style w:type="paragraph" w:styleId="FootnoteText">
    <w:name w:val="footnote text"/>
    <w:basedOn w:val="Normal"/>
    <w:link w:val="FootnoteTextChar"/>
    <w:uiPriority w:val="99"/>
    <w:rsid w:val="006667CD"/>
    <w:pPr>
      <w:keepLines/>
      <w:tabs>
        <w:tab w:val="left" w:pos="255"/>
      </w:tabs>
      <w:ind w:left="255" w:hanging="255"/>
    </w:pPr>
    <w:rPr>
      <w:sz w:val="22"/>
    </w:rPr>
  </w:style>
  <w:style w:type="paragraph" w:styleId="Index1">
    <w:name w:val="index 1"/>
    <w:basedOn w:val="Normal"/>
    <w:next w:val="Normal"/>
    <w:uiPriority w:val="99"/>
    <w:semiHidden/>
    <w:rsid w:val="006667CD"/>
  </w:style>
  <w:style w:type="paragraph" w:styleId="Index2">
    <w:name w:val="index 2"/>
    <w:basedOn w:val="Normal"/>
    <w:next w:val="Normal"/>
    <w:uiPriority w:val="99"/>
    <w:semiHidden/>
    <w:rsid w:val="006667CD"/>
    <w:pPr>
      <w:ind w:left="283"/>
    </w:pPr>
  </w:style>
  <w:style w:type="paragraph" w:styleId="Index3">
    <w:name w:val="index 3"/>
    <w:basedOn w:val="Normal"/>
    <w:next w:val="Normal"/>
    <w:uiPriority w:val="99"/>
    <w:semiHidden/>
    <w:rsid w:val="006667CD"/>
    <w:pPr>
      <w:ind w:left="566"/>
    </w:pPr>
  </w:style>
  <w:style w:type="paragraph" w:styleId="IndexHeading">
    <w:name w:val="index heading"/>
    <w:basedOn w:val="Normal"/>
    <w:next w:val="Index1"/>
    <w:uiPriority w:val="99"/>
    <w:rsid w:val="006667CD"/>
  </w:style>
  <w:style w:type="paragraph" w:customStyle="1" w:styleId="Line">
    <w:name w:val="Line"/>
    <w:basedOn w:val="Normal"/>
    <w:next w:val="Normal"/>
    <w:uiPriority w:val="99"/>
    <w:rsid w:val="006667CD"/>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uiPriority w:val="99"/>
    <w:rsid w:val="006667CD"/>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uiPriority w:val="99"/>
    <w:rsid w:val="006667CD"/>
  </w:style>
  <w:style w:type="paragraph" w:customStyle="1" w:styleId="Partref">
    <w:name w:val="Part_ref"/>
    <w:basedOn w:val="Normal"/>
    <w:next w:val="Normal"/>
    <w:uiPriority w:val="99"/>
    <w:rsid w:val="006667CD"/>
    <w:pPr>
      <w:keepNext/>
      <w:keepLines/>
      <w:spacing w:after="280"/>
      <w:jc w:val="center"/>
    </w:pPr>
  </w:style>
  <w:style w:type="paragraph" w:customStyle="1" w:styleId="Parttitle">
    <w:name w:val="Part_title"/>
    <w:basedOn w:val="Normal"/>
    <w:next w:val="Normalaftertitle"/>
    <w:uiPriority w:val="99"/>
    <w:rsid w:val="006667CD"/>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uiPriority w:val="99"/>
    <w:rsid w:val="006667CD"/>
  </w:style>
  <w:style w:type="paragraph" w:customStyle="1" w:styleId="QuestionNo">
    <w:name w:val="Question_No"/>
    <w:basedOn w:val="RecNo"/>
    <w:next w:val="Normal"/>
    <w:uiPriority w:val="99"/>
    <w:rsid w:val="006667CD"/>
  </w:style>
  <w:style w:type="paragraph" w:customStyle="1" w:styleId="Questionref">
    <w:name w:val="Question_ref"/>
    <w:basedOn w:val="Recref"/>
    <w:next w:val="Questiondate"/>
    <w:uiPriority w:val="99"/>
    <w:rsid w:val="006667CD"/>
  </w:style>
  <w:style w:type="paragraph" w:customStyle="1" w:styleId="Questiontitle">
    <w:name w:val="Question_title"/>
    <w:basedOn w:val="Normal"/>
    <w:next w:val="Questionref"/>
    <w:uiPriority w:val="99"/>
    <w:rsid w:val="006667CD"/>
  </w:style>
  <w:style w:type="paragraph" w:customStyle="1" w:styleId="Reftext">
    <w:name w:val="Ref_text"/>
    <w:basedOn w:val="Normal"/>
    <w:uiPriority w:val="99"/>
    <w:rsid w:val="006667CD"/>
    <w:pPr>
      <w:ind w:left="794" w:hanging="794"/>
    </w:pPr>
    <w:rPr>
      <w:sz w:val="22"/>
    </w:rPr>
  </w:style>
  <w:style w:type="paragraph" w:customStyle="1" w:styleId="Reftitle">
    <w:name w:val="Ref_title"/>
    <w:basedOn w:val="Normal"/>
    <w:next w:val="Reftext"/>
    <w:uiPriority w:val="99"/>
    <w:rsid w:val="006667CD"/>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uiPriority w:val="99"/>
    <w:rsid w:val="006667CD"/>
  </w:style>
  <w:style w:type="paragraph" w:customStyle="1" w:styleId="RepNo">
    <w:name w:val="Rep_No"/>
    <w:basedOn w:val="RecNo"/>
    <w:next w:val="Reptitle"/>
    <w:uiPriority w:val="99"/>
    <w:rsid w:val="006667CD"/>
  </w:style>
  <w:style w:type="paragraph" w:customStyle="1" w:styleId="Reptitle">
    <w:name w:val="Rep_title"/>
    <w:basedOn w:val="Rectitle"/>
    <w:next w:val="Repref"/>
    <w:uiPriority w:val="99"/>
    <w:rsid w:val="006667CD"/>
  </w:style>
  <w:style w:type="paragraph" w:customStyle="1" w:styleId="Repref">
    <w:name w:val="Rep_ref"/>
    <w:basedOn w:val="Recref"/>
    <w:next w:val="Repdate"/>
    <w:uiPriority w:val="99"/>
    <w:rsid w:val="006667CD"/>
  </w:style>
  <w:style w:type="paragraph" w:customStyle="1" w:styleId="Resdate">
    <w:name w:val="Res_date"/>
    <w:basedOn w:val="Recdate"/>
    <w:next w:val="Normalaftertitle"/>
    <w:uiPriority w:val="99"/>
    <w:rsid w:val="006667CD"/>
  </w:style>
  <w:style w:type="paragraph" w:customStyle="1" w:styleId="ResNo">
    <w:name w:val="Res_No"/>
    <w:basedOn w:val="RecNo"/>
    <w:next w:val="Restitle"/>
    <w:uiPriority w:val="99"/>
    <w:rsid w:val="006667CD"/>
  </w:style>
  <w:style w:type="paragraph" w:customStyle="1" w:styleId="Restitle">
    <w:name w:val="Res_title"/>
    <w:basedOn w:val="Normal"/>
    <w:next w:val="Resref"/>
    <w:uiPriority w:val="99"/>
    <w:rsid w:val="006667CD"/>
    <w:pPr>
      <w:spacing w:before="240"/>
      <w:jc w:val="center"/>
    </w:pPr>
    <w:rPr>
      <w:b/>
      <w:sz w:val="28"/>
    </w:rPr>
  </w:style>
  <w:style w:type="paragraph" w:customStyle="1" w:styleId="Resref">
    <w:name w:val="Res_ref"/>
    <w:basedOn w:val="Recref"/>
    <w:next w:val="Resdate"/>
    <w:uiPriority w:val="99"/>
    <w:rsid w:val="006667CD"/>
  </w:style>
  <w:style w:type="paragraph" w:customStyle="1" w:styleId="SectionNo">
    <w:name w:val="Section_No"/>
    <w:basedOn w:val="Normal"/>
    <w:next w:val="Normal"/>
    <w:uiPriority w:val="99"/>
    <w:rsid w:val="006667CD"/>
  </w:style>
  <w:style w:type="paragraph" w:customStyle="1" w:styleId="Sectiontitle">
    <w:name w:val="Section_title"/>
    <w:basedOn w:val="Normal"/>
    <w:next w:val="Normalaftertitle"/>
    <w:uiPriority w:val="99"/>
    <w:rsid w:val="006667CD"/>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uiPriority w:val="99"/>
    <w:rsid w:val="006667CD"/>
    <w:pPr>
      <w:tabs>
        <w:tab w:val="clear" w:pos="794"/>
        <w:tab w:val="clear" w:pos="1191"/>
        <w:tab w:val="clear" w:pos="1588"/>
        <w:tab w:val="clear" w:pos="1985"/>
        <w:tab w:val="right" w:pos="9611"/>
      </w:tabs>
    </w:pPr>
    <w:rPr>
      <w:i/>
    </w:rPr>
  </w:style>
  <w:style w:type="paragraph" w:styleId="TOC1">
    <w:name w:val="toc 1"/>
    <w:basedOn w:val="Normal"/>
    <w:uiPriority w:val="99"/>
    <w:rsid w:val="006667CD"/>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uiPriority w:val="99"/>
    <w:rsid w:val="006667CD"/>
    <w:pPr>
      <w:tabs>
        <w:tab w:val="clear" w:pos="567"/>
        <w:tab w:val="left" w:pos="1276"/>
      </w:tabs>
      <w:spacing w:before="160"/>
      <w:ind w:left="1276" w:hanging="709"/>
    </w:pPr>
  </w:style>
  <w:style w:type="paragraph" w:styleId="TOC3">
    <w:name w:val="toc 3"/>
    <w:basedOn w:val="TOC2"/>
    <w:uiPriority w:val="99"/>
    <w:rsid w:val="006667CD"/>
    <w:pPr>
      <w:tabs>
        <w:tab w:val="clear" w:pos="1276"/>
        <w:tab w:val="left" w:pos="2155"/>
      </w:tabs>
      <w:ind w:left="2155" w:hanging="879"/>
    </w:pPr>
  </w:style>
  <w:style w:type="paragraph" w:styleId="TOC4">
    <w:name w:val="toc 4"/>
    <w:basedOn w:val="TOC3"/>
    <w:uiPriority w:val="99"/>
    <w:rsid w:val="006667CD"/>
    <w:pPr>
      <w:tabs>
        <w:tab w:val="left" w:pos="3261"/>
      </w:tabs>
      <w:spacing w:before="80"/>
      <w:ind w:left="3261" w:hanging="993"/>
    </w:pPr>
  </w:style>
  <w:style w:type="paragraph" w:styleId="TOC5">
    <w:name w:val="toc 5"/>
    <w:basedOn w:val="TOC4"/>
    <w:uiPriority w:val="99"/>
    <w:rsid w:val="006667CD"/>
  </w:style>
  <w:style w:type="paragraph" w:styleId="TOC6">
    <w:name w:val="toc 6"/>
    <w:basedOn w:val="TOC4"/>
    <w:uiPriority w:val="99"/>
    <w:semiHidden/>
    <w:rsid w:val="006667CD"/>
  </w:style>
  <w:style w:type="paragraph" w:styleId="TOC7">
    <w:name w:val="toc 7"/>
    <w:basedOn w:val="TOC4"/>
    <w:uiPriority w:val="99"/>
    <w:semiHidden/>
    <w:rsid w:val="006667CD"/>
  </w:style>
  <w:style w:type="paragraph" w:styleId="TOC8">
    <w:name w:val="toc 8"/>
    <w:basedOn w:val="TOC4"/>
    <w:uiPriority w:val="99"/>
    <w:semiHidden/>
    <w:rsid w:val="006667CD"/>
  </w:style>
  <w:style w:type="paragraph" w:customStyle="1" w:styleId="Annexref">
    <w:name w:val="Annex_ref"/>
    <w:basedOn w:val="Normal"/>
    <w:next w:val="Normalaftertitle"/>
    <w:uiPriority w:val="99"/>
    <w:rsid w:val="006667CD"/>
    <w:pPr>
      <w:keepNext/>
      <w:keepLines/>
      <w:spacing w:after="280"/>
      <w:jc w:val="center"/>
    </w:pPr>
  </w:style>
  <w:style w:type="paragraph" w:customStyle="1" w:styleId="Appendixref">
    <w:name w:val="Appendix_ref"/>
    <w:basedOn w:val="Annexref"/>
    <w:next w:val="Normalaftertitle"/>
    <w:uiPriority w:val="99"/>
    <w:rsid w:val="006667CD"/>
  </w:style>
  <w:style w:type="paragraph" w:customStyle="1" w:styleId="Tabletitle">
    <w:name w:val="Table_title"/>
    <w:basedOn w:val="Normal"/>
    <w:next w:val="Tablehead"/>
    <w:link w:val="Tabletitle0"/>
    <w:uiPriority w:val="99"/>
    <w:rsid w:val="006667CD"/>
    <w:pPr>
      <w:keepNext/>
      <w:spacing w:before="0" w:after="120"/>
      <w:jc w:val="center"/>
    </w:pPr>
    <w:rPr>
      <w:b/>
    </w:rPr>
  </w:style>
  <w:style w:type="character" w:customStyle="1" w:styleId="Tabletitle0">
    <w:name w:val="Table_title Знак"/>
    <w:link w:val="Tabletitle"/>
    <w:locked/>
    <w:rsid w:val="00052F66"/>
    <w:rPr>
      <w:b/>
      <w:sz w:val="24"/>
      <w:lang w:val="fr-FR" w:eastAsia="en-US"/>
    </w:rPr>
  </w:style>
  <w:style w:type="paragraph" w:customStyle="1" w:styleId="Summary">
    <w:name w:val="Summary"/>
    <w:basedOn w:val="Normal"/>
    <w:next w:val="Normalaftertitle"/>
    <w:autoRedefine/>
    <w:uiPriority w:val="99"/>
    <w:rsid w:val="0058528A"/>
    <w:pPr>
      <w:spacing w:after="480"/>
    </w:pPr>
    <w:rPr>
      <w:sz w:val="22"/>
      <w:lang w:val="en-GB"/>
    </w:rPr>
  </w:style>
  <w:style w:type="character" w:styleId="Hyperlink">
    <w:name w:val="Hyperlink"/>
    <w:basedOn w:val="DefaultParagraphFont"/>
    <w:uiPriority w:val="99"/>
    <w:rsid w:val="00934ED7"/>
    <w:rPr>
      <w:color w:val="0000FF"/>
      <w:u w:val="single"/>
    </w:rPr>
  </w:style>
  <w:style w:type="paragraph" w:customStyle="1" w:styleId="TableLegendNote">
    <w:name w:val="Table_Legend_Note"/>
    <w:basedOn w:val="Tablelegend"/>
    <w:next w:val="Tablelegend"/>
    <w:rsid w:val="006667CD"/>
    <w:pPr>
      <w:ind w:left="-85" w:firstLine="0"/>
    </w:pPr>
    <w:rPr>
      <w:lang w:val="en-US"/>
    </w:rPr>
  </w:style>
  <w:style w:type="paragraph" w:styleId="Footer">
    <w:name w:val="footer"/>
    <w:basedOn w:val="Normal"/>
    <w:link w:val="FooterChar"/>
    <w:rsid w:val="007913D0"/>
    <w:pPr>
      <w:tabs>
        <w:tab w:val="clear" w:pos="794"/>
        <w:tab w:val="clear" w:pos="1191"/>
        <w:tab w:val="clear" w:pos="1588"/>
        <w:tab w:val="clear" w:pos="1985"/>
        <w:tab w:val="center" w:pos="4680"/>
        <w:tab w:val="right" w:pos="9360"/>
      </w:tabs>
      <w:spacing w:before="0"/>
    </w:pPr>
  </w:style>
  <w:style w:type="character" w:customStyle="1" w:styleId="FooterChar">
    <w:name w:val="Footer Char"/>
    <w:basedOn w:val="DefaultParagraphFont"/>
    <w:link w:val="Footer"/>
    <w:uiPriority w:val="99"/>
    <w:rsid w:val="007913D0"/>
    <w:rPr>
      <w:sz w:val="24"/>
      <w:lang w:val="fr-FR" w:eastAsia="en-US"/>
    </w:rPr>
  </w:style>
  <w:style w:type="paragraph" w:styleId="Header">
    <w:name w:val="header"/>
    <w:basedOn w:val="Normal"/>
    <w:link w:val="HeaderChar"/>
    <w:uiPriority w:val="99"/>
    <w:rsid w:val="007913D0"/>
    <w:pPr>
      <w:tabs>
        <w:tab w:val="clear" w:pos="794"/>
        <w:tab w:val="clear" w:pos="1191"/>
        <w:tab w:val="clear" w:pos="1588"/>
        <w:tab w:val="clear" w:pos="1985"/>
        <w:tab w:val="center" w:pos="4680"/>
        <w:tab w:val="right" w:pos="9360"/>
      </w:tabs>
      <w:spacing w:before="0"/>
    </w:pPr>
  </w:style>
  <w:style w:type="character" w:customStyle="1" w:styleId="HeaderChar">
    <w:name w:val="Header Char"/>
    <w:basedOn w:val="DefaultParagraphFont"/>
    <w:link w:val="Header"/>
    <w:uiPriority w:val="99"/>
    <w:rsid w:val="007913D0"/>
    <w:rPr>
      <w:sz w:val="24"/>
      <w:lang w:val="fr-FR" w:eastAsia="en-US"/>
    </w:rPr>
  </w:style>
  <w:style w:type="character" w:customStyle="1" w:styleId="FootnoteTextChar">
    <w:name w:val="Footnote Text Char"/>
    <w:link w:val="FootnoteText"/>
    <w:uiPriority w:val="99"/>
    <w:locked/>
    <w:rsid w:val="00E66B43"/>
    <w:rPr>
      <w:sz w:val="22"/>
      <w:lang w:val="fr-FR" w:eastAsia="en-US"/>
    </w:rPr>
  </w:style>
  <w:style w:type="paragraph" w:styleId="BalloonText">
    <w:name w:val="Balloon Text"/>
    <w:basedOn w:val="Normal"/>
    <w:link w:val="BalloonTextChar"/>
    <w:uiPriority w:val="99"/>
    <w:rsid w:val="00D33A09"/>
    <w:pPr>
      <w:spacing w:before="0"/>
    </w:pPr>
    <w:rPr>
      <w:rFonts w:ascii="Tahoma" w:hAnsi="Tahoma" w:cs="Tahoma"/>
      <w:sz w:val="16"/>
      <w:szCs w:val="16"/>
    </w:rPr>
  </w:style>
  <w:style w:type="character" w:customStyle="1" w:styleId="BalloonTextChar">
    <w:name w:val="Balloon Text Char"/>
    <w:basedOn w:val="DefaultParagraphFont"/>
    <w:link w:val="BalloonText"/>
    <w:uiPriority w:val="99"/>
    <w:rsid w:val="00D33A09"/>
    <w:rPr>
      <w:rFonts w:ascii="Tahoma" w:hAnsi="Tahoma" w:cs="Tahoma"/>
      <w:sz w:val="16"/>
      <w:szCs w:val="16"/>
      <w:lang w:val="fr-FR" w:eastAsia="en-US"/>
    </w:rPr>
  </w:style>
  <w:style w:type="character" w:customStyle="1" w:styleId="Heading1Char">
    <w:name w:val="Heading 1 Char"/>
    <w:link w:val="Heading1"/>
    <w:uiPriority w:val="99"/>
    <w:locked/>
    <w:rsid w:val="00E66B43"/>
    <w:rPr>
      <w:b/>
      <w:sz w:val="24"/>
      <w:lang w:val="fr-FR" w:eastAsia="en-US"/>
    </w:rPr>
  </w:style>
  <w:style w:type="character" w:customStyle="1" w:styleId="Heading2Char">
    <w:name w:val="Heading 2 Char"/>
    <w:link w:val="Heading2"/>
    <w:uiPriority w:val="99"/>
    <w:locked/>
    <w:rsid w:val="00E66B43"/>
    <w:rPr>
      <w:b/>
      <w:sz w:val="24"/>
      <w:lang w:val="fr-FR" w:eastAsia="en-US"/>
    </w:rPr>
  </w:style>
  <w:style w:type="character" w:customStyle="1" w:styleId="Heading3Char">
    <w:name w:val="Heading 3 Char"/>
    <w:link w:val="Heading3"/>
    <w:uiPriority w:val="99"/>
    <w:locked/>
    <w:rsid w:val="00E66B43"/>
    <w:rPr>
      <w:b/>
      <w:sz w:val="24"/>
      <w:lang w:val="fr-FR" w:eastAsia="en-US"/>
    </w:rPr>
  </w:style>
  <w:style w:type="character" w:customStyle="1" w:styleId="Heading4Char">
    <w:name w:val="Heading 4 Char"/>
    <w:link w:val="Heading4"/>
    <w:uiPriority w:val="99"/>
    <w:locked/>
    <w:rsid w:val="00E66B43"/>
    <w:rPr>
      <w:b/>
      <w:sz w:val="24"/>
      <w:lang w:val="fr-FR" w:eastAsia="en-US"/>
    </w:rPr>
  </w:style>
  <w:style w:type="character" w:customStyle="1" w:styleId="Heading5Char">
    <w:name w:val="Heading 5 Char"/>
    <w:link w:val="Heading5"/>
    <w:uiPriority w:val="99"/>
    <w:locked/>
    <w:rsid w:val="00E66B43"/>
    <w:rPr>
      <w:b/>
      <w:sz w:val="24"/>
      <w:lang w:val="fr-FR" w:eastAsia="en-US"/>
    </w:rPr>
  </w:style>
  <w:style w:type="character" w:customStyle="1" w:styleId="Heading6Char">
    <w:name w:val="Heading 6 Char"/>
    <w:link w:val="Heading6"/>
    <w:uiPriority w:val="99"/>
    <w:locked/>
    <w:rsid w:val="00E66B43"/>
    <w:rPr>
      <w:b/>
      <w:sz w:val="24"/>
      <w:lang w:val="fr-FR" w:eastAsia="en-US"/>
    </w:rPr>
  </w:style>
  <w:style w:type="character" w:customStyle="1" w:styleId="Heading7Char">
    <w:name w:val="Heading 7 Char"/>
    <w:link w:val="Heading7"/>
    <w:uiPriority w:val="99"/>
    <w:locked/>
    <w:rsid w:val="00E66B43"/>
    <w:rPr>
      <w:b/>
      <w:sz w:val="24"/>
      <w:lang w:val="fr-FR" w:eastAsia="en-US"/>
    </w:rPr>
  </w:style>
  <w:style w:type="character" w:customStyle="1" w:styleId="Heading8Char">
    <w:name w:val="Heading 8 Char"/>
    <w:link w:val="Heading8"/>
    <w:uiPriority w:val="99"/>
    <w:locked/>
    <w:rsid w:val="00E66B43"/>
    <w:rPr>
      <w:b/>
      <w:sz w:val="24"/>
      <w:lang w:val="fr-FR" w:eastAsia="en-US"/>
    </w:rPr>
  </w:style>
  <w:style w:type="character" w:customStyle="1" w:styleId="Heading9Char">
    <w:name w:val="Heading 9 Char"/>
    <w:link w:val="Heading9"/>
    <w:uiPriority w:val="99"/>
    <w:locked/>
    <w:rsid w:val="00E66B43"/>
    <w:rPr>
      <w:b/>
      <w:sz w:val="24"/>
      <w:lang w:val="fr-FR" w:eastAsia="en-US"/>
    </w:rPr>
  </w:style>
  <w:style w:type="character" w:customStyle="1" w:styleId="BlancChar">
    <w:name w:val="Blanc Char"/>
    <w:link w:val="Blanc"/>
    <w:uiPriority w:val="99"/>
    <w:locked/>
    <w:rsid w:val="00E66B43"/>
    <w:rPr>
      <w:sz w:val="16"/>
      <w:lang w:val="en-GB" w:eastAsia="en-US"/>
    </w:rPr>
  </w:style>
  <w:style w:type="character" w:customStyle="1" w:styleId="AnnexNoTitleChar">
    <w:name w:val="Annex_NoTitle Char"/>
    <w:link w:val="AnnexNoTitle"/>
    <w:uiPriority w:val="99"/>
    <w:locked/>
    <w:rsid w:val="00E66B43"/>
    <w:rPr>
      <w:b/>
      <w:sz w:val="28"/>
      <w:lang w:val="fr-FR" w:eastAsia="en-US"/>
    </w:rPr>
  </w:style>
  <w:style w:type="paragraph" w:styleId="Revision">
    <w:name w:val="Revision"/>
    <w:hidden/>
    <w:uiPriority w:val="99"/>
    <w:semiHidden/>
    <w:rsid w:val="00E66B43"/>
    <w:rPr>
      <w:rFonts w:eastAsia="SimSun"/>
      <w:sz w:val="24"/>
      <w:lang w:val="fr-FR" w:eastAsia="en-US"/>
    </w:rPr>
  </w:style>
  <w:style w:type="table" w:styleId="TableGrid">
    <w:name w:val="Table Grid"/>
    <w:basedOn w:val="TableNormal"/>
    <w:uiPriority w:val="59"/>
    <w:rsid w:val="00FE2A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3EC1"/>
    <w:pPr>
      <w:spacing w:before="0"/>
    </w:pPr>
    <w:rPr>
      <w:sz w:val="20"/>
    </w:rPr>
  </w:style>
  <w:style w:type="character" w:customStyle="1" w:styleId="EndnoteTextChar">
    <w:name w:val="Endnote Text Char"/>
    <w:basedOn w:val="DefaultParagraphFont"/>
    <w:link w:val="EndnoteText"/>
    <w:uiPriority w:val="99"/>
    <w:semiHidden/>
    <w:rsid w:val="00413EC1"/>
    <w:rPr>
      <w:lang w:val="fr-FR" w:eastAsia="en-US"/>
    </w:rPr>
  </w:style>
  <w:style w:type="character" w:styleId="EndnoteReference">
    <w:name w:val="endnote reference"/>
    <w:basedOn w:val="DefaultParagraphFont"/>
    <w:uiPriority w:val="99"/>
    <w:semiHidden/>
    <w:unhideWhenUsed/>
    <w:rsid w:val="00413EC1"/>
    <w:rPr>
      <w:vertAlign w:val="superscript"/>
    </w:rPr>
  </w:style>
  <w:style w:type="character" w:styleId="CommentReference">
    <w:name w:val="annotation reference"/>
    <w:basedOn w:val="DefaultParagraphFont"/>
    <w:uiPriority w:val="99"/>
    <w:semiHidden/>
    <w:unhideWhenUsed/>
    <w:rsid w:val="008A57A9"/>
    <w:rPr>
      <w:sz w:val="16"/>
      <w:szCs w:val="16"/>
    </w:rPr>
  </w:style>
  <w:style w:type="paragraph" w:styleId="CommentText">
    <w:name w:val="annotation text"/>
    <w:basedOn w:val="Normal"/>
    <w:link w:val="CommentTextChar"/>
    <w:uiPriority w:val="99"/>
    <w:semiHidden/>
    <w:unhideWhenUsed/>
    <w:rsid w:val="008A57A9"/>
    <w:rPr>
      <w:sz w:val="20"/>
    </w:rPr>
  </w:style>
  <w:style w:type="character" w:customStyle="1" w:styleId="CommentTextChar">
    <w:name w:val="Comment Text Char"/>
    <w:basedOn w:val="DefaultParagraphFont"/>
    <w:link w:val="CommentText"/>
    <w:uiPriority w:val="99"/>
    <w:semiHidden/>
    <w:rsid w:val="008A57A9"/>
    <w:rPr>
      <w:lang w:val="fr-FR" w:eastAsia="en-US"/>
    </w:rPr>
  </w:style>
  <w:style w:type="paragraph" w:styleId="CommentSubject">
    <w:name w:val="annotation subject"/>
    <w:basedOn w:val="CommentText"/>
    <w:next w:val="CommentText"/>
    <w:link w:val="CommentSubjectChar"/>
    <w:uiPriority w:val="99"/>
    <w:semiHidden/>
    <w:unhideWhenUsed/>
    <w:rsid w:val="008A57A9"/>
    <w:rPr>
      <w:b/>
      <w:bCs/>
    </w:rPr>
  </w:style>
  <w:style w:type="character" w:customStyle="1" w:styleId="CommentSubjectChar">
    <w:name w:val="Comment Subject Char"/>
    <w:basedOn w:val="CommentTextChar"/>
    <w:link w:val="CommentSubject"/>
    <w:uiPriority w:val="99"/>
    <w:semiHidden/>
    <w:rsid w:val="008A57A9"/>
    <w:rPr>
      <w:b/>
      <w:bCs/>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Normal Indent" w:uiPriority="99"/>
    <w:lsdException w:name="footnote text" w:uiPriority="99"/>
    <w:lsdException w:name="annotation text" w:uiPriority="99"/>
    <w:lsdException w:name="header" w:uiPriority="99"/>
    <w:lsdException w:name="index heading" w:uiPriority="99"/>
    <w:lsdException w:name="caption" w:uiPriority="35" w:qFormat="1"/>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6B43"/>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fr-FR" w:eastAsia="en-US"/>
    </w:rPr>
  </w:style>
  <w:style w:type="paragraph" w:styleId="Heading1">
    <w:name w:val="heading 1"/>
    <w:basedOn w:val="Normal"/>
    <w:next w:val="Normal"/>
    <w:link w:val="Heading1Char"/>
    <w:uiPriority w:val="99"/>
    <w:qFormat/>
    <w:rsid w:val="006667CD"/>
    <w:pPr>
      <w:keepNext/>
      <w:keepLines/>
      <w:spacing w:before="480"/>
      <w:ind w:left="794" w:hanging="794"/>
      <w:outlineLvl w:val="0"/>
    </w:pPr>
    <w:rPr>
      <w:b/>
    </w:rPr>
  </w:style>
  <w:style w:type="paragraph" w:styleId="Heading2">
    <w:name w:val="heading 2"/>
    <w:basedOn w:val="Heading1"/>
    <w:next w:val="Normal"/>
    <w:link w:val="Heading2Char"/>
    <w:uiPriority w:val="99"/>
    <w:qFormat/>
    <w:rsid w:val="006667CD"/>
    <w:pPr>
      <w:spacing w:before="320"/>
      <w:outlineLvl w:val="1"/>
    </w:pPr>
  </w:style>
  <w:style w:type="paragraph" w:styleId="Heading3">
    <w:name w:val="heading 3"/>
    <w:basedOn w:val="Heading1"/>
    <w:next w:val="Normal"/>
    <w:link w:val="Heading3Char"/>
    <w:uiPriority w:val="99"/>
    <w:qFormat/>
    <w:rsid w:val="006667CD"/>
    <w:pPr>
      <w:spacing w:before="200"/>
      <w:outlineLvl w:val="2"/>
    </w:pPr>
  </w:style>
  <w:style w:type="paragraph" w:styleId="Heading4">
    <w:name w:val="heading 4"/>
    <w:basedOn w:val="Heading3"/>
    <w:next w:val="Normal"/>
    <w:link w:val="Heading4Char"/>
    <w:uiPriority w:val="99"/>
    <w:qFormat/>
    <w:rsid w:val="006667CD"/>
    <w:pPr>
      <w:tabs>
        <w:tab w:val="clear" w:pos="794"/>
        <w:tab w:val="left" w:pos="992"/>
      </w:tabs>
      <w:ind w:left="992" w:hanging="992"/>
      <w:outlineLvl w:val="3"/>
    </w:pPr>
  </w:style>
  <w:style w:type="paragraph" w:styleId="Heading5">
    <w:name w:val="heading 5"/>
    <w:basedOn w:val="Heading4"/>
    <w:next w:val="Normal"/>
    <w:link w:val="Heading5Char"/>
    <w:uiPriority w:val="99"/>
    <w:qFormat/>
    <w:rsid w:val="006667CD"/>
    <w:pPr>
      <w:outlineLvl w:val="4"/>
    </w:pPr>
  </w:style>
  <w:style w:type="paragraph" w:styleId="Heading6">
    <w:name w:val="heading 6"/>
    <w:basedOn w:val="Heading4"/>
    <w:next w:val="Normal"/>
    <w:link w:val="Heading6Char"/>
    <w:uiPriority w:val="99"/>
    <w:qFormat/>
    <w:rsid w:val="006667CD"/>
    <w:pPr>
      <w:tabs>
        <w:tab w:val="clear" w:pos="992"/>
        <w:tab w:val="clear" w:pos="1191"/>
      </w:tabs>
      <w:ind w:left="1588" w:hanging="1588"/>
      <w:outlineLvl w:val="5"/>
    </w:pPr>
  </w:style>
  <w:style w:type="paragraph" w:styleId="Heading7">
    <w:name w:val="heading 7"/>
    <w:basedOn w:val="Heading6"/>
    <w:next w:val="Normal"/>
    <w:link w:val="Heading7Char"/>
    <w:uiPriority w:val="99"/>
    <w:qFormat/>
    <w:rsid w:val="006667CD"/>
    <w:pPr>
      <w:outlineLvl w:val="6"/>
    </w:pPr>
  </w:style>
  <w:style w:type="paragraph" w:styleId="Heading8">
    <w:name w:val="heading 8"/>
    <w:basedOn w:val="Heading6"/>
    <w:next w:val="Normal"/>
    <w:link w:val="Heading8Char"/>
    <w:uiPriority w:val="99"/>
    <w:qFormat/>
    <w:rsid w:val="006667CD"/>
    <w:pPr>
      <w:outlineLvl w:val="7"/>
    </w:pPr>
  </w:style>
  <w:style w:type="paragraph" w:styleId="Heading9">
    <w:name w:val="heading 9"/>
    <w:basedOn w:val="Heading6"/>
    <w:next w:val="Normal"/>
    <w:link w:val="Heading9Char"/>
    <w:uiPriority w:val="99"/>
    <w:qFormat/>
    <w:rsid w:val="006667CD"/>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uiPriority w:val="99"/>
    <w:rsid w:val="006667CD"/>
  </w:style>
  <w:style w:type="paragraph" w:customStyle="1" w:styleId="Headingb">
    <w:name w:val="Heading_b"/>
    <w:basedOn w:val="Heading3"/>
    <w:next w:val="Normal"/>
    <w:link w:val="HeadingbChar"/>
    <w:uiPriority w:val="99"/>
    <w:rsid w:val="006667CD"/>
    <w:pPr>
      <w:spacing w:before="160"/>
      <w:ind w:left="0" w:firstLine="0"/>
      <w:outlineLvl w:val="9"/>
    </w:pPr>
  </w:style>
  <w:style w:type="character" w:customStyle="1" w:styleId="HeadingbChar">
    <w:name w:val="Heading_b Char"/>
    <w:basedOn w:val="DefaultParagraphFont"/>
    <w:link w:val="Headingb"/>
    <w:locked/>
    <w:rsid w:val="00052F66"/>
    <w:rPr>
      <w:b/>
      <w:sz w:val="24"/>
      <w:lang w:val="fr-FR" w:eastAsia="en-US"/>
    </w:rPr>
  </w:style>
  <w:style w:type="paragraph" w:customStyle="1" w:styleId="Headingi">
    <w:name w:val="Heading_i"/>
    <w:basedOn w:val="Heading3"/>
    <w:next w:val="Normal"/>
    <w:uiPriority w:val="99"/>
    <w:rsid w:val="006667CD"/>
    <w:pPr>
      <w:spacing w:before="160"/>
      <w:ind w:left="0" w:firstLine="0"/>
    </w:pPr>
    <w:rPr>
      <w:b w:val="0"/>
      <w:i/>
    </w:rPr>
  </w:style>
  <w:style w:type="character" w:customStyle="1" w:styleId="href">
    <w:name w:val="href"/>
    <w:basedOn w:val="DefaultParagraphFont"/>
    <w:uiPriority w:val="99"/>
    <w:rsid w:val="006667CD"/>
  </w:style>
  <w:style w:type="paragraph" w:customStyle="1" w:styleId="AnnexNoTitle">
    <w:name w:val="Annex_NoTitle"/>
    <w:basedOn w:val="Normal"/>
    <w:next w:val="Normalaftertitle"/>
    <w:link w:val="AnnexNoTitleChar"/>
    <w:uiPriority w:val="99"/>
    <w:rsid w:val="006667CD"/>
    <w:pPr>
      <w:keepNext/>
      <w:keepLines/>
      <w:spacing w:before="480" w:after="80"/>
      <w:jc w:val="center"/>
    </w:pPr>
    <w:rPr>
      <w:b/>
      <w:sz w:val="28"/>
    </w:rPr>
  </w:style>
  <w:style w:type="paragraph" w:customStyle="1" w:styleId="Normalaftertitle">
    <w:name w:val="Normal_after_title"/>
    <w:basedOn w:val="Normal"/>
    <w:next w:val="Normal"/>
    <w:link w:val="NormalaftertitleChar"/>
    <w:uiPriority w:val="99"/>
    <w:rsid w:val="006667CD"/>
    <w:pPr>
      <w:spacing w:before="320"/>
    </w:pPr>
  </w:style>
  <w:style w:type="character" w:customStyle="1" w:styleId="NormalaftertitleChar">
    <w:name w:val="Normal_after_title Char"/>
    <w:basedOn w:val="DefaultParagraphFont"/>
    <w:link w:val="Normalaftertitle"/>
    <w:locked/>
    <w:rsid w:val="00052F66"/>
    <w:rPr>
      <w:sz w:val="24"/>
      <w:lang w:val="fr-FR" w:eastAsia="en-US"/>
    </w:rPr>
  </w:style>
  <w:style w:type="paragraph" w:customStyle="1" w:styleId="enumlev2">
    <w:name w:val="enumlev2"/>
    <w:basedOn w:val="enumlev1"/>
    <w:uiPriority w:val="99"/>
    <w:rsid w:val="006667CD"/>
    <w:pPr>
      <w:ind w:left="1191" w:hanging="397"/>
    </w:pPr>
  </w:style>
  <w:style w:type="paragraph" w:customStyle="1" w:styleId="enumlev1">
    <w:name w:val="enumlev1"/>
    <w:basedOn w:val="Normal"/>
    <w:uiPriority w:val="99"/>
    <w:rsid w:val="006667CD"/>
    <w:pPr>
      <w:spacing w:before="80"/>
      <w:ind w:left="794" w:hanging="794"/>
    </w:pPr>
  </w:style>
  <w:style w:type="paragraph" w:customStyle="1" w:styleId="enumlev3">
    <w:name w:val="enumlev3"/>
    <w:basedOn w:val="enumlev2"/>
    <w:uiPriority w:val="99"/>
    <w:rsid w:val="006667CD"/>
    <w:pPr>
      <w:ind w:left="1588"/>
    </w:pPr>
  </w:style>
  <w:style w:type="paragraph" w:customStyle="1" w:styleId="Note">
    <w:name w:val="Note"/>
    <w:basedOn w:val="Normal"/>
    <w:uiPriority w:val="99"/>
    <w:rsid w:val="006667CD"/>
    <w:pPr>
      <w:tabs>
        <w:tab w:val="clear" w:pos="794"/>
        <w:tab w:val="clear" w:pos="1191"/>
        <w:tab w:val="clear" w:pos="1588"/>
        <w:tab w:val="clear" w:pos="1985"/>
      </w:tabs>
      <w:spacing w:before="80"/>
    </w:pPr>
    <w:rPr>
      <w:sz w:val="22"/>
    </w:rPr>
  </w:style>
  <w:style w:type="paragraph" w:customStyle="1" w:styleId="RecNo">
    <w:name w:val="Rec_No"/>
    <w:basedOn w:val="Normal"/>
    <w:next w:val="Rectitle"/>
    <w:uiPriority w:val="99"/>
    <w:rsid w:val="006667CD"/>
    <w:pPr>
      <w:keepNext/>
      <w:keepLines/>
      <w:tabs>
        <w:tab w:val="clear" w:pos="794"/>
        <w:tab w:val="clear" w:pos="1191"/>
        <w:tab w:val="clear" w:pos="1588"/>
        <w:tab w:val="clear" w:pos="1985"/>
      </w:tabs>
      <w:spacing w:before="480"/>
      <w:jc w:val="center"/>
    </w:pPr>
    <w:rPr>
      <w:sz w:val="28"/>
    </w:rPr>
  </w:style>
  <w:style w:type="paragraph" w:customStyle="1" w:styleId="Rectitle">
    <w:name w:val="Rec_title"/>
    <w:basedOn w:val="Normal"/>
    <w:next w:val="Recref"/>
    <w:uiPriority w:val="99"/>
    <w:rsid w:val="006667CD"/>
    <w:pPr>
      <w:keepNext/>
      <w:keepLines/>
      <w:spacing w:before="240"/>
      <w:jc w:val="center"/>
    </w:pPr>
    <w:rPr>
      <w:b/>
      <w:sz w:val="28"/>
    </w:rPr>
  </w:style>
  <w:style w:type="paragraph" w:customStyle="1" w:styleId="Recref">
    <w:name w:val="Rec_ref"/>
    <w:basedOn w:val="Normal"/>
    <w:next w:val="Recdate"/>
    <w:uiPriority w:val="99"/>
    <w:rsid w:val="006667CD"/>
    <w:pPr>
      <w:jc w:val="center"/>
    </w:pPr>
  </w:style>
  <w:style w:type="paragraph" w:customStyle="1" w:styleId="Recdate">
    <w:name w:val="Rec_date"/>
    <w:basedOn w:val="Recref"/>
    <w:next w:val="Normalaftertitle"/>
    <w:uiPriority w:val="99"/>
    <w:rsid w:val="006667CD"/>
    <w:pPr>
      <w:jc w:val="right"/>
    </w:pPr>
  </w:style>
  <w:style w:type="paragraph" w:customStyle="1" w:styleId="HeadingSum">
    <w:name w:val="Heading_Sum"/>
    <w:basedOn w:val="Headingb"/>
    <w:next w:val="Normal"/>
    <w:autoRedefine/>
    <w:uiPriority w:val="99"/>
    <w:rsid w:val="0058528A"/>
    <w:pPr>
      <w:spacing w:before="240"/>
    </w:pPr>
    <w:rPr>
      <w:sz w:val="22"/>
      <w:szCs w:val="22"/>
      <w:lang w:val="en-GB"/>
    </w:rPr>
  </w:style>
  <w:style w:type="paragraph" w:customStyle="1" w:styleId="AppendixNoTitle">
    <w:name w:val="Appendix_NoTitle"/>
    <w:basedOn w:val="AnnexNoTitle"/>
    <w:next w:val="Normal"/>
    <w:uiPriority w:val="99"/>
    <w:rsid w:val="006667CD"/>
  </w:style>
  <w:style w:type="paragraph" w:customStyle="1" w:styleId="Tablefin">
    <w:name w:val="Table_fin"/>
    <w:basedOn w:val="Normal"/>
    <w:next w:val="Normal"/>
    <w:uiPriority w:val="99"/>
    <w:rsid w:val="006667CD"/>
    <w:pPr>
      <w:spacing w:before="0"/>
    </w:pPr>
    <w:rPr>
      <w:sz w:val="20"/>
      <w:lang w:val="en-GB"/>
    </w:rPr>
  </w:style>
  <w:style w:type="paragraph" w:customStyle="1" w:styleId="Tablehead">
    <w:name w:val="Table_head"/>
    <w:basedOn w:val="Normal"/>
    <w:next w:val="Normal"/>
    <w:link w:val="TableheadChar"/>
    <w:uiPriority w:val="99"/>
    <w:rsid w:val="006667CD"/>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character" w:customStyle="1" w:styleId="TableheadChar">
    <w:name w:val="Table_head Char"/>
    <w:basedOn w:val="DefaultParagraphFont"/>
    <w:link w:val="Tablehead"/>
    <w:uiPriority w:val="99"/>
    <w:locked/>
    <w:rsid w:val="00052F66"/>
    <w:rPr>
      <w:b/>
      <w:sz w:val="22"/>
      <w:lang w:val="fr-FR" w:eastAsia="en-US"/>
    </w:rPr>
  </w:style>
  <w:style w:type="paragraph" w:customStyle="1" w:styleId="Tablelegend">
    <w:name w:val="Table_legend"/>
    <w:basedOn w:val="Normal"/>
    <w:link w:val="TablelegendChar"/>
    <w:uiPriority w:val="99"/>
    <w:rsid w:val="006667CD"/>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character" w:customStyle="1" w:styleId="TablelegendChar">
    <w:name w:val="Table_legend Char"/>
    <w:link w:val="Tablelegend"/>
    <w:uiPriority w:val="99"/>
    <w:locked/>
    <w:rsid w:val="00052F66"/>
    <w:rPr>
      <w:sz w:val="22"/>
      <w:lang w:val="fr-FR" w:eastAsia="en-US"/>
    </w:rPr>
  </w:style>
  <w:style w:type="paragraph" w:customStyle="1" w:styleId="TableNo">
    <w:name w:val="Table_No"/>
    <w:basedOn w:val="Normal"/>
    <w:next w:val="Normal"/>
    <w:link w:val="TableNo0"/>
    <w:uiPriority w:val="99"/>
    <w:rsid w:val="006667CD"/>
    <w:pPr>
      <w:keepNext/>
      <w:spacing w:before="360" w:after="120"/>
      <w:jc w:val="center"/>
    </w:pPr>
  </w:style>
  <w:style w:type="character" w:customStyle="1" w:styleId="TableNo0">
    <w:name w:val="Table_No Знак"/>
    <w:link w:val="TableNo"/>
    <w:uiPriority w:val="99"/>
    <w:locked/>
    <w:rsid w:val="00052F66"/>
    <w:rPr>
      <w:sz w:val="24"/>
      <w:lang w:val="fr-FR" w:eastAsia="en-US"/>
    </w:rPr>
  </w:style>
  <w:style w:type="paragraph" w:customStyle="1" w:styleId="Tabletext">
    <w:name w:val="Table_text"/>
    <w:basedOn w:val="Normal"/>
    <w:link w:val="TabletextChar"/>
    <w:uiPriority w:val="99"/>
    <w:rsid w:val="006667CD"/>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character" w:customStyle="1" w:styleId="TabletextChar">
    <w:name w:val="Table_text Char"/>
    <w:basedOn w:val="DefaultParagraphFont"/>
    <w:link w:val="Tabletext"/>
    <w:uiPriority w:val="99"/>
    <w:locked/>
    <w:rsid w:val="00052F66"/>
    <w:rPr>
      <w:sz w:val="22"/>
      <w:lang w:val="fr-FR" w:eastAsia="en-US"/>
    </w:rPr>
  </w:style>
  <w:style w:type="paragraph" w:customStyle="1" w:styleId="Equation">
    <w:name w:val="Equation"/>
    <w:basedOn w:val="Normal"/>
    <w:uiPriority w:val="99"/>
    <w:rsid w:val="006667CD"/>
    <w:pPr>
      <w:tabs>
        <w:tab w:val="clear" w:pos="1191"/>
        <w:tab w:val="clear" w:pos="1588"/>
        <w:tab w:val="clear" w:pos="1985"/>
        <w:tab w:val="center" w:pos="4820"/>
        <w:tab w:val="right" w:pos="9639"/>
      </w:tabs>
    </w:pPr>
  </w:style>
  <w:style w:type="paragraph" w:customStyle="1" w:styleId="Equationlegend">
    <w:name w:val="Equation_legend"/>
    <w:basedOn w:val="NormalIndent"/>
    <w:link w:val="EquationlegendChar"/>
    <w:uiPriority w:val="99"/>
    <w:rsid w:val="006667CD"/>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uiPriority w:val="99"/>
    <w:rsid w:val="006667CD"/>
    <w:pPr>
      <w:ind w:left="794"/>
    </w:pPr>
  </w:style>
  <w:style w:type="character" w:customStyle="1" w:styleId="EquationlegendChar">
    <w:name w:val="Equation_legend Char"/>
    <w:link w:val="Equationlegend"/>
    <w:locked/>
    <w:rsid w:val="00052F66"/>
    <w:rPr>
      <w:sz w:val="24"/>
      <w:lang w:eastAsia="en-US"/>
    </w:rPr>
  </w:style>
  <w:style w:type="paragraph" w:customStyle="1" w:styleId="Figurelegend">
    <w:name w:val="Figure_legend"/>
    <w:basedOn w:val="Normal"/>
    <w:uiPriority w:val="99"/>
    <w:rsid w:val="006667CD"/>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link w:val="FigureNoChar"/>
    <w:rsid w:val="006667CD"/>
    <w:pPr>
      <w:keepNext/>
      <w:keepLines/>
      <w:spacing w:before="480" w:after="80"/>
      <w:jc w:val="center"/>
    </w:pPr>
    <w:rPr>
      <w:caps/>
      <w:sz w:val="18"/>
    </w:rPr>
  </w:style>
  <w:style w:type="paragraph" w:customStyle="1" w:styleId="Figuretitle">
    <w:name w:val="Figure_title"/>
    <w:basedOn w:val="Normal"/>
    <w:next w:val="Figure"/>
    <w:link w:val="FiguretitleChar"/>
    <w:rsid w:val="006667CD"/>
    <w:pPr>
      <w:keepNext/>
      <w:spacing w:before="0" w:after="120"/>
      <w:jc w:val="center"/>
    </w:pPr>
    <w:rPr>
      <w:rFonts w:ascii="Times New Roman Bold" w:hAnsi="Times New Roman Bold"/>
      <w:b/>
      <w:sz w:val="18"/>
    </w:rPr>
  </w:style>
  <w:style w:type="paragraph" w:customStyle="1" w:styleId="Figure">
    <w:name w:val="Figure"/>
    <w:basedOn w:val="FigureNo"/>
    <w:next w:val="Normal"/>
    <w:link w:val="FigureChar"/>
    <w:uiPriority w:val="99"/>
    <w:rsid w:val="006667CD"/>
    <w:pPr>
      <w:keepNext w:val="0"/>
      <w:spacing w:before="0" w:after="240"/>
    </w:pPr>
  </w:style>
  <w:style w:type="character" w:customStyle="1" w:styleId="FigureChar">
    <w:name w:val="Figure Char"/>
    <w:basedOn w:val="DefaultParagraphFont"/>
    <w:link w:val="Figure"/>
    <w:locked/>
    <w:rsid w:val="00052F66"/>
    <w:rPr>
      <w:caps/>
      <w:sz w:val="18"/>
      <w:lang w:val="fr-FR" w:eastAsia="en-US"/>
    </w:rPr>
  </w:style>
  <w:style w:type="character" w:customStyle="1" w:styleId="FiguretitleChar">
    <w:name w:val="Figure_title Char"/>
    <w:basedOn w:val="DefaultParagraphFont"/>
    <w:link w:val="Figuretitle"/>
    <w:locked/>
    <w:rsid w:val="00052F66"/>
    <w:rPr>
      <w:rFonts w:ascii="Times New Roman Bold" w:hAnsi="Times New Roman Bold"/>
      <w:b/>
      <w:sz w:val="18"/>
      <w:lang w:val="fr-FR" w:eastAsia="en-US"/>
    </w:rPr>
  </w:style>
  <w:style w:type="character" w:customStyle="1" w:styleId="FigureNoChar">
    <w:name w:val="Figure_No Char"/>
    <w:basedOn w:val="DefaultParagraphFont"/>
    <w:link w:val="FigureNo"/>
    <w:locked/>
    <w:rsid w:val="00052F66"/>
    <w:rPr>
      <w:caps/>
      <w:sz w:val="18"/>
      <w:lang w:val="fr-FR" w:eastAsia="en-US"/>
    </w:rPr>
  </w:style>
  <w:style w:type="paragraph" w:customStyle="1" w:styleId="tocpart">
    <w:name w:val="tocpart"/>
    <w:basedOn w:val="Normal"/>
    <w:uiPriority w:val="99"/>
    <w:rsid w:val="006667CD"/>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uiPriority w:val="99"/>
    <w:rsid w:val="006667CD"/>
    <w:pPr>
      <w:keepNext/>
      <w:keepLines/>
      <w:spacing w:before="480"/>
      <w:jc w:val="center"/>
    </w:pPr>
    <w:rPr>
      <w:sz w:val="28"/>
    </w:rPr>
  </w:style>
  <w:style w:type="paragraph" w:customStyle="1" w:styleId="Arttitle">
    <w:name w:val="Art_title"/>
    <w:basedOn w:val="Normal"/>
    <w:next w:val="Normalaftertitle"/>
    <w:uiPriority w:val="99"/>
    <w:rsid w:val="006667CD"/>
    <w:pPr>
      <w:keepNext/>
      <w:keepLines/>
      <w:spacing w:before="240"/>
      <w:jc w:val="center"/>
    </w:pPr>
    <w:rPr>
      <w:b/>
      <w:sz w:val="28"/>
    </w:rPr>
  </w:style>
  <w:style w:type="paragraph" w:customStyle="1" w:styleId="Blanc">
    <w:name w:val="Blanc"/>
    <w:basedOn w:val="Normal"/>
    <w:next w:val="Tabletext"/>
    <w:link w:val="BlancChar"/>
    <w:uiPriority w:val="99"/>
    <w:rsid w:val="006667CD"/>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uiPriority w:val="99"/>
    <w:rsid w:val="006667CD"/>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link w:val="CallChar"/>
    <w:uiPriority w:val="99"/>
    <w:rsid w:val="006667CD"/>
    <w:pPr>
      <w:keepNext/>
      <w:keepLines/>
      <w:spacing w:before="160"/>
      <w:ind w:left="794"/>
    </w:pPr>
    <w:rPr>
      <w:i/>
    </w:rPr>
  </w:style>
  <w:style w:type="character" w:customStyle="1" w:styleId="CallChar">
    <w:name w:val="Call Char"/>
    <w:basedOn w:val="DefaultParagraphFont"/>
    <w:link w:val="Call"/>
    <w:locked/>
    <w:rsid w:val="00052F66"/>
    <w:rPr>
      <w:i/>
      <w:sz w:val="24"/>
      <w:lang w:val="fr-FR" w:eastAsia="en-US"/>
    </w:rPr>
  </w:style>
  <w:style w:type="paragraph" w:customStyle="1" w:styleId="ChapNo">
    <w:name w:val="Chap_No"/>
    <w:basedOn w:val="ArtNo"/>
    <w:next w:val="Chaptitle"/>
    <w:uiPriority w:val="99"/>
    <w:rsid w:val="006667CD"/>
    <w:rPr>
      <w:b/>
    </w:rPr>
  </w:style>
  <w:style w:type="paragraph" w:customStyle="1" w:styleId="Chaptitle">
    <w:name w:val="Chap_title"/>
    <w:basedOn w:val="Arttitle"/>
    <w:next w:val="Normalaftertitle"/>
    <w:uiPriority w:val="99"/>
    <w:rsid w:val="006667CD"/>
  </w:style>
  <w:style w:type="character" w:styleId="FootnoteReference">
    <w:name w:val="footnote reference"/>
    <w:basedOn w:val="DefaultParagraphFont"/>
    <w:uiPriority w:val="99"/>
    <w:rsid w:val="006667CD"/>
    <w:rPr>
      <w:position w:val="6"/>
      <w:sz w:val="18"/>
    </w:rPr>
  </w:style>
  <w:style w:type="paragraph" w:styleId="FootnoteText">
    <w:name w:val="footnote text"/>
    <w:basedOn w:val="Normal"/>
    <w:link w:val="FootnoteTextChar"/>
    <w:uiPriority w:val="99"/>
    <w:rsid w:val="006667CD"/>
    <w:pPr>
      <w:keepLines/>
      <w:tabs>
        <w:tab w:val="left" w:pos="255"/>
      </w:tabs>
      <w:ind w:left="255" w:hanging="255"/>
    </w:pPr>
    <w:rPr>
      <w:sz w:val="22"/>
    </w:rPr>
  </w:style>
  <w:style w:type="paragraph" w:styleId="Index1">
    <w:name w:val="index 1"/>
    <w:basedOn w:val="Normal"/>
    <w:next w:val="Normal"/>
    <w:uiPriority w:val="99"/>
    <w:semiHidden/>
    <w:rsid w:val="006667CD"/>
  </w:style>
  <w:style w:type="paragraph" w:styleId="Index2">
    <w:name w:val="index 2"/>
    <w:basedOn w:val="Normal"/>
    <w:next w:val="Normal"/>
    <w:uiPriority w:val="99"/>
    <w:semiHidden/>
    <w:rsid w:val="006667CD"/>
    <w:pPr>
      <w:ind w:left="283"/>
    </w:pPr>
  </w:style>
  <w:style w:type="paragraph" w:styleId="Index3">
    <w:name w:val="index 3"/>
    <w:basedOn w:val="Normal"/>
    <w:next w:val="Normal"/>
    <w:uiPriority w:val="99"/>
    <w:semiHidden/>
    <w:rsid w:val="006667CD"/>
    <w:pPr>
      <w:ind w:left="566"/>
    </w:pPr>
  </w:style>
  <w:style w:type="paragraph" w:styleId="IndexHeading">
    <w:name w:val="index heading"/>
    <w:basedOn w:val="Normal"/>
    <w:next w:val="Index1"/>
    <w:uiPriority w:val="99"/>
    <w:rsid w:val="006667CD"/>
  </w:style>
  <w:style w:type="paragraph" w:customStyle="1" w:styleId="Line">
    <w:name w:val="Line"/>
    <w:basedOn w:val="Normal"/>
    <w:next w:val="Normal"/>
    <w:uiPriority w:val="99"/>
    <w:rsid w:val="006667CD"/>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uiPriority w:val="99"/>
    <w:rsid w:val="006667CD"/>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uiPriority w:val="99"/>
    <w:rsid w:val="006667CD"/>
  </w:style>
  <w:style w:type="paragraph" w:customStyle="1" w:styleId="Partref">
    <w:name w:val="Part_ref"/>
    <w:basedOn w:val="Normal"/>
    <w:next w:val="Normal"/>
    <w:uiPriority w:val="99"/>
    <w:rsid w:val="006667CD"/>
    <w:pPr>
      <w:keepNext/>
      <w:keepLines/>
      <w:spacing w:after="280"/>
      <w:jc w:val="center"/>
    </w:pPr>
  </w:style>
  <w:style w:type="paragraph" w:customStyle="1" w:styleId="Parttitle">
    <w:name w:val="Part_title"/>
    <w:basedOn w:val="Normal"/>
    <w:next w:val="Normalaftertitle"/>
    <w:uiPriority w:val="99"/>
    <w:rsid w:val="006667CD"/>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uiPriority w:val="99"/>
    <w:rsid w:val="006667CD"/>
  </w:style>
  <w:style w:type="paragraph" w:customStyle="1" w:styleId="QuestionNo">
    <w:name w:val="Question_No"/>
    <w:basedOn w:val="RecNo"/>
    <w:next w:val="Normal"/>
    <w:uiPriority w:val="99"/>
    <w:rsid w:val="006667CD"/>
  </w:style>
  <w:style w:type="paragraph" w:customStyle="1" w:styleId="Questionref">
    <w:name w:val="Question_ref"/>
    <w:basedOn w:val="Recref"/>
    <w:next w:val="Questiondate"/>
    <w:uiPriority w:val="99"/>
    <w:rsid w:val="006667CD"/>
  </w:style>
  <w:style w:type="paragraph" w:customStyle="1" w:styleId="Questiontitle">
    <w:name w:val="Question_title"/>
    <w:basedOn w:val="Normal"/>
    <w:next w:val="Questionref"/>
    <w:uiPriority w:val="99"/>
    <w:rsid w:val="006667CD"/>
  </w:style>
  <w:style w:type="paragraph" w:customStyle="1" w:styleId="Reftext">
    <w:name w:val="Ref_text"/>
    <w:basedOn w:val="Normal"/>
    <w:uiPriority w:val="99"/>
    <w:rsid w:val="006667CD"/>
    <w:pPr>
      <w:ind w:left="794" w:hanging="794"/>
    </w:pPr>
    <w:rPr>
      <w:sz w:val="22"/>
    </w:rPr>
  </w:style>
  <w:style w:type="paragraph" w:customStyle="1" w:styleId="Reftitle">
    <w:name w:val="Ref_title"/>
    <w:basedOn w:val="Normal"/>
    <w:next w:val="Reftext"/>
    <w:uiPriority w:val="99"/>
    <w:rsid w:val="006667CD"/>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uiPriority w:val="99"/>
    <w:rsid w:val="006667CD"/>
  </w:style>
  <w:style w:type="paragraph" w:customStyle="1" w:styleId="RepNo">
    <w:name w:val="Rep_No"/>
    <w:basedOn w:val="RecNo"/>
    <w:next w:val="Reptitle"/>
    <w:uiPriority w:val="99"/>
    <w:rsid w:val="006667CD"/>
  </w:style>
  <w:style w:type="paragraph" w:customStyle="1" w:styleId="Reptitle">
    <w:name w:val="Rep_title"/>
    <w:basedOn w:val="Rectitle"/>
    <w:next w:val="Repref"/>
    <w:uiPriority w:val="99"/>
    <w:rsid w:val="006667CD"/>
  </w:style>
  <w:style w:type="paragraph" w:customStyle="1" w:styleId="Repref">
    <w:name w:val="Rep_ref"/>
    <w:basedOn w:val="Recref"/>
    <w:next w:val="Repdate"/>
    <w:uiPriority w:val="99"/>
    <w:rsid w:val="006667CD"/>
  </w:style>
  <w:style w:type="paragraph" w:customStyle="1" w:styleId="Resdate">
    <w:name w:val="Res_date"/>
    <w:basedOn w:val="Recdate"/>
    <w:next w:val="Normalaftertitle"/>
    <w:uiPriority w:val="99"/>
    <w:rsid w:val="006667CD"/>
  </w:style>
  <w:style w:type="paragraph" w:customStyle="1" w:styleId="ResNo">
    <w:name w:val="Res_No"/>
    <w:basedOn w:val="RecNo"/>
    <w:next w:val="Restitle"/>
    <w:uiPriority w:val="99"/>
    <w:rsid w:val="006667CD"/>
  </w:style>
  <w:style w:type="paragraph" w:customStyle="1" w:styleId="Restitle">
    <w:name w:val="Res_title"/>
    <w:basedOn w:val="Normal"/>
    <w:next w:val="Resref"/>
    <w:uiPriority w:val="99"/>
    <w:rsid w:val="006667CD"/>
    <w:pPr>
      <w:spacing w:before="240"/>
      <w:jc w:val="center"/>
    </w:pPr>
    <w:rPr>
      <w:b/>
      <w:sz w:val="28"/>
    </w:rPr>
  </w:style>
  <w:style w:type="paragraph" w:customStyle="1" w:styleId="Resref">
    <w:name w:val="Res_ref"/>
    <w:basedOn w:val="Recref"/>
    <w:next w:val="Resdate"/>
    <w:uiPriority w:val="99"/>
    <w:rsid w:val="006667CD"/>
  </w:style>
  <w:style w:type="paragraph" w:customStyle="1" w:styleId="SectionNo">
    <w:name w:val="Section_No"/>
    <w:basedOn w:val="Normal"/>
    <w:next w:val="Normal"/>
    <w:uiPriority w:val="99"/>
    <w:rsid w:val="006667CD"/>
  </w:style>
  <w:style w:type="paragraph" w:customStyle="1" w:styleId="Sectiontitle">
    <w:name w:val="Section_title"/>
    <w:basedOn w:val="Normal"/>
    <w:next w:val="Normalaftertitle"/>
    <w:uiPriority w:val="99"/>
    <w:rsid w:val="006667CD"/>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uiPriority w:val="99"/>
    <w:rsid w:val="006667CD"/>
    <w:pPr>
      <w:tabs>
        <w:tab w:val="clear" w:pos="794"/>
        <w:tab w:val="clear" w:pos="1191"/>
        <w:tab w:val="clear" w:pos="1588"/>
        <w:tab w:val="clear" w:pos="1985"/>
        <w:tab w:val="right" w:pos="9611"/>
      </w:tabs>
    </w:pPr>
    <w:rPr>
      <w:i/>
    </w:rPr>
  </w:style>
  <w:style w:type="paragraph" w:styleId="TOC1">
    <w:name w:val="toc 1"/>
    <w:basedOn w:val="Normal"/>
    <w:uiPriority w:val="99"/>
    <w:rsid w:val="006667CD"/>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uiPriority w:val="99"/>
    <w:rsid w:val="006667CD"/>
    <w:pPr>
      <w:tabs>
        <w:tab w:val="clear" w:pos="567"/>
        <w:tab w:val="left" w:pos="1276"/>
      </w:tabs>
      <w:spacing w:before="160"/>
      <w:ind w:left="1276" w:hanging="709"/>
    </w:pPr>
  </w:style>
  <w:style w:type="paragraph" w:styleId="TOC3">
    <w:name w:val="toc 3"/>
    <w:basedOn w:val="TOC2"/>
    <w:uiPriority w:val="99"/>
    <w:rsid w:val="006667CD"/>
    <w:pPr>
      <w:tabs>
        <w:tab w:val="clear" w:pos="1276"/>
        <w:tab w:val="left" w:pos="2155"/>
      </w:tabs>
      <w:ind w:left="2155" w:hanging="879"/>
    </w:pPr>
  </w:style>
  <w:style w:type="paragraph" w:styleId="TOC4">
    <w:name w:val="toc 4"/>
    <w:basedOn w:val="TOC3"/>
    <w:uiPriority w:val="99"/>
    <w:rsid w:val="006667CD"/>
    <w:pPr>
      <w:tabs>
        <w:tab w:val="left" w:pos="3261"/>
      </w:tabs>
      <w:spacing w:before="80"/>
      <w:ind w:left="3261" w:hanging="993"/>
    </w:pPr>
  </w:style>
  <w:style w:type="paragraph" w:styleId="TOC5">
    <w:name w:val="toc 5"/>
    <w:basedOn w:val="TOC4"/>
    <w:uiPriority w:val="99"/>
    <w:rsid w:val="006667CD"/>
  </w:style>
  <w:style w:type="paragraph" w:styleId="TOC6">
    <w:name w:val="toc 6"/>
    <w:basedOn w:val="TOC4"/>
    <w:uiPriority w:val="99"/>
    <w:semiHidden/>
    <w:rsid w:val="006667CD"/>
  </w:style>
  <w:style w:type="paragraph" w:styleId="TOC7">
    <w:name w:val="toc 7"/>
    <w:basedOn w:val="TOC4"/>
    <w:uiPriority w:val="99"/>
    <w:semiHidden/>
    <w:rsid w:val="006667CD"/>
  </w:style>
  <w:style w:type="paragraph" w:styleId="TOC8">
    <w:name w:val="toc 8"/>
    <w:basedOn w:val="TOC4"/>
    <w:uiPriority w:val="99"/>
    <w:semiHidden/>
    <w:rsid w:val="006667CD"/>
  </w:style>
  <w:style w:type="paragraph" w:customStyle="1" w:styleId="Annexref">
    <w:name w:val="Annex_ref"/>
    <w:basedOn w:val="Normal"/>
    <w:next w:val="Normalaftertitle"/>
    <w:uiPriority w:val="99"/>
    <w:rsid w:val="006667CD"/>
    <w:pPr>
      <w:keepNext/>
      <w:keepLines/>
      <w:spacing w:after="280"/>
      <w:jc w:val="center"/>
    </w:pPr>
  </w:style>
  <w:style w:type="paragraph" w:customStyle="1" w:styleId="Appendixref">
    <w:name w:val="Appendix_ref"/>
    <w:basedOn w:val="Annexref"/>
    <w:next w:val="Normalaftertitle"/>
    <w:uiPriority w:val="99"/>
    <w:rsid w:val="006667CD"/>
  </w:style>
  <w:style w:type="paragraph" w:customStyle="1" w:styleId="Tabletitle">
    <w:name w:val="Table_title"/>
    <w:basedOn w:val="Normal"/>
    <w:next w:val="Tablehead"/>
    <w:link w:val="Tabletitle0"/>
    <w:uiPriority w:val="99"/>
    <w:rsid w:val="006667CD"/>
    <w:pPr>
      <w:keepNext/>
      <w:spacing w:before="0" w:after="120"/>
      <w:jc w:val="center"/>
    </w:pPr>
    <w:rPr>
      <w:b/>
    </w:rPr>
  </w:style>
  <w:style w:type="character" w:customStyle="1" w:styleId="Tabletitle0">
    <w:name w:val="Table_title Знак"/>
    <w:link w:val="Tabletitle"/>
    <w:locked/>
    <w:rsid w:val="00052F66"/>
    <w:rPr>
      <w:b/>
      <w:sz w:val="24"/>
      <w:lang w:val="fr-FR" w:eastAsia="en-US"/>
    </w:rPr>
  </w:style>
  <w:style w:type="paragraph" w:customStyle="1" w:styleId="Summary">
    <w:name w:val="Summary"/>
    <w:basedOn w:val="Normal"/>
    <w:next w:val="Normalaftertitle"/>
    <w:autoRedefine/>
    <w:uiPriority w:val="99"/>
    <w:rsid w:val="0058528A"/>
    <w:pPr>
      <w:spacing w:after="480"/>
    </w:pPr>
    <w:rPr>
      <w:sz w:val="22"/>
      <w:lang w:val="en-GB"/>
    </w:rPr>
  </w:style>
  <w:style w:type="character" w:styleId="Hyperlink">
    <w:name w:val="Hyperlink"/>
    <w:basedOn w:val="DefaultParagraphFont"/>
    <w:uiPriority w:val="99"/>
    <w:rsid w:val="00934ED7"/>
    <w:rPr>
      <w:color w:val="0000FF"/>
      <w:u w:val="single"/>
    </w:rPr>
  </w:style>
  <w:style w:type="paragraph" w:customStyle="1" w:styleId="TableLegendNote">
    <w:name w:val="Table_Legend_Note"/>
    <w:basedOn w:val="Tablelegend"/>
    <w:next w:val="Tablelegend"/>
    <w:rsid w:val="006667CD"/>
    <w:pPr>
      <w:ind w:left="-85" w:firstLine="0"/>
    </w:pPr>
    <w:rPr>
      <w:lang w:val="en-US"/>
    </w:rPr>
  </w:style>
  <w:style w:type="paragraph" w:styleId="Footer">
    <w:name w:val="footer"/>
    <w:basedOn w:val="Normal"/>
    <w:link w:val="FooterChar"/>
    <w:rsid w:val="007913D0"/>
    <w:pPr>
      <w:tabs>
        <w:tab w:val="clear" w:pos="794"/>
        <w:tab w:val="clear" w:pos="1191"/>
        <w:tab w:val="clear" w:pos="1588"/>
        <w:tab w:val="clear" w:pos="1985"/>
        <w:tab w:val="center" w:pos="4680"/>
        <w:tab w:val="right" w:pos="9360"/>
      </w:tabs>
      <w:spacing w:before="0"/>
    </w:pPr>
  </w:style>
  <w:style w:type="character" w:customStyle="1" w:styleId="FooterChar">
    <w:name w:val="Footer Char"/>
    <w:basedOn w:val="DefaultParagraphFont"/>
    <w:link w:val="Footer"/>
    <w:uiPriority w:val="99"/>
    <w:rsid w:val="007913D0"/>
    <w:rPr>
      <w:sz w:val="24"/>
      <w:lang w:val="fr-FR" w:eastAsia="en-US"/>
    </w:rPr>
  </w:style>
  <w:style w:type="paragraph" w:styleId="Header">
    <w:name w:val="header"/>
    <w:basedOn w:val="Normal"/>
    <w:link w:val="HeaderChar"/>
    <w:uiPriority w:val="99"/>
    <w:rsid w:val="007913D0"/>
    <w:pPr>
      <w:tabs>
        <w:tab w:val="clear" w:pos="794"/>
        <w:tab w:val="clear" w:pos="1191"/>
        <w:tab w:val="clear" w:pos="1588"/>
        <w:tab w:val="clear" w:pos="1985"/>
        <w:tab w:val="center" w:pos="4680"/>
        <w:tab w:val="right" w:pos="9360"/>
      </w:tabs>
      <w:spacing w:before="0"/>
    </w:pPr>
  </w:style>
  <w:style w:type="character" w:customStyle="1" w:styleId="HeaderChar">
    <w:name w:val="Header Char"/>
    <w:basedOn w:val="DefaultParagraphFont"/>
    <w:link w:val="Header"/>
    <w:uiPriority w:val="99"/>
    <w:rsid w:val="007913D0"/>
    <w:rPr>
      <w:sz w:val="24"/>
      <w:lang w:val="fr-FR" w:eastAsia="en-US"/>
    </w:rPr>
  </w:style>
  <w:style w:type="character" w:customStyle="1" w:styleId="FootnoteTextChar">
    <w:name w:val="Footnote Text Char"/>
    <w:link w:val="FootnoteText"/>
    <w:uiPriority w:val="99"/>
    <w:locked/>
    <w:rsid w:val="00E66B43"/>
    <w:rPr>
      <w:sz w:val="22"/>
      <w:lang w:val="fr-FR" w:eastAsia="en-US"/>
    </w:rPr>
  </w:style>
  <w:style w:type="paragraph" w:styleId="BalloonText">
    <w:name w:val="Balloon Text"/>
    <w:basedOn w:val="Normal"/>
    <w:link w:val="BalloonTextChar"/>
    <w:uiPriority w:val="99"/>
    <w:rsid w:val="00D33A09"/>
    <w:pPr>
      <w:spacing w:before="0"/>
    </w:pPr>
    <w:rPr>
      <w:rFonts w:ascii="Tahoma" w:hAnsi="Tahoma" w:cs="Tahoma"/>
      <w:sz w:val="16"/>
      <w:szCs w:val="16"/>
    </w:rPr>
  </w:style>
  <w:style w:type="character" w:customStyle="1" w:styleId="BalloonTextChar">
    <w:name w:val="Balloon Text Char"/>
    <w:basedOn w:val="DefaultParagraphFont"/>
    <w:link w:val="BalloonText"/>
    <w:uiPriority w:val="99"/>
    <w:rsid w:val="00D33A09"/>
    <w:rPr>
      <w:rFonts w:ascii="Tahoma" w:hAnsi="Tahoma" w:cs="Tahoma"/>
      <w:sz w:val="16"/>
      <w:szCs w:val="16"/>
      <w:lang w:val="fr-FR" w:eastAsia="en-US"/>
    </w:rPr>
  </w:style>
  <w:style w:type="character" w:customStyle="1" w:styleId="Heading1Char">
    <w:name w:val="Heading 1 Char"/>
    <w:link w:val="Heading1"/>
    <w:uiPriority w:val="99"/>
    <w:locked/>
    <w:rsid w:val="00E66B43"/>
    <w:rPr>
      <w:b/>
      <w:sz w:val="24"/>
      <w:lang w:val="fr-FR" w:eastAsia="en-US"/>
    </w:rPr>
  </w:style>
  <w:style w:type="character" w:customStyle="1" w:styleId="Heading2Char">
    <w:name w:val="Heading 2 Char"/>
    <w:link w:val="Heading2"/>
    <w:uiPriority w:val="99"/>
    <w:locked/>
    <w:rsid w:val="00E66B43"/>
    <w:rPr>
      <w:b/>
      <w:sz w:val="24"/>
      <w:lang w:val="fr-FR" w:eastAsia="en-US"/>
    </w:rPr>
  </w:style>
  <w:style w:type="character" w:customStyle="1" w:styleId="Heading3Char">
    <w:name w:val="Heading 3 Char"/>
    <w:link w:val="Heading3"/>
    <w:uiPriority w:val="99"/>
    <w:locked/>
    <w:rsid w:val="00E66B43"/>
    <w:rPr>
      <w:b/>
      <w:sz w:val="24"/>
      <w:lang w:val="fr-FR" w:eastAsia="en-US"/>
    </w:rPr>
  </w:style>
  <w:style w:type="character" w:customStyle="1" w:styleId="Heading4Char">
    <w:name w:val="Heading 4 Char"/>
    <w:link w:val="Heading4"/>
    <w:uiPriority w:val="99"/>
    <w:locked/>
    <w:rsid w:val="00E66B43"/>
    <w:rPr>
      <w:b/>
      <w:sz w:val="24"/>
      <w:lang w:val="fr-FR" w:eastAsia="en-US"/>
    </w:rPr>
  </w:style>
  <w:style w:type="character" w:customStyle="1" w:styleId="Heading5Char">
    <w:name w:val="Heading 5 Char"/>
    <w:link w:val="Heading5"/>
    <w:uiPriority w:val="99"/>
    <w:locked/>
    <w:rsid w:val="00E66B43"/>
    <w:rPr>
      <w:b/>
      <w:sz w:val="24"/>
      <w:lang w:val="fr-FR" w:eastAsia="en-US"/>
    </w:rPr>
  </w:style>
  <w:style w:type="character" w:customStyle="1" w:styleId="Heading6Char">
    <w:name w:val="Heading 6 Char"/>
    <w:link w:val="Heading6"/>
    <w:uiPriority w:val="99"/>
    <w:locked/>
    <w:rsid w:val="00E66B43"/>
    <w:rPr>
      <w:b/>
      <w:sz w:val="24"/>
      <w:lang w:val="fr-FR" w:eastAsia="en-US"/>
    </w:rPr>
  </w:style>
  <w:style w:type="character" w:customStyle="1" w:styleId="Heading7Char">
    <w:name w:val="Heading 7 Char"/>
    <w:link w:val="Heading7"/>
    <w:uiPriority w:val="99"/>
    <w:locked/>
    <w:rsid w:val="00E66B43"/>
    <w:rPr>
      <w:b/>
      <w:sz w:val="24"/>
      <w:lang w:val="fr-FR" w:eastAsia="en-US"/>
    </w:rPr>
  </w:style>
  <w:style w:type="character" w:customStyle="1" w:styleId="Heading8Char">
    <w:name w:val="Heading 8 Char"/>
    <w:link w:val="Heading8"/>
    <w:uiPriority w:val="99"/>
    <w:locked/>
    <w:rsid w:val="00E66B43"/>
    <w:rPr>
      <w:b/>
      <w:sz w:val="24"/>
      <w:lang w:val="fr-FR" w:eastAsia="en-US"/>
    </w:rPr>
  </w:style>
  <w:style w:type="character" w:customStyle="1" w:styleId="Heading9Char">
    <w:name w:val="Heading 9 Char"/>
    <w:link w:val="Heading9"/>
    <w:uiPriority w:val="99"/>
    <w:locked/>
    <w:rsid w:val="00E66B43"/>
    <w:rPr>
      <w:b/>
      <w:sz w:val="24"/>
      <w:lang w:val="fr-FR" w:eastAsia="en-US"/>
    </w:rPr>
  </w:style>
  <w:style w:type="character" w:customStyle="1" w:styleId="BlancChar">
    <w:name w:val="Blanc Char"/>
    <w:link w:val="Blanc"/>
    <w:uiPriority w:val="99"/>
    <w:locked/>
    <w:rsid w:val="00E66B43"/>
    <w:rPr>
      <w:sz w:val="16"/>
      <w:lang w:val="en-GB" w:eastAsia="en-US"/>
    </w:rPr>
  </w:style>
  <w:style w:type="character" w:customStyle="1" w:styleId="AnnexNoTitleChar">
    <w:name w:val="Annex_NoTitle Char"/>
    <w:link w:val="AnnexNoTitle"/>
    <w:uiPriority w:val="99"/>
    <w:locked/>
    <w:rsid w:val="00E66B43"/>
    <w:rPr>
      <w:b/>
      <w:sz w:val="28"/>
      <w:lang w:val="fr-FR" w:eastAsia="en-US"/>
    </w:rPr>
  </w:style>
  <w:style w:type="paragraph" w:styleId="Revision">
    <w:name w:val="Revision"/>
    <w:hidden/>
    <w:uiPriority w:val="99"/>
    <w:semiHidden/>
    <w:rsid w:val="00E66B43"/>
    <w:rPr>
      <w:rFonts w:eastAsia="SimSun"/>
      <w:sz w:val="24"/>
      <w:lang w:val="fr-FR" w:eastAsia="en-US"/>
    </w:rPr>
  </w:style>
  <w:style w:type="table" w:styleId="TableGrid">
    <w:name w:val="Table Grid"/>
    <w:basedOn w:val="TableNormal"/>
    <w:uiPriority w:val="59"/>
    <w:rsid w:val="00FE2A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3EC1"/>
    <w:pPr>
      <w:spacing w:before="0"/>
    </w:pPr>
    <w:rPr>
      <w:sz w:val="20"/>
    </w:rPr>
  </w:style>
  <w:style w:type="character" w:customStyle="1" w:styleId="EndnoteTextChar">
    <w:name w:val="Endnote Text Char"/>
    <w:basedOn w:val="DefaultParagraphFont"/>
    <w:link w:val="EndnoteText"/>
    <w:uiPriority w:val="99"/>
    <w:semiHidden/>
    <w:rsid w:val="00413EC1"/>
    <w:rPr>
      <w:lang w:val="fr-FR" w:eastAsia="en-US"/>
    </w:rPr>
  </w:style>
  <w:style w:type="character" w:styleId="EndnoteReference">
    <w:name w:val="endnote reference"/>
    <w:basedOn w:val="DefaultParagraphFont"/>
    <w:uiPriority w:val="99"/>
    <w:semiHidden/>
    <w:unhideWhenUsed/>
    <w:rsid w:val="00413EC1"/>
    <w:rPr>
      <w:vertAlign w:val="superscript"/>
    </w:rPr>
  </w:style>
  <w:style w:type="character" w:styleId="CommentReference">
    <w:name w:val="annotation reference"/>
    <w:basedOn w:val="DefaultParagraphFont"/>
    <w:uiPriority w:val="99"/>
    <w:semiHidden/>
    <w:unhideWhenUsed/>
    <w:rsid w:val="008A57A9"/>
    <w:rPr>
      <w:sz w:val="16"/>
      <w:szCs w:val="16"/>
    </w:rPr>
  </w:style>
  <w:style w:type="paragraph" w:styleId="CommentText">
    <w:name w:val="annotation text"/>
    <w:basedOn w:val="Normal"/>
    <w:link w:val="CommentTextChar"/>
    <w:uiPriority w:val="99"/>
    <w:semiHidden/>
    <w:unhideWhenUsed/>
    <w:rsid w:val="008A57A9"/>
    <w:rPr>
      <w:sz w:val="20"/>
    </w:rPr>
  </w:style>
  <w:style w:type="character" w:customStyle="1" w:styleId="CommentTextChar">
    <w:name w:val="Comment Text Char"/>
    <w:basedOn w:val="DefaultParagraphFont"/>
    <w:link w:val="CommentText"/>
    <w:uiPriority w:val="99"/>
    <w:semiHidden/>
    <w:rsid w:val="008A57A9"/>
    <w:rPr>
      <w:lang w:val="fr-FR" w:eastAsia="en-US"/>
    </w:rPr>
  </w:style>
  <w:style w:type="paragraph" w:styleId="CommentSubject">
    <w:name w:val="annotation subject"/>
    <w:basedOn w:val="CommentText"/>
    <w:next w:val="CommentText"/>
    <w:link w:val="CommentSubjectChar"/>
    <w:uiPriority w:val="99"/>
    <w:semiHidden/>
    <w:unhideWhenUsed/>
    <w:rsid w:val="008A57A9"/>
    <w:rPr>
      <w:b/>
      <w:bCs/>
    </w:rPr>
  </w:style>
  <w:style w:type="character" w:customStyle="1" w:styleId="CommentSubjectChar">
    <w:name w:val="Comment Subject Char"/>
    <w:basedOn w:val="CommentTextChar"/>
    <w:link w:val="CommentSubject"/>
    <w:uiPriority w:val="99"/>
    <w:semiHidden/>
    <w:rsid w:val="008A57A9"/>
    <w:rPr>
      <w:b/>
      <w:bCs/>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541055">
      <w:bodyDiv w:val="1"/>
      <w:marLeft w:val="0"/>
      <w:marRight w:val="0"/>
      <w:marTop w:val="0"/>
      <w:marBottom w:val="0"/>
      <w:divBdr>
        <w:top w:val="none" w:sz="0" w:space="0" w:color="auto"/>
        <w:left w:val="none" w:sz="0" w:space="0" w:color="auto"/>
        <w:bottom w:val="none" w:sz="0" w:space="0" w:color="auto"/>
        <w:right w:val="none" w:sz="0" w:space="0" w:color="auto"/>
      </w:divBdr>
    </w:div>
    <w:div w:id="537550587">
      <w:bodyDiv w:val="1"/>
      <w:marLeft w:val="0"/>
      <w:marRight w:val="0"/>
      <w:marTop w:val="0"/>
      <w:marBottom w:val="0"/>
      <w:divBdr>
        <w:top w:val="none" w:sz="0" w:space="0" w:color="auto"/>
        <w:left w:val="none" w:sz="0" w:space="0" w:color="auto"/>
        <w:bottom w:val="none" w:sz="0" w:space="0" w:color="auto"/>
        <w:right w:val="none" w:sz="0" w:space="0" w:color="auto"/>
      </w:divBdr>
    </w:div>
    <w:div w:id="865220421">
      <w:bodyDiv w:val="1"/>
      <w:marLeft w:val="0"/>
      <w:marRight w:val="0"/>
      <w:marTop w:val="0"/>
      <w:marBottom w:val="0"/>
      <w:divBdr>
        <w:top w:val="none" w:sz="0" w:space="0" w:color="auto"/>
        <w:left w:val="none" w:sz="0" w:space="0" w:color="auto"/>
        <w:bottom w:val="none" w:sz="0" w:space="0" w:color="auto"/>
        <w:right w:val="none" w:sz="0" w:space="0" w:color="auto"/>
      </w:divBdr>
    </w:div>
    <w:div w:id="944195782">
      <w:bodyDiv w:val="1"/>
      <w:marLeft w:val="0"/>
      <w:marRight w:val="0"/>
      <w:marTop w:val="0"/>
      <w:marBottom w:val="0"/>
      <w:divBdr>
        <w:top w:val="none" w:sz="0" w:space="0" w:color="auto"/>
        <w:left w:val="none" w:sz="0" w:space="0" w:color="auto"/>
        <w:bottom w:val="none" w:sz="0" w:space="0" w:color="auto"/>
        <w:right w:val="none" w:sz="0" w:space="0" w:color="auto"/>
      </w:divBdr>
    </w:div>
    <w:div w:id="946077960">
      <w:bodyDiv w:val="1"/>
      <w:marLeft w:val="0"/>
      <w:marRight w:val="0"/>
      <w:marTop w:val="0"/>
      <w:marBottom w:val="0"/>
      <w:divBdr>
        <w:top w:val="none" w:sz="0" w:space="0" w:color="auto"/>
        <w:left w:val="none" w:sz="0" w:space="0" w:color="auto"/>
        <w:bottom w:val="none" w:sz="0" w:space="0" w:color="auto"/>
        <w:right w:val="none" w:sz="0" w:space="0" w:color="auto"/>
      </w:divBdr>
    </w:div>
    <w:div w:id="1244295551">
      <w:bodyDiv w:val="1"/>
      <w:marLeft w:val="0"/>
      <w:marRight w:val="0"/>
      <w:marTop w:val="0"/>
      <w:marBottom w:val="0"/>
      <w:divBdr>
        <w:top w:val="none" w:sz="0" w:space="0" w:color="auto"/>
        <w:left w:val="none" w:sz="0" w:space="0" w:color="auto"/>
        <w:bottom w:val="none" w:sz="0" w:space="0" w:color="auto"/>
        <w:right w:val="none" w:sz="0" w:space="0" w:color="auto"/>
      </w:divBdr>
    </w:div>
    <w:div w:id="1346325595">
      <w:bodyDiv w:val="1"/>
      <w:marLeft w:val="0"/>
      <w:marRight w:val="0"/>
      <w:marTop w:val="0"/>
      <w:marBottom w:val="0"/>
      <w:divBdr>
        <w:top w:val="none" w:sz="0" w:space="0" w:color="auto"/>
        <w:left w:val="none" w:sz="0" w:space="0" w:color="auto"/>
        <w:bottom w:val="none" w:sz="0" w:space="0" w:color="auto"/>
        <w:right w:val="none" w:sz="0" w:space="0" w:color="auto"/>
      </w:divBdr>
    </w:div>
    <w:div w:id="1571619921">
      <w:bodyDiv w:val="1"/>
      <w:marLeft w:val="0"/>
      <w:marRight w:val="0"/>
      <w:marTop w:val="0"/>
      <w:marBottom w:val="0"/>
      <w:divBdr>
        <w:top w:val="none" w:sz="0" w:space="0" w:color="auto"/>
        <w:left w:val="none" w:sz="0" w:space="0" w:color="auto"/>
        <w:bottom w:val="none" w:sz="0" w:space="0" w:color="auto"/>
        <w:right w:val="none" w:sz="0" w:space="0" w:color="auto"/>
      </w:divBdr>
    </w:div>
    <w:div w:id="1611473516">
      <w:bodyDiv w:val="1"/>
      <w:marLeft w:val="0"/>
      <w:marRight w:val="0"/>
      <w:marTop w:val="0"/>
      <w:marBottom w:val="0"/>
      <w:divBdr>
        <w:top w:val="none" w:sz="0" w:space="0" w:color="auto"/>
        <w:left w:val="none" w:sz="0" w:space="0" w:color="auto"/>
        <w:bottom w:val="none" w:sz="0" w:space="0" w:color="auto"/>
        <w:right w:val="none" w:sz="0" w:space="0" w:color="auto"/>
      </w:divBdr>
    </w:div>
    <w:div w:id="1953201996">
      <w:bodyDiv w:val="1"/>
      <w:marLeft w:val="0"/>
      <w:marRight w:val="0"/>
      <w:marTop w:val="0"/>
      <w:marBottom w:val="0"/>
      <w:divBdr>
        <w:top w:val="none" w:sz="0" w:space="0" w:color="auto"/>
        <w:left w:val="none" w:sz="0" w:space="0" w:color="auto"/>
        <w:bottom w:val="none" w:sz="0" w:space="0" w:color="auto"/>
        <w:right w:val="none" w:sz="0" w:space="0" w:color="auto"/>
      </w:divBdr>
    </w:div>
    <w:div w:id="208563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microsoft.com/office/2011/relationships/people" Target="people.xml"/><Relationship Id="rId112"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11"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comments" Target="comments.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erdyeva\Application%20Data\Microsoft\Templates\QuickPub\BR_Rec_200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E2FE3-6F24-49D0-807A-D0A7C0A6E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BR_Rec_2005.dotm</Template>
  <TotalTime>3</TotalTime>
  <Pages>14</Pages>
  <Words>3284</Words>
  <Characters>15686</Characters>
  <Application>Microsoft Office Word</Application>
  <DocSecurity>0</DocSecurity>
  <Lines>130</Lines>
  <Paragraphs>37</Paragraphs>
  <ScaleCrop>false</ScaleCrop>
  <HeadingPairs>
    <vt:vector size="2" baseType="variant">
      <vt:variant>
        <vt:lpstr>Title</vt:lpstr>
      </vt:variant>
      <vt:variant>
        <vt:i4>1</vt:i4>
      </vt:variant>
    </vt:vector>
  </HeadingPairs>
  <TitlesOfParts>
    <vt:vector size="1" baseType="lpstr">
      <vt:lpstr>Template BR_Rec_2005.dot</vt:lpstr>
    </vt:vector>
  </TitlesOfParts>
  <Manager/>
  <Company>ITU</Company>
  <LinksUpToDate>false</LinksUpToDate>
  <CharactersWithSpaces>18933</CharactersWithSpaces>
  <SharedDoc>false</SharedDoc>
  <HLinks>
    <vt:vector size="12" baseType="variant">
      <vt:variant>
        <vt:i4>1966164</vt:i4>
      </vt:variant>
      <vt:variant>
        <vt:i4>3</vt:i4>
      </vt:variant>
      <vt:variant>
        <vt:i4>0</vt:i4>
      </vt:variant>
      <vt:variant>
        <vt:i4>5</vt:i4>
      </vt:variant>
      <vt:variant>
        <vt:lpwstr>http://www.itu.int/publ/R-REC/en</vt:lpwstr>
      </vt:variant>
      <vt:variant>
        <vt:lpwstr/>
      </vt:variant>
      <vt:variant>
        <vt:i4>3997742</vt:i4>
      </vt:variant>
      <vt:variant>
        <vt:i4>0</vt:i4>
      </vt:variant>
      <vt:variant>
        <vt:i4>0</vt:i4>
      </vt:variant>
      <vt:variant>
        <vt:i4>5</vt:i4>
      </vt:variant>
      <vt:variant>
        <vt:lpwstr>http://www.itu.int/ITU-R/go/patents/en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BR_Rec_2005.dot</dc:title>
  <dc:subject/>
  <dc:creator>POOL</dc:creator>
  <cp:keywords/>
  <dc:description>Edition                       1.11.07      SP_x000d_
corr. editeur: 14.2.08/KJ_x000d_
REV - 18-02-08 - HB_x000d_
Récup + PDF: 2.7.09/KJ</dc:description>
  <cp:lastModifiedBy>Wim</cp:lastModifiedBy>
  <cp:revision>4</cp:revision>
  <cp:lastPrinted>2014-11-26T08:57:00Z</cp:lastPrinted>
  <dcterms:created xsi:type="dcterms:W3CDTF">2018-08-29T15:24:00Z</dcterms:created>
  <dcterms:modified xsi:type="dcterms:W3CDTF">2018-09-12T16:07:00Z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ies>
</file>